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31C892" w14:textId="6176E684" w:rsidR="00A338B9" w:rsidRPr="000D38C9" w:rsidRDefault="00A338B9">
      <w:pPr>
        <w:rPr>
          <w:rFonts w:ascii="Arial" w:hAnsi="Arial" w:cs="Arial"/>
          <w:sz w:val="22"/>
          <w:szCs w:val="22"/>
        </w:rPr>
      </w:pPr>
    </w:p>
    <w:p w14:paraId="7E1375AC" w14:textId="77777777" w:rsidR="00FC0097" w:rsidRPr="000D38C9" w:rsidRDefault="00FC0097">
      <w:pPr>
        <w:rPr>
          <w:rFonts w:ascii="Arial" w:hAnsi="Arial" w:cs="Arial"/>
          <w:sz w:val="22"/>
          <w:szCs w:val="22"/>
        </w:rPr>
      </w:pPr>
    </w:p>
    <w:p w14:paraId="4B963EEB" w14:textId="77777777" w:rsidR="00FC0097" w:rsidRPr="000D38C9" w:rsidRDefault="00FC0097">
      <w:pPr>
        <w:rPr>
          <w:rFonts w:ascii="Arial" w:hAnsi="Arial" w:cs="Arial"/>
          <w:sz w:val="22"/>
          <w:szCs w:val="22"/>
        </w:rPr>
      </w:pPr>
    </w:p>
    <w:p w14:paraId="6F16ECAE" w14:textId="77777777" w:rsidR="005E187E" w:rsidRDefault="005E187E" w:rsidP="00630B6D">
      <w:pPr>
        <w:jc w:val="center"/>
        <w:rPr>
          <w:rFonts w:ascii="Arial" w:hAnsi="Arial" w:cs="Arial"/>
          <w:b/>
          <w:sz w:val="22"/>
          <w:szCs w:val="22"/>
        </w:rPr>
      </w:pPr>
    </w:p>
    <w:p w14:paraId="3C4A989C" w14:textId="77777777" w:rsidR="005E187E" w:rsidRDefault="005E187E" w:rsidP="00630B6D">
      <w:pPr>
        <w:jc w:val="center"/>
        <w:rPr>
          <w:rFonts w:ascii="Arial" w:hAnsi="Arial" w:cs="Arial"/>
          <w:b/>
          <w:sz w:val="22"/>
          <w:szCs w:val="22"/>
        </w:rPr>
      </w:pPr>
    </w:p>
    <w:p w14:paraId="19F2D79F" w14:textId="661896F8" w:rsidR="00FC0097" w:rsidRPr="00177C57" w:rsidRDefault="000A59CE" w:rsidP="00630B6D">
      <w:pPr>
        <w:jc w:val="center"/>
        <w:rPr>
          <w:rFonts w:ascii="Arial" w:hAnsi="Arial" w:cs="Arial"/>
          <w:b/>
          <w:sz w:val="22"/>
          <w:szCs w:val="22"/>
        </w:rPr>
      </w:pPr>
      <w:r w:rsidRPr="00016E32">
        <w:rPr>
          <w:rFonts w:ascii="Arial" w:hAnsi="Arial" w:cs="Arial"/>
          <w:b/>
          <w:sz w:val="22"/>
          <w:szCs w:val="22"/>
        </w:rPr>
        <w:t xml:space="preserve">PROJET DE </w:t>
      </w:r>
      <w:r w:rsidRPr="00177C57">
        <w:rPr>
          <w:rFonts w:ascii="Arial" w:hAnsi="Arial" w:cs="Arial"/>
          <w:b/>
          <w:sz w:val="22"/>
          <w:szCs w:val="22"/>
        </w:rPr>
        <w:t>MARCHE N°</w:t>
      </w:r>
      <w:r w:rsidR="00E3254A" w:rsidRPr="00177C57">
        <w:rPr>
          <w:rFonts w:ascii="Arial" w:hAnsi="Arial" w:cs="Arial"/>
          <w:b/>
          <w:sz w:val="22"/>
          <w:szCs w:val="22"/>
        </w:rPr>
        <w:t>B25-01268-FL</w:t>
      </w:r>
    </w:p>
    <w:p w14:paraId="1446ADA1" w14:textId="77777777" w:rsidR="00FC0097" w:rsidRPr="00177C57" w:rsidRDefault="00FC0097" w:rsidP="00630B6D">
      <w:pPr>
        <w:rPr>
          <w:rFonts w:ascii="Arial" w:hAnsi="Arial" w:cs="Arial"/>
          <w:sz w:val="22"/>
          <w:szCs w:val="22"/>
        </w:rPr>
      </w:pPr>
    </w:p>
    <w:p w14:paraId="767FBC2C" w14:textId="77777777" w:rsidR="00FC0097" w:rsidRPr="00177C57" w:rsidRDefault="00FC0097" w:rsidP="00630B6D">
      <w:pPr>
        <w:rPr>
          <w:rFonts w:ascii="Arial" w:hAnsi="Arial" w:cs="Arial"/>
          <w:sz w:val="22"/>
          <w:szCs w:val="22"/>
        </w:rPr>
      </w:pPr>
    </w:p>
    <w:p w14:paraId="559213B8" w14:textId="77777777" w:rsidR="00367A3F" w:rsidRPr="00177C57" w:rsidRDefault="00367A3F" w:rsidP="00367A3F">
      <w:pPr>
        <w:jc w:val="center"/>
        <w:rPr>
          <w:rFonts w:ascii="Arial" w:hAnsi="Arial" w:cs="Arial"/>
          <w:b/>
          <w:sz w:val="22"/>
          <w:szCs w:val="22"/>
        </w:rPr>
      </w:pPr>
      <w:r w:rsidRPr="00177C57">
        <w:rPr>
          <w:rFonts w:ascii="Arial" w:hAnsi="Arial" w:cs="Arial"/>
          <w:b/>
          <w:sz w:val="22"/>
          <w:szCs w:val="22"/>
        </w:rPr>
        <w:t>Exploitation et gestion du restaurant d’entreprise</w:t>
      </w:r>
    </w:p>
    <w:p w14:paraId="27E0983E" w14:textId="77777777" w:rsidR="00367A3F" w:rsidRPr="00177C57" w:rsidRDefault="00367A3F" w:rsidP="00367A3F">
      <w:pPr>
        <w:jc w:val="center"/>
        <w:rPr>
          <w:rFonts w:ascii="Arial" w:hAnsi="Arial" w:cs="Arial"/>
          <w:b/>
          <w:sz w:val="22"/>
          <w:szCs w:val="22"/>
        </w:rPr>
      </w:pPr>
      <w:r w:rsidRPr="00177C57">
        <w:rPr>
          <w:rFonts w:ascii="Arial" w:hAnsi="Arial" w:cs="Arial"/>
          <w:b/>
          <w:sz w:val="22"/>
          <w:szCs w:val="22"/>
        </w:rPr>
        <w:t>« H3 » et de l’espace de restauration rapide déporté « H5 »</w:t>
      </w:r>
    </w:p>
    <w:p w14:paraId="2EDD87FD" w14:textId="17801634" w:rsidR="0058136B" w:rsidRPr="00177C57" w:rsidRDefault="00367A3F" w:rsidP="00367A3F">
      <w:pPr>
        <w:jc w:val="center"/>
        <w:rPr>
          <w:rFonts w:ascii="Arial" w:hAnsi="Arial" w:cs="Arial"/>
          <w:b/>
          <w:sz w:val="22"/>
          <w:szCs w:val="22"/>
        </w:rPr>
      </w:pPr>
      <w:proofErr w:type="gramStart"/>
      <w:r w:rsidRPr="00177C57">
        <w:rPr>
          <w:rFonts w:ascii="Arial" w:hAnsi="Arial" w:cs="Arial"/>
          <w:b/>
          <w:sz w:val="22"/>
          <w:szCs w:val="22"/>
        </w:rPr>
        <w:t>sur</w:t>
      </w:r>
      <w:proofErr w:type="gramEnd"/>
      <w:r w:rsidRPr="00177C57">
        <w:rPr>
          <w:rFonts w:ascii="Arial" w:hAnsi="Arial" w:cs="Arial"/>
          <w:b/>
          <w:sz w:val="22"/>
          <w:szCs w:val="22"/>
        </w:rPr>
        <w:t xml:space="preserve"> le site du CEA Grenoble</w:t>
      </w:r>
    </w:p>
    <w:p w14:paraId="6D0ED07B" w14:textId="77777777" w:rsidR="00367A3F" w:rsidRPr="00177C57" w:rsidRDefault="00367A3F" w:rsidP="00367A3F">
      <w:pPr>
        <w:jc w:val="center"/>
        <w:rPr>
          <w:rFonts w:ascii="Arial" w:hAnsi="Arial" w:cs="Arial"/>
          <w:sz w:val="22"/>
          <w:szCs w:val="22"/>
        </w:rPr>
      </w:pPr>
    </w:p>
    <w:p w14:paraId="26E80D75" w14:textId="77777777" w:rsidR="001228F8" w:rsidRPr="00177C57" w:rsidRDefault="001228F8" w:rsidP="00630B6D">
      <w:pPr>
        <w:rPr>
          <w:rFonts w:ascii="Arial" w:hAnsi="Arial" w:cs="Arial"/>
          <w:sz w:val="22"/>
          <w:szCs w:val="22"/>
        </w:rPr>
      </w:pPr>
    </w:p>
    <w:p w14:paraId="2F591726" w14:textId="77777777" w:rsidR="0095075E" w:rsidRPr="00016E32" w:rsidRDefault="0095075E" w:rsidP="00630B6D">
      <w:pPr>
        <w:shd w:val="clear" w:color="auto" w:fill="CCCCCC"/>
        <w:jc w:val="center"/>
        <w:rPr>
          <w:rFonts w:ascii="Arial" w:hAnsi="Arial" w:cs="Arial"/>
          <w:b/>
          <w:sz w:val="22"/>
          <w:szCs w:val="22"/>
        </w:rPr>
      </w:pPr>
      <w:r w:rsidRPr="00177C57">
        <w:rPr>
          <w:rFonts w:ascii="Arial" w:hAnsi="Arial" w:cs="Arial"/>
          <w:b/>
          <w:sz w:val="22"/>
          <w:szCs w:val="22"/>
        </w:rPr>
        <w:t>ENTRE</w:t>
      </w:r>
    </w:p>
    <w:p w14:paraId="4B3BD317" w14:textId="77777777" w:rsidR="00FC0097" w:rsidRPr="00016E32" w:rsidRDefault="00FC0097" w:rsidP="00630B6D">
      <w:pPr>
        <w:jc w:val="both"/>
        <w:rPr>
          <w:rFonts w:ascii="Arial" w:hAnsi="Arial" w:cs="Arial"/>
          <w:sz w:val="22"/>
          <w:szCs w:val="22"/>
        </w:rPr>
      </w:pPr>
    </w:p>
    <w:p w14:paraId="511DF8F7" w14:textId="77777777" w:rsidR="00FC0097" w:rsidRPr="00016E32" w:rsidRDefault="00FC0097" w:rsidP="00630B6D">
      <w:pPr>
        <w:jc w:val="both"/>
        <w:rPr>
          <w:rFonts w:ascii="Arial" w:hAnsi="Arial" w:cs="Arial"/>
          <w:sz w:val="22"/>
          <w:szCs w:val="22"/>
        </w:rPr>
      </w:pPr>
      <w:r w:rsidRPr="00016E32">
        <w:rPr>
          <w:rFonts w:ascii="Arial" w:hAnsi="Arial" w:cs="Arial"/>
          <w:b/>
          <w:sz w:val="22"/>
          <w:szCs w:val="22"/>
        </w:rPr>
        <w:t>LE COMMISSARIAT A L'ENERGIE ATOMIQUE</w:t>
      </w:r>
      <w:r w:rsidR="00A9445B" w:rsidRPr="00016E32">
        <w:rPr>
          <w:rFonts w:ascii="Arial" w:hAnsi="Arial" w:cs="Arial"/>
          <w:b/>
          <w:sz w:val="22"/>
          <w:szCs w:val="22"/>
        </w:rPr>
        <w:t xml:space="preserve"> ET AUX ENERGIES ALTERNATIVES</w:t>
      </w:r>
      <w:r w:rsidRPr="00016E32">
        <w:rPr>
          <w:rFonts w:ascii="Arial" w:hAnsi="Arial" w:cs="Arial"/>
          <w:sz w:val="22"/>
          <w:szCs w:val="22"/>
        </w:rPr>
        <w:t xml:space="preserve">, établissement public de recherche à caractère scientifique technique et industriel, </w:t>
      </w:r>
    </w:p>
    <w:p w14:paraId="05E4ECE2" w14:textId="77777777" w:rsidR="00FC0097" w:rsidRPr="00016E32" w:rsidRDefault="00FC0097" w:rsidP="00630B6D">
      <w:pPr>
        <w:jc w:val="both"/>
        <w:rPr>
          <w:rFonts w:ascii="Arial" w:hAnsi="Arial" w:cs="Arial"/>
          <w:sz w:val="22"/>
          <w:szCs w:val="22"/>
        </w:rPr>
      </w:pPr>
      <w:proofErr w:type="gramStart"/>
      <w:r w:rsidRPr="00016E32">
        <w:rPr>
          <w:rFonts w:ascii="Arial" w:hAnsi="Arial" w:cs="Arial"/>
          <w:sz w:val="22"/>
          <w:szCs w:val="22"/>
        </w:rPr>
        <w:t>dont</w:t>
      </w:r>
      <w:proofErr w:type="gramEnd"/>
      <w:r w:rsidRPr="00016E32">
        <w:rPr>
          <w:rFonts w:ascii="Arial" w:hAnsi="Arial" w:cs="Arial"/>
          <w:sz w:val="22"/>
          <w:szCs w:val="22"/>
        </w:rPr>
        <w:t xml:space="preserve"> le siège social est situé Bâtiment Le Ponant D - 25 rue Leblanc à Paris 15</w:t>
      </w:r>
      <w:r w:rsidRPr="00016E32">
        <w:rPr>
          <w:rFonts w:ascii="Arial" w:hAnsi="Arial" w:cs="Arial"/>
          <w:sz w:val="22"/>
          <w:szCs w:val="22"/>
          <w:vertAlign w:val="superscript"/>
        </w:rPr>
        <w:t>ème</w:t>
      </w:r>
      <w:r w:rsidRPr="00016E32">
        <w:rPr>
          <w:rFonts w:ascii="Arial" w:hAnsi="Arial" w:cs="Arial"/>
          <w:sz w:val="22"/>
          <w:szCs w:val="22"/>
        </w:rPr>
        <w:t>,</w:t>
      </w:r>
    </w:p>
    <w:p w14:paraId="3A6042B7" w14:textId="77777777" w:rsidR="00FC0097" w:rsidRPr="00016E32" w:rsidRDefault="00FC0097" w:rsidP="00630B6D">
      <w:pPr>
        <w:jc w:val="both"/>
        <w:rPr>
          <w:rFonts w:ascii="Arial" w:hAnsi="Arial" w:cs="Arial"/>
          <w:sz w:val="22"/>
          <w:szCs w:val="22"/>
        </w:rPr>
      </w:pPr>
      <w:proofErr w:type="gramStart"/>
      <w:r w:rsidRPr="00016E32">
        <w:rPr>
          <w:rFonts w:ascii="Arial" w:hAnsi="Arial" w:cs="Arial"/>
          <w:sz w:val="22"/>
          <w:szCs w:val="22"/>
        </w:rPr>
        <w:t>immatriculé</w:t>
      </w:r>
      <w:proofErr w:type="gramEnd"/>
      <w:r w:rsidRPr="00016E32">
        <w:rPr>
          <w:rFonts w:ascii="Arial" w:hAnsi="Arial" w:cs="Arial"/>
          <w:sz w:val="22"/>
          <w:szCs w:val="22"/>
        </w:rPr>
        <w:t xml:space="preserve"> au Registre du Commerce et des Sociétés de Paris sous le numéro R.C.S PARIS B 775 685 019</w:t>
      </w:r>
    </w:p>
    <w:p w14:paraId="58ED9B08" w14:textId="1B03450E" w:rsidR="00367A3F" w:rsidRPr="00367A3F" w:rsidRDefault="00367A3F" w:rsidP="00367A3F">
      <w:pPr>
        <w:jc w:val="both"/>
        <w:rPr>
          <w:rFonts w:ascii="Arial" w:hAnsi="Arial" w:cs="Arial"/>
          <w:sz w:val="22"/>
          <w:szCs w:val="22"/>
        </w:rPr>
      </w:pPr>
      <w:proofErr w:type="gramStart"/>
      <w:r w:rsidRPr="00367A3F">
        <w:rPr>
          <w:rFonts w:ascii="Arial" w:hAnsi="Arial" w:cs="Arial"/>
          <w:sz w:val="22"/>
          <w:szCs w:val="22"/>
        </w:rPr>
        <w:t>représenté</w:t>
      </w:r>
      <w:proofErr w:type="gramEnd"/>
      <w:r w:rsidRPr="00367A3F">
        <w:rPr>
          <w:rFonts w:ascii="Arial" w:hAnsi="Arial" w:cs="Arial"/>
          <w:sz w:val="22"/>
          <w:szCs w:val="22"/>
        </w:rPr>
        <w:t xml:space="preserve"> par Madame Marie-Astrid Ravon Berenguer, agissant en qualité d’Administrateur </w:t>
      </w:r>
      <w:r>
        <w:rPr>
          <w:rFonts w:ascii="Arial" w:hAnsi="Arial" w:cs="Arial"/>
          <w:sz w:val="22"/>
          <w:szCs w:val="22"/>
        </w:rPr>
        <w:t>G</w:t>
      </w:r>
      <w:r w:rsidRPr="00367A3F">
        <w:rPr>
          <w:rFonts w:ascii="Arial" w:hAnsi="Arial" w:cs="Arial"/>
          <w:sz w:val="22"/>
          <w:szCs w:val="22"/>
        </w:rPr>
        <w:t>énéral par intérim</w:t>
      </w:r>
      <w:r>
        <w:rPr>
          <w:rFonts w:ascii="Arial" w:hAnsi="Arial" w:cs="Arial"/>
          <w:sz w:val="22"/>
          <w:szCs w:val="22"/>
        </w:rPr>
        <w:t>,</w:t>
      </w:r>
    </w:p>
    <w:p w14:paraId="1441BFEF" w14:textId="77777777" w:rsidR="00FC0097" w:rsidRPr="00016E32" w:rsidRDefault="00FC0097" w:rsidP="00630B6D">
      <w:pPr>
        <w:jc w:val="both"/>
        <w:rPr>
          <w:rFonts w:ascii="Arial" w:hAnsi="Arial" w:cs="Arial"/>
          <w:sz w:val="22"/>
          <w:szCs w:val="22"/>
        </w:rPr>
      </w:pPr>
    </w:p>
    <w:p w14:paraId="396CF217" w14:textId="77777777" w:rsidR="00FC0097" w:rsidRPr="00016E32" w:rsidRDefault="00FC0097" w:rsidP="00630B6D">
      <w:pPr>
        <w:jc w:val="both"/>
        <w:rPr>
          <w:rFonts w:ascii="Arial" w:hAnsi="Arial" w:cs="Arial"/>
          <w:sz w:val="22"/>
          <w:szCs w:val="22"/>
        </w:rPr>
      </w:pPr>
      <w:proofErr w:type="gramStart"/>
      <w:r w:rsidRPr="00016E32">
        <w:rPr>
          <w:rFonts w:ascii="Arial" w:hAnsi="Arial" w:cs="Arial"/>
          <w:sz w:val="22"/>
          <w:szCs w:val="22"/>
        </w:rPr>
        <w:t>ci</w:t>
      </w:r>
      <w:proofErr w:type="gramEnd"/>
      <w:r w:rsidRPr="00016E32">
        <w:rPr>
          <w:rFonts w:ascii="Arial" w:hAnsi="Arial" w:cs="Arial"/>
          <w:sz w:val="22"/>
          <w:szCs w:val="22"/>
        </w:rPr>
        <w:t xml:space="preserve">-après dénommé « </w:t>
      </w:r>
      <w:r w:rsidRPr="00016E32">
        <w:rPr>
          <w:rFonts w:ascii="Arial" w:hAnsi="Arial" w:cs="Arial"/>
          <w:b/>
          <w:sz w:val="22"/>
          <w:szCs w:val="22"/>
        </w:rPr>
        <w:t>le CEA</w:t>
      </w:r>
      <w:r w:rsidRPr="00016E32">
        <w:rPr>
          <w:rFonts w:ascii="Arial" w:hAnsi="Arial" w:cs="Arial"/>
          <w:sz w:val="22"/>
          <w:szCs w:val="22"/>
        </w:rPr>
        <w:t xml:space="preserve"> »</w:t>
      </w:r>
    </w:p>
    <w:p w14:paraId="03B6D02D" w14:textId="77777777" w:rsidR="0058136B" w:rsidRPr="00016E32" w:rsidRDefault="0058136B" w:rsidP="00630B6D">
      <w:pPr>
        <w:jc w:val="right"/>
        <w:rPr>
          <w:rFonts w:ascii="Arial" w:hAnsi="Arial" w:cs="Arial"/>
          <w:b/>
          <w:sz w:val="22"/>
          <w:szCs w:val="22"/>
        </w:rPr>
      </w:pPr>
    </w:p>
    <w:p w14:paraId="55E644B2" w14:textId="77777777" w:rsidR="00FC0097" w:rsidRPr="00016E32" w:rsidRDefault="00FC0097" w:rsidP="00630B6D">
      <w:pPr>
        <w:jc w:val="right"/>
        <w:rPr>
          <w:rFonts w:ascii="Arial" w:hAnsi="Arial" w:cs="Arial"/>
          <w:b/>
          <w:sz w:val="22"/>
          <w:szCs w:val="22"/>
        </w:rPr>
      </w:pPr>
      <w:proofErr w:type="gramStart"/>
      <w:r w:rsidRPr="00016E32">
        <w:rPr>
          <w:rFonts w:ascii="Arial" w:hAnsi="Arial" w:cs="Arial"/>
          <w:b/>
          <w:sz w:val="22"/>
          <w:szCs w:val="22"/>
        </w:rPr>
        <w:t>d'une</w:t>
      </w:r>
      <w:proofErr w:type="gramEnd"/>
      <w:r w:rsidRPr="00016E32">
        <w:rPr>
          <w:rFonts w:ascii="Arial" w:hAnsi="Arial" w:cs="Arial"/>
          <w:b/>
          <w:sz w:val="22"/>
          <w:szCs w:val="22"/>
        </w:rPr>
        <w:t xml:space="preserve"> part,</w:t>
      </w:r>
    </w:p>
    <w:p w14:paraId="5F912EB9" w14:textId="77777777" w:rsidR="0095075E" w:rsidRPr="00016E32" w:rsidRDefault="0095075E" w:rsidP="00630B6D">
      <w:pPr>
        <w:rPr>
          <w:rFonts w:ascii="Arial" w:hAnsi="Arial" w:cs="Arial"/>
          <w:sz w:val="22"/>
          <w:szCs w:val="22"/>
        </w:rPr>
      </w:pPr>
    </w:p>
    <w:p w14:paraId="5FBA569B" w14:textId="77777777" w:rsidR="0095075E" w:rsidRPr="00016E32" w:rsidRDefault="0095075E" w:rsidP="00630B6D">
      <w:pPr>
        <w:shd w:val="clear" w:color="auto" w:fill="CCCCCC"/>
        <w:jc w:val="center"/>
        <w:rPr>
          <w:rFonts w:ascii="Arial" w:hAnsi="Arial" w:cs="Arial"/>
          <w:b/>
          <w:sz w:val="22"/>
          <w:szCs w:val="22"/>
        </w:rPr>
      </w:pPr>
      <w:r w:rsidRPr="00016E32">
        <w:rPr>
          <w:rFonts w:ascii="Arial" w:hAnsi="Arial" w:cs="Arial"/>
          <w:b/>
          <w:sz w:val="22"/>
          <w:szCs w:val="22"/>
        </w:rPr>
        <w:t>ET</w:t>
      </w:r>
    </w:p>
    <w:p w14:paraId="57BABD89" w14:textId="77777777" w:rsidR="00FC0097" w:rsidRPr="00016E32" w:rsidRDefault="00FC0097" w:rsidP="00630B6D">
      <w:pPr>
        <w:rPr>
          <w:rFonts w:ascii="Arial" w:hAnsi="Arial" w:cs="Arial"/>
          <w:sz w:val="22"/>
          <w:szCs w:val="22"/>
        </w:rPr>
      </w:pPr>
    </w:p>
    <w:p w14:paraId="67342B90" w14:textId="77777777" w:rsidR="00E3254A" w:rsidRPr="00875C9C" w:rsidRDefault="00E3254A" w:rsidP="00E3254A">
      <w:pPr>
        <w:tabs>
          <w:tab w:val="left" w:pos="1590"/>
        </w:tabs>
        <w:jc w:val="center"/>
        <w:rPr>
          <w:rFonts w:ascii="Arial" w:hAnsi="Arial" w:cs="Arial"/>
          <w:b/>
          <w:i/>
          <w:sz w:val="22"/>
          <w:szCs w:val="22"/>
        </w:rPr>
      </w:pPr>
      <w:r w:rsidRPr="00875C9C">
        <w:rPr>
          <w:rFonts w:ascii="Arial" w:hAnsi="Arial" w:cs="Arial"/>
          <w:b/>
          <w:i/>
          <w:sz w:val="22"/>
          <w:szCs w:val="22"/>
          <w:highlight w:val="green"/>
        </w:rPr>
        <w:t>(</w:t>
      </w:r>
      <w:proofErr w:type="gramStart"/>
      <w:r w:rsidRPr="00875C9C">
        <w:rPr>
          <w:rFonts w:ascii="Arial" w:hAnsi="Arial" w:cs="Arial"/>
          <w:b/>
          <w:i/>
          <w:sz w:val="22"/>
          <w:szCs w:val="22"/>
          <w:highlight w:val="green"/>
        </w:rPr>
        <w:t>à</w:t>
      </w:r>
      <w:proofErr w:type="gramEnd"/>
      <w:r w:rsidRPr="00875C9C">
        <w:rPr>
          <w:rFonts w:ascii="Arial" w:hAnsi="Arial" w:cs="Arial"/>
          <w:b/>
          <w:i/>
          <w:sz w:val="22"/>
          <w:szCs w:val="22"/>
          <w:highlight w:val="green"/>
        </w:rPr>
        <w:t xml:space="preserve"> compléter par le soumissionnaire lors de la remise de son offre)</w:t>
      </w:r>
    </w:p>
    <w:p w14:paraId="57781C23" w14:textId="77777777" w:rsidR="00E3254A" w:rsidRPr="00630B6D" w:rsidRDefault="00E3254A" w:rsidP="00E3254A">
      <w:pPr>
        <w:jc w:val="both"/>
        <w:rPr>
          <w:rFonts w:ascii="Arial" w:hAnsi="Arial" w:cs="Arial"/>
          <w:sz w:val="22"/>
          <w:szCs w:val="22"/>
        </w:rPr>
      </w:pPr>
    </w:p>
    <w:p w14:paraId="35DC48FA" w14:textId="77777777" w:rsidR="00E3254A" w:rsidRPr="00630B6D" w:rsidRDefault="00E3254A" w:rsidP="00E3254A">
      <w:pPr>
        <w:jc w:val="both"/>
        <w:rPr>
          <w:rFonts w:ascii="Arial" w:hAnsi="Arial" w:cs="Arial"/>
          <w:b/>
          <w:sz w:val="22"/>
          <w:szCs w:val="22"/>
        </w:rPr>
      </w:pPr>
      <w:r w:rsidRPr="00630B6D">
        <w:rPr>
          <w:rFonts w:ascii="Arial" w:hAnsi="Arial" w:cs="Arial"/>
          <w:b/>
          <w:sz w:val="22"/>
          <w:szCs w:val="22"/>
        </w:rPr>
        <w:t xml:space="preserve">La société </w:t>
      </w:r>
      <w:r w:rsidRPr="00630B6D">
        <w:rPr>
          <w:rFonts w:ascii="Arial" w:hAnsi="Arial" w:cs="Arial"/>
          <w:sz w:val="22"/>
          <w:szCs w:val="22"/>
        </w:rPr>
        <w:t>____________</w:t>
      </w:r>
      <w:r>
        <w:rPr>
          <w:rFonts w:ascii="Arial" w:hAnsi="Arial" w:cs="Arial"/>
          <w:sz w:val="22"/>
          <w:szCs w:val="22"/>
        </w:rPr>
        <w:t>____________</w:t>
      </w:r>
      <w:r w:rsidRPr="00630B6D">
        <w:rPr>
          <w:rFonts w:ascii="Arial" w:hAnsi="Arial" w:cs="Arial"/>
          <w:sz w:val="22"/>
          <w:szCs w:val="22"/>
        </w:rPr>
        <w:t>___,</w:t>
      </w:r>
    </w:p>
    <w:p w14:paraId="5EE865A0" w14:textId="77777777" w:rsidR="00E3254A" w:rsidRPr="00630B6D" w:rsidRDefault="00E3254A" w:rsidP="00E3254A">
      <w:pPr>
        <w:jc w:val="both"/>
        <w:rPr>
          <w:rFonts w:ascii="Arial" w:hAnsi="Arial" w:cs="Arial"/>
          <w:sz w:val="22"/>
          <w:szCs w:val="22"/>
        </w:rPr>
      </w:pPr>
      <w:proofErr w:type="gramStart"/>
      <w:r w:rsidRPr="00630B6D">
        <w:rPr>
          <w:rFonts w:ascii="Arial" w:hAnsi="Arial" w:cs="Arial"/>
          <w:sz w:val="22"/>
          <w:szCs w:val="22"/>
        </w:rPr>
        <w:t>dont</w:t>
      </w:r>
      <w:proofErr w:type="gramEnd"/>
      <w:r w:rsidRPr="00630B6D">
        <w:rPr>
          <w:rFonts w:ascii="Arial" w:hAnsi="Arial" w:cs="Arial"/>
          <w:sz w:val="22"/>
          <w:szCs w:val="22"/>
        </w:rPr>
        <w:t xml:space="preserve"> le siège social est situé _______</w:t>
      </w:r>
      <w:r>
        <w:rPr>
          <w:rFonts w:ascii="Arial" w:hAnsi="Arial" w:cs="Arial"/>
          <w:sz w:val="22"/>
          <w:szCs w:val="22"/>
        </w:rPr>
        <w:t>____________________________</w:t>
      </w:r>
      <w:r w:rsidRPr="00630B6D">
        <w:rPr>
          <w:rFonts w:ascii="Arial" w:hAnsi="Arial" w:cs="Arial"/>
          <w:sz w:val="22"/>
          <w:szCs w:val="22"/>
        </w:rPr>
        <w:t>___________,</w:t>
      </w:r>
    </w:p>
    <w:p w14:paraId="148F9DEB" w14:textId="77777777" w:rsidR="00E3254A" w:rsidRPr="00630B6D" w:rsidRDefault="00E3254A" w:rsidP="00E3254A">
      <w:pPr>
        <w:jc w:val="both"/>
        <w:rPr>
          <w:rFonts w:ascii="Arial" w:hAnsi="Arial" w:cs="Arial"/>
          <w:sz w:val="22"/>
          <w:szCs w:val="22"/>
        </w:rPr>
      </w:pPr>
      <w:proofErr w:type="gramStart"/>
      <w:r w:rsidRPr="00630B6D">
        <w:rPr>
          <w:rFonts w:ascii="Arial" w:hAnsi="Arial" w:cs="Arial"/>
          <w:sz w:val="22"/>
          <w:szCs w:val="22"/>
        </w:rPr>
        <w:t>immatriculée</w:t>
      </w:r>
      <w:proofErr w:type="gramEnd"/>
      <w:r w:rsidRPr="00630B6D">
        <w:rPr>
          <w:rFonts w:ascii="Arial" w:hAnsi="Arial" w:cs="Arial"/>
          <w:sz w:val="22"/>
          <w:szCs w:val="22"/>
        </w:rPr>
        <w:t xml:space="preserve"> au Registre du Commerce et des Sociétés de _</w:t>
      </w:r>
      <w:r>
        <w:rPr>
          <w:rFonts w:ascii="Arial" w:hAnsi="Arial" w:cs="Arial"/>
          <w:sz w:val="22"/>
          <w:szCs w:val="22"/>
        </w:rPr>
        <w:t>_____</w:t>
      </w:r>
      <w:r w:rsidRPr="00630B6D">
        <w:rPr>
          <w:rFonts w:ascii="Arial" w:hAnsi="Arial" w:cs="Arial"/>
          <w:sz w:val="22"/>
          <w:szCs w:val="22"/>
        </w:rPr>
        <w:t>___ sous le numéro R.C.S __</w:t>
      </w:r>
      <w:r>
        <w:rPr>
          <w:rFonts w:ascii="Arial" w:hAnsi="Arial" w:cs="Arial"/>
          <w:sz w:val="22"/>
          <w:szCs w:val="22"/>
        </w:rPr>
        <w:t>_________________</w:t>
      </w:r>
      <w:r w:rsidRPr="00630B6D">
        <w:rPr>
          <w:rFonts w:ascii="Arial" w:hAnsi="Arial" w:cs="Arial"/>
          <w:sz w:val="22"/>
          <w:szCs w:val="22"/>
        </w:rPr>
        <w:t>_,</w:t>
      </w:r>
    </w:p>
    <w:p w14:paraId="64A9FE56" w14:textId="77777777" w:rsidR="00E3254A" w:rsidRPr="00630B6D" w:rsidRDefault="00E3254A" w:rsidP="00E3254A">
      <w:pPr>
        <w:autoSpaceDE w:val="0"/>
        <w:autoSpaceDN w:val="0"/>
        <w:adjustRightInd w:val="0"/>
        <w:jc w:val="both"/>
        <w:rPr>
          <w:rFonts w:ascii="Arial" w:hAnsi="Arial" w:cs="Arial"/>
          <w:color w:val="000000"/>
          <w:sz w:val="22"/>
          <w:szCs w:val="22"/>
        </w:rPr>
      </w:pPr>
      <w:proofErr w:type="gramStart"/>
      <w:r w:rsidRPr="00630B6D">
        <w:rPr>
          <w:rFonts w:ascii="Arial" w:hAnsi="Arial" w:cs="Arial"/>
          <w:color w:val="000000"/>
          <w:sz w:val="22"/>
          <w:szCs w:val="22"/>
        </w:rPr>
        <w:t>représentée</w:t>
      </w:r>
      <w:proofErr w:type="gramEnd"/>
      <w:r w:rsidRPr="00630B6D">
        <w:rPr>
          <w:rFonts w:ascii="Arial" w:hAnsi="Arial" w:cs="Arial"/>
          <w:color w:val="000000"/>
          <w:sz w:val="22"/>
          <w:szCs w:val="22"/>
        </w:rPr>
        <w:t xml:space="preserve"> par Monsieur</w:t>
      </w:r>
      <w:r>
        <w:rPr>
          <w:rFonts w:ascii="Arial" w:hAnsi="Arial" w:cs="Arial"/>
          <w:color w:val="000000"/>
          <w:sz w:val="22"/>
          <w:szCs w:val="22"/>
        </w:rPr>
        <w:t>/Madame</w:t>
      </w:r>
      <w:r w:rsidRPr="00630B6D">
        <w:rPr>
          <w:rFonts w:ascii="Arial" w:hAnsi="Arial" w:cs="Arial"/>
          <w:color w:val="000000"/>
          <w:sz w:val="22"/>
          <w:szCs w:val="22"/>
        </w:rPr>
        <w:t xml:space="preserve"> _______</w:t>
      </w:r>
      <w:r>
        <w:rPr>
          <w:rFonts w:ascii="Arial" w:hAnsi="Arial" w:cs="Arial"/>
          <w:color w:val="000000"/>
          <w:sz w:val="22"/>
          <w:szCs w:val="22"/>
        </w:rPr>
        <w:t>___________</w:t>
      </w:r>
      <w:r w:rsidRPr="00630B6D">
        <w:rPr>
          <w:rFonts w:ascii="Arial" w:hAnsi="Arial" w:cs="Arial"/>
          <w:color w:val="000000"/>
          <w:sz w:val="22"/>
          <w:szCs w:val="22"/>
        </w:rPr>
        <w:t>_____</w:t>
      </w:r>
      <w:r w:rsidRPr="00630B6D">
        <w:rPr>
          <w:rFonts w:ascii="Arial" w:hAnsi="Arial" w:cs="Arial"/>
          <w:sz w:val="22"/>
          <w:szCs w:val="22"/>
        </w:rPr>
        <w:t>, agissant en qualité de _______</w:t>
      </w:r>
      <w:r>
        <w:rPr>
          <w:rFonts w:ascii="Arial" w:hAnsi="Arial" w:cs="Arial"/>
          <w:sz w:val="22"/>
          <w:szCs w:val="22"/>
        </w:rPr>
        <w:t>_____________________</w:t>
      </w:r>
      <w:r w:rsidRPr="00630B6D">
        <w:rPr>
          <w:rFonts w:ascii="Arial" w:hAnsi="Arial" w:cs="Arial"/>
          <w:sz w:val="22"/>
          <w:szCs w:val="22"/>
        </w:rPr>
        <w:t>_________,</w:t>
      </w:r>
      <w:r>
        <w:rPr>
          <w:rFonts w:ascii="Arial" w:hAnsi="Arial" w:cs="Arial"/>
          <w:sz w:val="22"/>
          <w:szCs w:val="22"/>
        </w:rPr>
        <w:t xml:space="preserve"> dûment habilité,</w:t>
      </w:r>
    </w:p>
    <w:p w14:paraId="688F0B65" w14:textId="77777777" w:rsidR="00E3254A" w:rsidRPr="00630B6D" w:rsidRDefault="00E3254A" w:rsidP="00E3254A">
      <w:pPr>
        <w:autoSpaceDE w:val="0"/>
        <w:autoSpaceDN w:val="0"/>
        <w:adjustRightInd w:val="0"/>
        <w:jc w:val="both"/>
        <w:rPr>
          <w:rFonts w:ascii="Arial" w:hAnsi="Arial" w:cs="Arial"/>
          <w:color w:val="000000"/>
          <w:sz w:val="22"/>
          <w:szCs w:val="22"/>
        </w:rPr>
      </w:pPr>
    </w:p>
    <w:p w14:paraId="52B51FF2" w14:textId="77777777" w:rsidR="00E3254A" w:rsidRPr="00630B6D" w:rsidRDefault="00E3254A" w:rsidP="00E3254A">
      <w:pPr>
        <w:autoSpaceDE w:val="0"/>
        <w:autoSpaceDN w:val="0"/>
        <w:adjustRightInd w:val="0"/>
        <w:jc w:val="both"/>
        <w:rPr>
          <w:rFonts w:ascii="Arial" w:hAnsi="Arial" w:cs="Arial"/>
          <w:color w:val="000000"/>
          <w:sz w:val="22"/>
          <w:szCs w:val="22"/>
        </w:rPr>
      </w:pPr>
      <w:proofErr w:type="gramStart"/>
      <w:r w:rsidRPr="00630B6D">
        <w:rPr>
          <w:rFonts w:ascii="Arial" w:hAnsi="Arial" w:cs="Arial"/>
          <w:color w:val="000000"/>
          <w:sz w:val="22"/>
          <w:szCs w:val="22"/>
        </w:rPr>
        <w:t>ci</w:t>
      </w:r>
      <w:proofErr w:type="gramEnd"/>
      <w:r w:rsidRPr="00630B6D">
        <w:rPr>
          <w:rFonts w:ascii="Arial" w:hAnsi="Arial" w:cs="Arial"/>
          <w:color w:val="000000"/>
          <w:sz w:val="22"/>
          <w:szCs w:val="22"/>
        </w:rPr>
        <w:t>-après dénommée « </w:t>
      </w:r>
      <w:r w:rsidRPr="00630B6D">
        <w:rPr>
          <w:rFonts w:ascii="Arial" w:hAnsi="Arial" w:cs="Arial"/>
          <w:b/>
          <w:bCs/>
          <w:color w:val="000000"/>
          <w:sz w:val="22"/>
          <w:szCs w:val="22"/>
        </w:rPr>
        <w:t>le Titulaire »</w:t>
      </w:r>
    </w:p>
    <w:p w14:paraId="62AF4E60" w14:textId="77777777" w:rsidR="00FC0097" w:rsidRPr="00016E32" w:rsidRDefault="00FC0097" w:rsidP="00630B6D">
      <w:pPr>
        <w:autoSpaceDE w:val="0"/>
        <w:autoSpaceDN w:val="0"/>
        <w:adjustRightInd w:val="0"/>
        <w:jc w:val="both"/>
        <w:rPr>
          <w:rFonts w:ascii="Arial" w:hAnsi="Arial" w:cs="Arial"/>
          <w:color w:val="000000"/>
          <w:sz w:val="22"/>
          <w:szCs w:val="22"/>
        </w:rPr>
      </w:pPr>
    </w:p>
    <w:p w14:paraId="16C79892" w14:textId="0234CE78" w:rsidR="00F745DF" w:rsidRPr="00016E32" w:rsidRDefault="00F745DF" w:rsidP="00630B6D">
      <w:pPr>
        <w:autoSpaceDE w:val="0"/>
        <w:autoSpaceDN w:val="0"/>
        <w:adjustRightInd w:val="0"/>
        <w:jc w:val="both"/>
        <w:rPr>
          <w:rFonts w:ascii="Arial" w:hAnsi="Arial" w:cs="Arial"/>
          <w:b/>
          <w:bCs/>
          <w:color w:val="000000"/>
          <w:sz w:val="22"/>
          <w:szCs w:val="22"/>
        </w:rPr>
      </w:pPr>
    </w:p>
    <w:p w14:paraId="69E955AC" w14:textId="694CB2CD" w:rsidR="00F745DF" w:rsidRPr="00016E32" w:rsidRDefault="00F745DF" w:rsidP="00F745DF">
      <w:pPr>
        <w:pStyle w:val="Paragraphedeliste"/>
        <w:spacing w:before="120" w:line="240" w:lineRule="auto"/>
        <w:ind w:left="357"/>
        <w:contextualSpacing w:val="0"/>
        <w:jc w:val="center"/>
        <w:rPr>
          <w:rFonts w:cs="Arial"/>
          <w:i/>
          <w:sz w:val="22"/>
          <w:szCs w:val="22"/>
        </w:rPr>
      </w:pPr>
    </w:p>
    <w:p w14:paraId="3EE17243" w14:textId="77777777" w:rsidR="00F745DF" w:rsidRPr="00016E32" w:rsidRDefault="00F745DF" w:rsidP="00630B6D">
      <w:pPr>
        <w:autoSpaceDE w:val="0"/>
        <w:autoSpaceDN w:val="0"/>
        <w:adjustRightInd w:val="0"/>
        <w:jc w:val="both"/>
        <w:rPr>
          <w:rFonts w:ascii="Arial" w:hAnsi="Arial" w:cs="Arial"/>
          <w:color w:val="000000"/>
          <w:sz w:val="22"/>
          <w:szCs w:val="22"/>
        </w:rPr>
      </w:pPr>
    </w:p>
    <w:p w14:paraId="3F4244A9" w14:textId="77777777" w:rsidR="00FC0097" w:rsidRPr="00016E32" w:rsidRDefault="00FC0097" w:rsidP="00630B6D">
      <w:pPr>
        <w:rPr>
          <w:rFonts w:ascii="Arial" w:hAnsi="Arial" w:cs="Arial"/>
          <w:sz w:val="22"/>
          <w:szCs w:val="22"/>
        </w:rPr>
      </w:pPr>
    </w:p>
    <w:p w14:paraId="6C50E474" w14:textId="77777777" w:rsidR="00FC0097" w:rsidRPr="00016E32" w:rsidRDefault="00FC0097" w:rsidP="00630B6D">
      <w:pPr>
        <w:jc w:val="right"/>
        <w:rPr>
          <w:rFonts w:ascii="Arial" w:hAnsi="Arial" w:cs="Arial"/>
          <w:b/>
          <w:sz w:val="22"/>
          <w:szCs w:val="22"/>
        </w:rPr>
      </w:pPr>
      <w:proofErr w:type="gramStart"/>
      <w:r w:rsidRPr="00016E32">
        <w:rPr>
          <w:rFonts w:ascii="Arial" w:hAnsi="Arial" w:cs="Arial"/>
          <w:b/>
          <w:sz w:val="22"/>
          <w:szCs w:val="22"/>
        </w:rPr>
        <w:t>d'autre</w:t>
      </w:r>
      <w:proofErr w:type="gramEnd"/>
      <w:r w:rsidRPr="00016E32">
        <w:rPr>
          <w:rFonts w:ascii="Arial" w:hAnsi="Arial" w:cs="Arial"/>
          <w:b/>
          <w:sz w:val="22"/>
          <w:szCs w:val="22"/>
        </w:rPr>
        <w:t xml:space="preserve"> part,</w:t>
      </w:r>
    </w:p>
    <w:p w14:paraId="765926E8" w14:textId="77777777" w:rsidR="00FC0097" w:rsidRPr="00016E32" w:rsidRDefault="00FC0097" w:rsidP="00630B6D">
      <w:pPr>
        <w:rPr>
          <w:rFonts w:ascii="Arial" w:hAnsi="Arial" w:cs="Arial"/>
          <w:sz w:val="22"/>
          <w:szCs w:val="22"/>
        </w:rPr>
      </w:pPr>
    </w:p>
    <w:p w14:paraId="2600DA70" w14:textId="77777777" w:rsidR="00FC0097" w:rsidRPr="00016E32" w:rsidRDefault="00FC0097" w:rsidP="00630B6D">
      <w:pPr>
        <w:rPr>
          <w:rFonts w:ascii="Arial" w:hAnsi="Arial" w:cs="Arial"/>
          <w:sz w:val="22"/>
          <w:szCs w:val="22"/>
        </w:rPr>
      </w:pPr>
    </w:p>
    <w:p w14:paraId="09C8CB50" w14:textId="1C60FA20" w:rsidR="00FC0097" w:rsidRPr="00016E32" w:rsidRDefault="00FC0097" w:rsidP="00BF2839">
      <w:pPr>
        <w:tabs>
          <w:tab w:val="left" w:pos="5668"/>
        </w:tabs>
        <w:rPr>
          <w:rFonts w:ascii="Arial" w:hAnsi="Arial" w:cs="Arial"/>
          <w:sz w:val="22"/>
          <w:szCs w:val="22"/>
        </w:rPr>
      </w:pPr>
    </w:p>
    <w:p w14:paraId="772C809E" w14:textId="77777777" w:rsidR="00FC0097" w:rsidRPr="00016E32" w:rsidRDefault="00FC0097" w:rsidP="00630B6D">
      <w:pPr>
        <w:jc w:val="center"/>
        <w:rPr>
          <w:rFonts w:ascii="Arial" w:hAnsi="Arial" w:cs="Arial"/>
          <w:b/>
          <w:sz w:val="22"/>
          <w:szCs w:val="22"/>
        </w:rPr>
      </w:pPr>
      <w:bookmarkStart w:id="0" w:name="_Toc116899424"/>
      <w:bookmarkStart w:id="1" w:name="_Toc116899760"/>
      <w:bookmarkStart w:id="2" w:name="_Toc116899788"/>
      <w:bookmarkStart w:id="3" w:name="_Toc116900011"/>
      <w:bookmarkStart w:id="4" w:name="_Toc190576944"/>
      <w:r w:rsidRPr="00016E32">
        <w:rPr>
          <w:rFonts w:ascii="Arial" w:hAnsi="Arial" w:cs="Arial"/>
          <w:b/>
          <w:sz w:val="22"/>
          <w:szCs w:val="22"/>
        </w:rPr>
        <w:t>Il a été convenu et arrêté ce qui suit :</w:t>
      </w:r>
      <w:bookmarkEnd w:id="0"/>
      <w:bookmarkEnd w:id="1"/>
      <w:bookmarkEnd w:id="2"/>
      <w:bookmarkEnd w:id="3"/>
      <w:bookmarkEnd w:id="4"/>
    </w:p>
    <w:p w14:paraId="1BEDE339" w14:textId="77777777" w:rsidR="00630B6D" w:rsidRPr="00016E32" w:rsidRDefault="00772269" w:rsidP="00630B6D">
      <w:pPr>
        <w:pStyle w:val="TM1"/>
        <w:spacing w:before="0"/>
        <w:rPr>
          <w:sz w:val="22"/>
          <w:szCs w:val="22"/>
        </w:rPr>
      </w:pPr>
      <w:r w:rsidRPr="00016E32">
        <w:rPr>
          <w:sz w:val="22"/>
          <w:szCs w:val="22"/>
        </w:rPr>
        <w:br w:type="page"/>
      </w:r>
    </w:p>
    <w:p w14:paraId="0682BC0D" w14:textId="4C8500CC" w:rsidR="00630B6D" w:rsidRPr="00016E32" w:rsidRDefault="00630B6D" w:rsidP="00630B6D">
      <w:pPr>
        <w:pStyle w:val="TM1"/>
        <w:spacing w:before="0"/>
      </w:pPr>
      <w:r w:rsidRPr="00016E32">
        <w:lastRenderedPageBreak/>
        <w:t>SOMMAIRE</w:t>
      </w:r>
    </w:p>
    <w:p w14:paraId="1F3A62E6" w14:textId="111393A8" w:rsidR="00E733C1" w:rsidRPr="008E7D51" w:rsidRDefault="00630B6D">
      <w:pPr>
        <w:pStyle w:val="TM1"/>
        <w:rPr>
          <w:rFonts w:asciiTheme="minorHAnsi" w:eastAsiaTheme="minorEastAsia" w:hAnsiTheme="minorHAnsi" w:cstheme="minorBidi"/>
          <w:b w:val="0"/>
          <w:bCs w:val="0"/>
          <w:caps w:val="0"/>
          <w:noProof/>
          <w:sz w:val="22"/>
          <w:szCs w:val="22"/>
        </w:rPr>
      </w:pPr>
      <w:r w:rsidRPr="00016E32">
        <w:fldChar w:fldCharType="begin"/>
      </w:r>
      <w:r w:rsidRPr="00016E32">
        <w:instrText xml:space="preserve"> TOC \o "1-1" \h \z \u </w:instrText>
      </w:r>
      <w:r w:rsidRPr="00016E32">
        <w:fldChar w:fldCharType="separate"/>
      </w:r>
      <w:hyperlink w:anchor="_Toc202462610" w:history="1">
        <w:r w:rsidR="00E733C1" w:rsidRPr="008E7D51">
          <w:rPr>
            <w:rStyle w:val="Lienhypertexte"/>
            <w:rFonts w:ascii="Arial Gras" w:hAnsi="Arial Gras"/>
            <w:noProof/>
            <w:sz w:val="22"/>
            <w:szCs w:val="22"/>
          </w:rPr>
          <w:t>ARTICLE  1  -</w:t>
        </w:r>
        <w:r w:rsidR="00E733C1" w:rsidRPr="008E7D51">
          <w:rPr>
            <w:rStyle w:val="Lienhypertexte"/>
            <w:noProof/>
            <w:sz w:val="22"/>
            <w:szCs w:val="22"/>
          </w:rPr>
          <w:t xml:space="preserve"> OBJET</w:t>
        </w:r>
        <w:r w:rsidR="00E733C1" w:rsidRPr="008E7D51">
          <w:rPr>
            <w:noProof/>
            <w:webHidden/>
            <w:sz w:val="22"/>
            <w:szCs w:val="22"/>
          </w:rPr>
          <w:tab/>
        </w:r>
        <w:r w:rsidR="00E733C1" w:rsidRPr="008E7D51">
          <w:rPr>
            <w:noProof/>
            <w:webHidden/>
            <w:sz w:val="22"/>
            <w:szCs w:val="22"/>
          </w:rPr>
          <w:fldChar w:fldCharType="begin"/>
        </w:r>
        <w:r w:rsidR="00E733C1" w:rsidRPr="008E7D51">
          <w:rPr>
            <w:noProof/>
            <w:webHidden/>
            <w:sz w:val="22"/>
            <w:szCs w:val="22"/>
          </w:rPr>
          <w:instrText xml:space="preserve"> PAGEREF _Toc202462610 \h </w:instrText>
        </w:r>
        <w:r w:rsidR="00E733C1" w:rsidRPr="008E7D51">
          <w:rPr>
            <w:noProof/>
            <w:webHidden/>
            <w:sz w:val="22"/>
            <w:szCs w:val="22"/>
          </w:rPr>
        </w:r>
        <w:r w:rsidR="00E733C1" w:rsidRPr="008E7D51">
          <w:rPr>
            <w:noProof/>
            <w:webHidden/>
            <w:sz w:val="22"/>
            <w:szCs w:val="22"/>
          </w:rPr>
          <w:fldChar w:fldCharType="separate"/>
        </w:r>
        <w:r w:rsidR="00330040">
          <w:rPr>
            <w:noProof/>
            <w:webHidden/>
            <w:sz w:val="22"/>
            <w:szCs w:val="22"/>
          </w:rPr>
          <w:t>3</w:t>
        </w:r>
        <w:r w:rsidR="00E733C1" w:rsidRPr="008E7D51">
          <w:rPr>
            <w:noProof/>
            <w:webHidden/>
            <w:sz w:val="22"/>
            <w:szCs w:val="22"/>
          </w:rPr>
          <w:fldChar w:fldCharType="end"/>
        </w:r>
      </w:hyperlink>
    </w:p>
    <w:p w14:paraId="1DF0D943" w14:textId="285F1820" w:rsidR="00E733C1" w:rsidRPr="008E7D51" w:rsidRDefault="009F1900">
      <w:pPr>
        <w:pStyle w:val="TM1"/>
        <w:rPr>
          <w:rFonts w:asciiTheme="minorHAnsi" w:eastAsiaTheme="minorEastAsia" w:hAnsiTheme="minorHAnsi" w:cstheme="minorBidi"/>
          <w:b w:val="0"/>
          <w:bCs w:val="0"/>
          <w:caps w:val="0"/>
          <w:noProof/>
          <w:sz w:val="22"/>
          <w:szCs w:val="22"/>
        </w:rPr>
      </w:pPr>
      <w:hyperlink w:anchor="_Toc202462611" w:history="1">
        <w:r w:rsidR="00E733C1" w:rsidRPr="008E7D51">
          <w:rPr>
            <w:rStyle w:val="Lienhypertexte"/>
            <w:rFonts w:ascii="Arial Gras" w:hAnsi="Arial Gras"/>
            <w:noProof/>
            <w:sz w:val="22"/>
            <w:szCs w:val="22"/>
          </w:rPr>
          <w:t>ARTICLE  2  -</w:t>
        </w:r>
        <w:r w:rsidR="00E733C1" w:rsidRPr="008E7D51">
          <w:rPr>
            <w:rStyle w:val="Lienhypertexte"/>
            <w:noProof/>
            <w:sz w:val="22"/>
            <w:szCs w:val="22"/>
          </w:rPr>
          <w:t xml:space="preserve"> DOCUMENTS CONTRACTUELS</w:t>
        </w:r>
        <w:r w:rsidR="00E733C1" w:rsidRPr="008E7D51">
          <w:rPr>
            <w:noProof/>
            <w:webHidden/>
            <w:sz w:val="22"/>
            <w:szCs w:val="22"/>
          </w:rPr>
          <w:tab/>
        </w:r>
        <w:r w:rsidR="00E733C1" w:rsidRPr="008E7D51">
          <w:rPr>
            <w:noProof/>
            <w:webHidden/>
            <w:sz w:val="22"/>
            <w:szCs w:val="22"/>
          </w:rPr>
          <w:fldChar w:fldCharType="begin"/>
        </w:r>
        <w:r w:rsidR="00E733C1" w:rsidRPr="008E7D51">
          <w:rPr>
            <w:noProof/>
            <w:webHidden/>
            <w:sz w:val="22"/>
            <w:szCs w:val="22"/>
          </w:rPr>
          <w:instrText xml:space="preserve"> PAGEREF _Toc202462611 \h </w:instrText>
        </w:r>
        <w:r w:rsidR="00E733C1" w:rsidRPr="008E7D51">
          <w:rPr>
            <w:noProof/>
            <w:webHidden/>
            <w:sz w:val="22"/>
            <w:szCs w:val="22"/>
          </w:rPr>
        </w:r>
        <w:r w:rsidR="00E733C1" w:rsidRPr="008E7D51">
          <w:rPr>
            <w:noProof/>
            <w:webHidden/>
            <w:sz w:val="22"/>
            <w:szCs w:val="22"/>
          </w:rPr>
          <w:fldChar w:fldCharType="separate"/>
        </w:r>
        <w:r w:rsidR="00330040">
          <w:rPr>
            <w:noProof/>
            <w:webHidden/>
            <w:sz w:val="22"/>
            <w:szCs w:val="22"/>
          </w:rPr>
          <w:t>3</w:t>
        </w:r>
        <w:r w:rsidR="00E733C1" w:rsidRPr="008E7D51">
          <w:rPr>
            <w:noProof/>
            <w:webHidden/>
            <w:sz w:val="22"/>
            <w:szCs w:val="22"/>
          </w:rPr>
          <w:fldChar w:fldCharType="end"/>
        </w:r>
      </w:hyperlink>
    </w:p>
    <w:p w14:paraId="3BCBB2A9" w14:textId="751E3A1A" w:rsidR="00E733C1" w:rsidRPr="008E7D51" w:rsidRDefault="009F1900">
      <w:pPr>
        <w:pStyle w:val="TM1"/>
        <w:rPr>
          <w:rFonts w:asciiTheme="minorHAnsi" w:eastAsiaTheme="minorEastAsia" w:hAnsiTheme="minorHAnsi" w:cstheme="minorBidi"/>
          <w:b w:val="0"/>
          <w:bCs w:val="0"/>
          <w:caps w:val="0"/>
          <w:noProof/>
          <w:sz w:val="22"/>
          <w:szCs w:val="22"/>
        </w:rPr>
      </w:pPr>
      <w:hyperlink w:anchor="_Toc202462612" w:history="1">
        <w:r w:rsidR="00E733C1" w:rsidRPr="008E7D51">
          <w:rPr>
            <w:rStyle w:val="Lienhypertexte"/>
            <w:rFonts w:ascii="Arial Gras" w:hAnsi="Arial Gras"/>
            <w:noProof/>
            <w:sz w:val="22"/>
            <w:szCs w:val="22"/>
          </w:rPr>
          <w:t>ARTICLE  3  -</w:t>
        </w:r>
        <w:r w:rsidR="00E733C1" w:rsidRPr="008E7D51">
          <w:rPr>
            <w:rStyle w:val="Lienhypertexte"/>
            <w:noProof/>
            <w:sz w:val="22"/>
            <w:szCs w:val="22"/>
          </w:rPr>
          <w:t xml:space="preserve"> CORRESPONDANTS</w:t>
        </w:r>
        <w:r w:rsidR="00E733C1" w:rsidRPr="008E7D51">
          <w:rPr>
            <w:noProof/>
            <w:webHidden/>
            <w:sz w:val="22"/>
            <w:szCs w:val="22"/>
          </w:rPr>
          <w:tab/>
        </w:r>
        <w:r w:rsidR="00E733C1" w:rsidRPr="008E7D51">
          <w:rPr>
            <w:noProof/>
            <w:webHidden/>
            <w:sz w:val="22"/>
            <w:szCs w:val="22"/>
          </w:rPr>
          <w:fldChar w:fldCharType="begin"/>
        </w:r>
        <w:r w:rsidR="00E733C1" w:rsidRPr="008E7D51">
          <w:rPr>
            <w:noProof/>
            <w:webHidden/>
            <w:sz w:val="22"/>
            <w:szCs w:val="22"/>
          </w:rPr>
          <w:instrText xml:space="preserve"> PAGEREF _Toc202462612 \h </w:instrText>
        </w:r>
        <w:r w:rsidR="00E733C1" w:rsidRPr="008E7D51">
          <w:rPr>
            <w:noProof/>
            <w:webHidden/>
            <w:sz w:val="22"/>
            <w:szCs w:val="22"/>
          </w:rPr>
        </w:r>
        <w:r w:rsidR="00E733C1" w:rsidRPr="008E7D51">
          <w:rPr>
            <w:noProof/>
            <w:webHidden/>
            <w:sz w:val="22"/>
            <w:szCs w:val="22"/>
          </w:rPr>
          <w:fldChar w:fldCharType="separate"/>
        </w:r>
        <w:r w:rsidR="00330040">
          <w:rPr>
            <w:noProof/>
            <w:webHidden/>
            <w:sz w:val="22"/>
            <w:szCs w:val="22"/>
          </w:rPr>
          <w:t>3</w:t>
        </w:r>
        <w:r w:rsidR="00E733C1" w:rsidRPr="008E7D51">
          <w:rPr>
            <w:noProof/>
            <w:webHidden/>
            <w:sz w:val="22"/>
            <w:szCs w:val="22"/>
          </w:rPr>
          <w:fldChar w:fldCharType="end"/>
        </w:r>
      </w:hyperlink>
    </w:p>
    <w:p w14:paraId="1091D6A3" w14:textId="4B79BE3A" w:rsidR="00E733C1" w:rsidRPr="008E7D51" w:rsidRDefault="009F1900">
      <w:pPr>
        <w:pStyle w:val="TM1"/>
        <w:rPr>
          <w:rFonts w:asciiTheme="minorHAnsi" w:eastAsiaTheme="minorEastAsia" w:hAnsiTheme="minorHAnsi" w:cstheme="minorBidi"/>
          <w:b w:val="0"/>
          <w:bCs w:val="0"/>
          <w:caps w:val="0"/>
          <w:noProof/>
          <w:sz w:val="22"/>
          <w:szCs w:val="22"/>
        </w:rPr>
      </w:pPr>
      <w:hyperlink w:anchor="_Toc202462613" w:history="1">
        <w:r w:rsidR="00E733C1" w:rsidRPr="008E7D51">
          <w:rPr>
            <w:rStyle w:val="Lienhypertexte"/>
            <w:rFonts w:ascii="Arial Gras" w:hAnsi="Arial Gras"/>
            <w:noProof/>
            <w:sz w:val="22"/>
            <w:szCs w:val="22"/>
          </w:rPr>
          <w:t>ARTICLE  4  -</w:t>
        </w:r>
        <w:r w:rsidR="00E733C1" w:rsidRPr="008E7D51">
          <w:rPr>
            <w:rStyle w:val="Lienhypertexte"/>
            <w:noProof/>
            <w:sz w:val="22"/>
            <w:szCs w:val="22"/>
          </w:rPr>
          <w:t xml:space="preserve"> DUREE DU MARCHE</w:t>
        </w:r>
        <w:r w:rsidR="00E733C1" w:rsidRPr="008E7D51">
          <w:rPr>
            <w:noProof/>
            <w:webHidden/>
            <w:sz w:val="22"/>
            <w:szCs w:val="22"/>
          </w:rPr>
          <w:tab/>
        </w:r>
        <w:r w:rsidR="00E733C1" w:rsidRPr="008E7D51">
          <w:rPr>
            <w:noProof/>
            <w:webHidden/>
            <w:sz w:val="22"/>
            <w:szCs w:val="22"/>
          </w:rPr>
          <w:fldChar w:fldCharType="begin"/>
        </w:r>
        <w:r w:rsidR="00E733C1" w:rsidRPr="008E7D51">
          <w:rPr>
            <w:noProof/>
            <w:webHidden/>
            <w:sz w:val="22"/>
            <w:szCs w:val="22"/>
          </w:rPr>
          <w:instrText xml:space="preserve"> PAGEREF _Toc202462613 \h </w:instrText>
        </w:r>
        <w:r w:rsidR="00E733C1" w:rsidRPr="008E7D51">
          <w:rPr>
            <w:noProof/>
            <w:webHidden/>
            <w:sz w:val="22"/>
            <w:szCs w:val="22"/>
          </w:rPr>
        </w:r>
        <w:r w:rsidR="00E733C1" w:rsidRPr="008E7D51">
          <w:rPr>
            <w:noProof/>
            <w:webHidden/>
            <w:sz w:val="22"/>
            <w:szCs w:val="22"/>
          </w:rPr>
          <w:fldChar w:fldCharType="separate"/>
        </w:r>
        <w:r w:rsidR="00330040">
          <w:rPr>
            <w:noProof/>
            <w:webHidden/>
            <w:sz w:val="22"/>
            <w:szCs w:val="22"/>
          </w:rPr>
          <w:t>4</w:t>
        </w:r>
        <w:r w:rsidR="00E733C1" w:rsidRPr="008E7D51">
          <w:rPr>
            <w:noProof/>
            <w:webHidden/>
            <w:sz w:val="22"/>
            <w:szCs w:val="22"/>
          </w:rPr>
          <w:fldChar w:fldCharType="end"/>
        </w:r>
      </w:hyperlink>
    </w:p>
    <w:p w14:paraId="45E3EB81" w14:textId="344409A3" w:rsidR="00E733C1" w:rsidRPr="008E7D51" w:rsidRDefault="009F1900">
      <w:pPr>
        <w:pStyle w:val="TM1"/>
        <w:rPr>
          <w:rFonts w:asciiTheme="minorHAnsi" w:eastAsiaTheme="minorEastAsia" w:hAnsiTheme="minorHAnsi" w:cstheme="minorBidi"/>
          <w:b w:val="0"/>
          <w:bCs w:val="0"/>
          <w:caps w:val="0"/>
          <w:noProof/>
          <w:sz w:val="22"/>
          <w:szCs w:val="22"/>
        </w:rPr>
      </w:pPr>
      <w:hyperlink w:anchor="_Toc202462614" w:history="1">
        <w:r w:rsidR="00E733C1" w:rsidRPr="008E7D51">
          <w:rPr>
            <w:rStyle w:val="Lienhypertexte"/>
            <w:rFonts w:ascii="Arial Gras" w:hAnsi="Arial Gras"/>
            <w:noProof/>
            <w:sz w:val="22"/>
            <w:szCs w:val="22"/>
          </w:rPr>
          <w:t>ARTICLE  5  -</w:t>
        </w:r>
        <w:r w:rsidR="00E733C1" w:rsidRPr="008E7D51">
          <w:rPr>
            <w:rStyle w:val="Lienhypertexte"/>
            <w:noProof/>
            <w:sz w:val="22"/>
            <w:szCs w:val="22"/>
          </w:rPr>
          <w:t xml:space="preserve"> DEFINITION DES PRESTATIONS</w:t>
        </w:r>
        <w:r w:rsidR="00E733C1" w:rsidRPr="008E7D51">
          <w:rPr>
            <w:noProof/>
            <w:webHidden/>
            <w:sz w:val="22"/>
            <w:szCs w:val="22"/>
          </w:rPr>
          <w:tab/>
        </w:r>
        <w:r w:rsidR="00E733C1" w:rsidRPr="008E7D51">
          <w:rPr>
            <w:noProof/>
            <w:webHidden/>
            <w:sz w:val="22"/>
            <w:szCs w:val="22"/>
          </w:rPr>
          <w:fldChar w:fldCharType="begin"/>
        </w:r>
        <w:r w:rsidR="00E733C1" w:rsidRPr="008E7D51">
          <w:rPr>
            <w:noProof/>
            <w:webHidden/>
            <w:sz w:val="22"/>
            <w:szCs w:val="22"/>
          </w:rPr>
          <w:instrText xml:space="preserve"> PAGEREF _Toc202462614 \h </w:instrText>
        </w:r>
        <w:r w:rsidR="00E733C1" w:rsidRPr="008E7D51">
          <w:rPr>
            <w:noProof/>
            <w:webHidden/>
            <w:sz w:val="22"/>
            <w:szCs w:val="22"/>
          </w:rPr>
        </w:r>
        <w:r w:rsidR="00E733C1" w:rsidRPr="008E7D51">
          <w:rPr>
            <w:noProof/>
            <w:webHidden/>
            <w:sz w:val="22"/>
            <w:szCs w:val="22"/>
          </w:rPr>
          <w:fldChar w:fldCharType="separate"/>
        </w:r>
        <w:r w:rsidR="00330040">
          <w:rPr>
            <w:noProof/>
            <w:webHidden/>
            <w:sz w:val="22"/>
            <w:szCs w:val="22"/>
          </w:rPr>
          <w:t>5</w:t>
        </w:r>
        <w:r w:rsidR="00E733C1" w:rsidRPr="008E7D51">
          <w:rPr>
            <w:noProof/>
            <w:webHidden/>
            <w:sz w:val="22"/>
            <w:szCs w:val="22"/>
          </w:rPr>
          <w:fldChar w:fldCharType="end"/>
        </w:r>
      </w:hyperlink>
    </w:p>
    <w:p w14:paraId="353ECE27" w14:textId="49A1A0E0" w:rsidR="00E733C1" w:rsidRPr="008E7D51" w:rsidRDefault="009F1900" w:rsidP="00E733C1">
      <w:pPr>
        <w:pStyle w:val="TM1"/>
        <w:rPr>
          <w:rFonts w:asciiTheme="minorHAnsi" w:eastAsiaTheme="minorEastAsia" w:hAnsiTheme="minorHAnsi" w:cstheme="minorBidi"/>
          <w:b w:val="0"/>
          <w:bCs w:val="0"/>
          <w:caps w:val="0"/>
          <w:noProof/>
          <w:sz w:val="22"/>
          <w:szCs w:val="22"/>
        </w:rPr>
      </w:pPr>
      <w:hyperlink w:anchor="_Toc202462615" w:history="1">
        <w:r w:rsidR="00E733C1" w:rsidRPr="008E7D51">
          <w:rPr>
            <w:rStyle w:val="Lienhypertexte"/>
            <w:rFonts w:ascii="Arial Gras" w:hAnsi="Arial Gras"/>
            <w:noProof/>
            <w:sz w:val="22"/>
            <w:szCs w:val="22"/>
          </w:rPr>
          <w:t>ARTICLE  6  -</w:t>
        </w:r>
        <w:r w:rsidR="00E733C1" w:rsidRPr="008E7D51">
          <w:rPr>
            <w:rStyle w:val="Lienhypertexte"/>
            <w:noProof/>
            <w:sz w:val="22"/>
            <w:szCs w:val="22"/>
          </w:rPr>
          <w:t xml:space="preserve"> CLAUSE SOCIALE </w:t>
        </w:r>
        <w:r w:rsidR="00E733C1" w:rsidRPr="008E7D51">
          <w:rPr>
            <w:noProof/>
            <w:webHidden/>
            <w:sz w:val="22"/>
            <w:szCs w:val="22"/>
          </w:rPr>
          <w:tab/>
        </w:r>
        <w:r w:rsidR="00E733C1" w:rsidRPr="008E7D51">
          <w:rPr>
            <w:noProof/>
            <w:webHidden/>
            <w:sz w:val="22"/>
            <w:szCs w:val="22"/>
          </w:rPr>
          <w:fldChar w:fldCharType="begin"/>
        </w:r>
        <w:r w:rsidR="00E733C1" w:rsidRPr="008E7D51">
          <w:rPr>
            <w:noProof/>
            <w:webHidden/>
            <w:sz w:val="22"/>
            <w:szCs w:val="22"/>
          </w:rPr>
          <w:instrText xml:space="preserve"> PAGEREF _Toc202462615 \h </w:instrText>
        </w:r>
        <w:r w:rsidR="00E733C1" w:rsidRPr="008E7D51">
          <w:rPr>
            <w:noProof/>
            <w:webHidden/>
            <w:sz w:val="22"/>
            <w:szCs w:val="22"/>
          </w:rPr>
        </w:r>
        <w:r w:rsidR="00E733C1" w:rsidRPr="008E7D51">
          <w:rPr>
            <w:noProof/>
            <w:webHidden/>
            <w:sz w:val="22"/>
            <w:szCs w:val="22"/>
          </w:rPr>
          <w:fldChar w:fldCharType="separate"/>
        </w:r>
        <w:r w:rsidR="00330040">
          <w:rPr>
            <w:noProof/>
            <w:webHidden/>
            <w:sz w:val="22"/>
            <w:szCs w:val="22"/>
          </w:rPr>
          <w:t>6</w:t>
        </w:r>
        <w:r w:rsidR="00E733C1" w:rsidRPr="008E7D51">
          <w:rPr>
            <w:noProof/>
            <w:webHidden/>
            <w:sz w:val="22"/>
            <w:szCs w:val="22"/>
          </w:rPr>
          <w:fldChar w:fldCharType="end"/>
        </w:r>
      </w:hyperlink>
    </w:p>
    <w:p w14:paraId="1206304E" w14:textId="7C899FE1" w:rsidR="00E733C1" w:rsidRPr="008E7D51" w:rsidRDefault="009F1900" w:rsidP="00E733C1">
      <w:pPr>
        <w:pStyle w:val="TM1"/>
        <w:rPr>
          <w:rFonts w:asciiTheme="minorHAnsi" w:eastAsiaTheme="minorEastAsia" w:hAnsiTheme="minorHAnsi" w:cstheme="minorBidi"/>
          <w:b w:val="0"/>
          <w:bCs w:val="0"/>
          <w:caps w:val="0"/>
          <w:noProof/>
          <w:sz w:val="22"/>
          <w:szCs w:val="22"/>
        </w:rPr>
      </w:pPr>
      <w:hyperlink w:anchor="_Toc202462617" w:history="1">
        <w:r w:rsidR="00E733C1" w:rsidRPr="008E7D51">
          <w:rPr>
            <w:rStyle w:val="Lienhypertexte"/>
            <w:rFonts w:ascii="Arial Gras" w:hAnsi="Arial Gras"/>
            <w:noProof/>
            <w:sz w:val="22"/>
            <w:szCs w:val="22"/>
          </w:rPr>
          <w:t>ARTICLE  7  -</w:t>
        </w:r>
        <w:r w:rsidR="00E733C1" w:rsidRPr="008E7D51">
          <w:rPr>
            <w:rStyle w:val="Lienhypertexte"/>
            <w:noProof/>
            <w:sz w:val="22"/>
            <w:szCs w:val="22"/>
          </w:rPr>
          <w:t xml:space="preserve"> CLAUSE D’INSERTION</w:t>
        </w:r>
        <w:r w:rsidR="00E733C1" w:rsidRPr="008E7D51">
          <w:rPr>
            <w:noProof/>
            <w:webHidden/>
            <w:sz w:val="22"/>
            <w:szCs w:val="22"/>
          </w:rPr>
          <w:tab/>
        </w:r>
        <w:r w:rsidR="00E733C1" w:rsidRPr="008E7D51">
          <w:rPr>
            <w:noProof/>
            <w:webHidden/>
            <w:sz w:val="22"/>
            <w:szCs w:val="22"/>
          </w:rPr>
          <w:fldChar w:fldCharType="begin"/>
        </w:r>
        <w:r w:rsidR="00E733C1" w:rsidRPr="008E7D51">
          <w:rPr>
            <w:noProof/>
            <w:webHidden/>
            <w:sz w:val="22"/>
            <w:szCs w:val="22"/>
          </w:rPr>
          <w:instrText xml:space="preserve"> PAGEREF _Toc202462617 \h </w:instrText>
        </w:r>
        <w:r w:rsidR="00E733C1" w:rsidRPr="008E7D51">
          <w:rPr>
            <w:noProof/>
            <w:webHidden/>
            <w:sz w:val="22"/>
            <w:szCs w:val="22"/>
          </w:rPr>
        </w:r>
        <w:r w:rsidR="00E733C1" w:rsidRPr="008E7D51">
          <w:rPr>
            <w:noProof/>
            <w:webHidden/>
            <w:sz w:val="22"/>
            <w:szCs w:val="22"/>
          </w:rPr>
          <w:fldChar w:fldCharType="separate"/>
        </w:r>
        <w:r w:rsidR="00330040">
          <w:rPr>
            <w:noProof/>
            <w:webHidden/>
            <w:sz w:val="22"/>
            <w:szCs w:val="22"/>
          </w:rPr>
          <w:t>7</w:t>
        </w:r>
        <w:r w:rsidR="00E733C1" w:rsidRPr="008E7D51">
          <w:rPr>
            <w:noProof/>
            <w:webHidden/>
            <w:sz w:val="22"/>
            <w:szCs w:val="22"/>
          </w:rPr>
          <w:fldChar w:fldCharType="end"/>
        </w:r>
      </w:hyperlink>
    </w:p>
    <w:p w14:paraId="1277CBDF" w14:textId="257C5D1A" w:rsidR="00E733C1" w:rsidRPr="008E7D51" w:rsidRDefault="009F1900">
      <w:pPr>
        <w:pStyle w:val="TM1"/>
        <w:rPr>
          <w:rFonts w:asciiTheme="minorHAnsi" w:eastAsiaTheme="minorEastAsia" w:hAnsiTheme="minorHAnsi" w:cstheme="minorBidi"/>
          <w:b w:val="0"/>
          <w:bCs w:val="0"/>
          <w:caps w:val="0"/>
          <w:noProof/>
          <w:sz w:val="22"/>
          <w:szCs w:val="22"/>
        </w:rPr>
      </w:pPr>
      <w:hyperlink w:anchor="_Toc202462619" w:history="1">
        <w:r w:rsidR="00E733C1" w:rsidRPr="008E7D51">
          <w:rPr>
            <w:rStyle w:val="Lienhypertexte"/>
            <w:rFonts w:ascii="Arial Gras" w:hAnsi="Arial Gras"/>
            <w:noProof/>
            <w:sz w:val="22"/>
            <w:szCs w:val="22"/>
          </w:rPr>
          <w:t>ARTICLE  8  -</w:t>
        </w:r>
        <w:r w:rsidR="00E733C1" w:rsidRPr="008E7D51">
          <w:rPr>
            <w:rStyle w:val="Lienhypertexte"/>
            <w:noProof/>
            <w:sz w:val="22"/>
            <w:szCs w:val="22"/>
          </w:rPr>
          <w:t xml:space="preserve"> CONDITIONS D'EXECUTION</w:t>
        </w:r>
        <w:r w:rsidR="00E733C1" w:rsidRPr="008E7D51">
          <w:rPr>
            <w:noProof/>
            <w:webHidden/>
            <w:sz w:val="22"/>
            <w:szCs w:val="22"/>
          </w:rPr>
          <w:tab/>
        </w:r>
        <w:r w:rsidR="00E733C1" w:rsidRPr="008E7D51">
          <w:rPr>
            <w:noProof/>
            <w:webHidden/>
            <w:sz w:val="22"/>
            <w:szCs w:val="22"/>
          </w:rPr>
          <w:fldChar w:fldCharType="begin"/>
        </w:r>
        <w:r w:rsidR="00E733C1" w:rsidRPr="008E7D51">
          <w:rPr>
            <w:noProof/>
            <w:webHidden/>
            <w:sz w:val="22"/>
            <w:szCs w:val="22"/>
          </w:rPr>
          <w:instrText xml:space="preserve"> PAGEREF _Toc202462619 \h </w:instrText>
        </w:r>
        <w:r w:rsidR="00E733C1" w:rsidRPr="008E7D51">
          <w:rPr>
            <w:noProof/>
            <w:webHidden/>
            <w:sz w:val="22"/>
            <w:szCs w:val="22"/>
          </w:rPr>
        </w:r>
        <w:r w:rsidR="00E733C1" w:rsidRPr="008E7D51">
          <w:rPr>
            <w:noProof/>
            <w:webHidden/>
            <w:sz w:val="22"/>
            <w:szCs w:val="22"/>
          </w:rPr>
          <w:fldChar w:fldCharType="separate"/>
        </w:r>
        <w:r w:rsidR="00330040">
          <w:rPr>
            <w:noProof/>
            <w:webHidden/>
            <w:sz w:val="22"/>
            <w:szCs w:val="22"/>
          </w:rPr>
          <w:t>7</w:t>
        </w:r>
        <w:r w:rsidR="00E733C1" w:rsidRPr="008E7D51">
          <w:rPr>
            <w:noProof/>
            <w:webHidden/>
            <w:sz w:val="22"/>
            <w:szCs w:val="22"/>
          </w:rPr>
          <w:fldChar w:fldCharType="end"/>
        </w:r>
      </w:hyperlink>
    </w:p>
    <w:p w14:paraId="18D4F1F2" w14:textId="2EE47A37" w:rsidR="00E733C1" w:rsidRPr="008E7D51" w:rsidRDefault="009F1900">
      <w:pPr>
        <w:pStyle w:val="TM1"/>
        <w:rPr>
          <w:rFonts w:asciiTheme="minorHAnsi" w:eastAsiaTheme="minorEastAsia" w:hAnsiTheme="minorHAnsi" w:cstheme="minorBidi"/>
          <w:b w:val="0"/>
          <w:bCs w:val="0"/>
          <w:caps w:val="0"/>
          <w:noProof/>
          <w:sz w:val="22"/>
          <w:szCs w:val="22"/>
        </w:rPr>
      </w:pPr>
      <w:hyperlink w:anchor="_Toc202462620" w:history="1">
        <w:r w:rsidR="00E733C1" w:rsidRPr="008E7D51">
          <w:rPr>
            <w:rStyle w:val="Lienhypertexte"/>
            <w:rFonts w:ascii="Arial Gras" w:hAnsi="Arial Gras"/>
            <w:noProof/>
            <w:sz w:val="22"/>
            <w:szCs w:val="22"/>
          </w:rPr>
          <w:t>ARTICLE  9  -</w:t>
        </w:r>
        <w:r w:rsidR="00E733C1" w:rsidRPr="008E7D51">
          <w:rPr>
            <w:rStyle w:val="Lienhypertexte"/>
            <w:noProof/>
            <w:sz w:val="22"/>
            <w:szCs w:val="22"/>
          </w:rPr>
          <w:t xml:space="preserve"> OBLIGATIONS DU TITULAIRE</w:t>
        </w:r>
        <w:r w:rsidR="00E733C1" w:rsidRPr="008E7D51">
          <w:rPr>
            <w:noProof/>
            <w:webHidden/>
            <w:sz w:val="22"/>
            <w:szCs w:val="22"/>
          </w:rPr>
          <w:tab/>
        </w:r>
        <w:r w:rsidR="00E733C1" w:rsidRPr="008E7D51">
          <w:rPr>
            <w:noProof/>
            <w:webHidden/>
            <w:sz w:val="22"/>
            <w:szCs w:val="22"/>
          </w:rPr>
          <w:fldChar w:fldCharType="begin"/>
        </w:r>
        <w:r w:rsidR="00E733C1" w:rsidRPr="008E7D51">
          <w:rPr>
            <w:noProof/>
            <w:webHidden/>
            <w:sz w:val="22"/>
            <w:szCs w:val="22"/>
          </w:rPr>
          <w:instrText xml:space="preserve"> PAGEREF _Toc202462620 \h </w:instrText>
        </w:r>
        <w:r w:rsidR="00E733C1" w:rsidRPr="008E7D51">
          <w:rPr>
            <w:noProof/>
            <w:webHidden/>
            <w:sz w:val="22"/>
            <w:szCs w:val="22"/>
          </w:rPr>
        </w:r>
        <w:r w:rsidR="00E733C1" w:rsidRPr="008E7D51">
          <w:rPr>
            <w:noProof/>
            <w:webHidden/>
            <w:sz w:val="22"/>
            <w:szCs w:val="22"/>
          </w:rPr>
          <w:fldChar w:fldCharType="separate"/>
        </w:r>
        <w:r w:rsidR="00330040">
          <w:rPr>
            <w:noProof/>
            <w:webHidden/>
            <w:sz w:val="22"/>
            <w:szCs w:val="22"/>
          </w:rPr>
          <w:t>9</w:t>
        </w:r>
        <w:r w:rsidR="00E733C1" w:rsidRPr="008E7D51">
          <w:rPr>
            <w:noProof/>
            <w:webHidden/>
            <w:sz w:val="22"/>
            <w:szCs w:val="22"/>
          </w:rPr>
          <w:fldChar w:fldCharType="end"/>
        </w:r>
      </w:hyperlink>
    </w:p>
    <w:p w14:paraId="3C5292C7" w14:textId="152842DE" w:rsidR="00E733C1" w:rsidRPr="008E7D51" w:rsidRDefault="009F1900" w:rsidP="008E7D51">
      <w:pPr>
        <w:pStyle w:val="TM1"/>
        <w:jc w:val="left"/>
        <w:rPr>
          <w:rFonts w:asciiTheme="minorHAnsi" w:eastAsiaTheme="minorEastAsia" w:hAnsiTheme="minorHAnsi" w:cstheme="minorBidi"/>
          <w:b w:val="0"/>
          <w:bCs w:val="0"/>
          <w:caps w:val="0"/>
          <w:noProof/>
          <w:sz w:val="22"/>
          <w:szCs w:val="22"/>
        </w:rPr>
      </w:pPr>
      <w:hyperlink w:anchor="_Toc202462621" w:history="1">
        <w:r w:rsidR="00E733C1" w:rsidRPr="008E7D51">
          <w:rPr>
            <w:rStyle w:val="Lienhypertexte"/>
            <w:rFonts w:ascii="Arial Gras" w:hAnsi="Arial Gras"/>
            <w:noProof/>
            <w:sz w:val="22"/>
            <w:szCs w:val="22"/>
          </w:rPr>
          <w:t>ARTICLE  10  -</w:t>
        </w:r>
        <w:r w:rsidR="00E733C1" w:rsidRPr="008E7D51">
          <w:rPr>
            <w:rStyle w:val="Lienhypertexte"/>
            <w:noProof/>
            <w:sz w:val="22"/>
            <w:szCs w:val="22"/>
          </w:rPr>
          <w:t xml:space="preserve"> DISPOSITIONS RELATIVES A L'EXECUTION DU MARCHE</w:t>
        </w:r>
        <w:r w:rsidR="00E733C1" w:rsidRPr="008E7D51">
          <w:rPr>
            <w:noProof/>
            <w:webHidden/>
            <w:sz w:val="22"/>
            <w:szCs w:val="22"/>
          </w:rPr>
          <w:tab/>
        </w:r>
        <w:r w:rsidR="00E733C1" w:rsidRPr="008E7D51">
          <w:rPr>
            <w:noProof/>
            <w:webHidden/>
            <w:sz w:val="22"/>
            <w:szCs w:val="22"/>
          </w:rPr>
          <w:fldChar w:fldCharType="begin"/>
        </w:r>
        <w:r w:rsidR="00E733C1" w:rsidRPr="008E7D51">
          <w:rPr>
            <w:noProof/>
            <w:webHidden/>
            <w:sz w:val="22"/>
            <w:szCs w:val="22"/>
          </w:rPr>
          <w:instrText xml:space="preserve"> PAGEREF _Toc202462621 \h </w:instrText>
        </w:r>
        <w:r w:rsidR="00E733C1" w:rsidRPr="008E7D51">
          <w:rPr>
            <w:noProof/>
            <w:webHidden/>
            <w:sz w:val="22"/>
            <w:szCs w:val="22"/>
          </w:rPr>
        </w:r>
        <w:r w:rsidR="00E733C1" w:rsidRPr="008E7D51">
          <w:rPr>
            <w:noProof/>
            <w:webHidden/>
            <w:sz w:val="22"/>
            <w:szCs w:val="22"/>
          </w:rPr>
          <w:fldChar w:fldCharType="separate"/>
        </w:r>
        <w:r w:rsidR="00330040">
          <w:rPr>
            <w:noProof/>
            <w:webHidden/>
            <w:sz w:val="22"/>
            <w:szCs w:val="22"/>
          </w:rPr>
          <w:t>10</w:t>
        </w:r>
        <w:r w:rsidR="00E733C1" w:rsidRPr="008E7D51">
          <w:rPr>
            <w:noProof/>
            <w:webHidden/>
            <w:sz w:val="22"/>
            <w:szCs w:val="22"/>
          </w:rPr>
          <w:fldChar w:fldCharType="end"/>
        </w:r>
      </w:hyperlink>
    </w:p>
    <w:p w14:paraId="46D5A92B" w14:textId="4126E183" w:rsidR="00E733C1" w:rsidRPr="008E7D51" w:rsidRDefault="009F1900">
      <w:pPr>
        <w:pStyle w:val="TM1"/>
        <w:rPr>
          <w:rFonts w:asciiTheme="minorHAnsi" w:eastAsiaTheme="minorEastAsia" w:hAnsiTheme="minorHAnsi" w:cstheme="minorBidi"/>
          <w:b w:val="0"/>
          <w:bCs w:val="0"/>
          <w:caps w:val="0"/>
          <w:noProof/>
          <w:sz w:val="22"/>
          <w:szCs w:val="22"/>
        </w:rPr>
      </w:pPr>
      <w:hyperlink w:anchor="_Toc202462622" w:history="1">
        <w:r w:rsidR="00E733C1" w:rsidRPr="008E7D51">
          <w:rPr>
            <w:rStyle w:val="Lienhypertexte"/>
            <w:rFonts w:ascii="Arial Gras" w:hAnsi="Arial Gras"/>
            <w:noProof/>
            <w:sz w:val="22"/>
            <w:szCs w:val="22"/>
          </w:rPr>
          <w:t>ARTICLE  11  -</w:t>
        </w:r>
        <w:r w:rsidR="00E733C1" w:rsidRPr="008E7D51">
          <w:rPr>
            <w:rStyle w:val="Lienhypertexte"/>
            <w:noProof/>
            <w:sz w:val="22"/>
            <w:szCs w:val="22"/>
          </w:rPr>
          <w:t xml:space="preserve"> ASSURANCES</w:t>
        </w:r>
        <w:r w:rsidR="00E733C1" w:rsidRPr="008E7D51">
          <w:rPr>
            <w:noProof/>
            <w:webHidden/>
            <w:sz w:val="22"/>
            <w:szCs w:val="22"/>
          </w:rPr>
          <w:tab/>
        </w:r>
        <w:r w:rsidR="00E733C1" w:rsidRPr="008E7D51">
          <w:rPr>
            <w:noProof/>
            <w:webHidden/>
            <w:sz w:val="22"/>
            <w:szCs w:val="22"/>
          </w:rPr>
          <w:fldChar w:fldCharType="begin"/>
        </w:r>
        <w:r w:rsidR="00E733C1" w:rsidRPr="008E7D51">
          <w:rPr>
            <w:noProof/>
            <w:webHidden/>
            <w:sz w:val="22"/>
            <w:szCs w:val="22"/>
          </w:rPr>
          <w:instrText xml:space="preserve"> PAGEREF _Toc202462622 \h </w:instrText>
        </w:r>
        <w:r w:rsidR="00E733C1" w:rsidRPr="008E7D51">
          <w:rPr>
            <w:noProof/>
            <w:webHidden/>
            <w:sz w:val="22"/>
            <w:szCs w:val="22"/>
          </w:rPr>
        </w:r>
        <w:r w:rsidR="00E733C1" w:rsidRPr="008E7D51">
          <w:rPr>
            <w:noProof/>
            <w:webHidden/>
            <w:sz w:val="22"/>
            <w:szCs w:val="22"/>
          </w:rPr>
          <w:fldChar w:fldCharType="separate"/>
        </w:r>
        <w:r w:rsidR="00330040">
          <w:rPr>
            <w:noProof/>
            <w:webHidden/>
            <w:sz w:val="22"/>
            <w:szCs w:val="22"/>
          </w:rPr>
          <w:t>12</w:t>
        </w:r>
        <w:r w:rsidR="00E733C1" w:rsidRPr="008E7D51">
          <w:rPr>
            <w:noProof/>
            <w:webHidden/>
            <w:sz w:val="22"/>
            <w:szCs w:val="22"/>
          </w:rPr>
          <w:fldChar w:fldCharType="end"/>
        </w:r>
      </w:hyperlink>
    </w:p>
    <w:p w14:paraId="0DC7BE66" w14:textId="2C0C9BB3" w:rsidR="00E733C1" w:rsidRPr="008E7D51" w:rsidRDefault="009F1900">
      <w:pPr>
        <w:pStyle w:val="TM1"/>
        <w:rPr>
          <w:rFonts w:asciiTheme="minorHAnsi" w:eastAsiaTheme="minorEastAsia" w:hAnsiTheme="minorHAnsi" w:cstheme="minorBidi"/>
          <w:b w:val="0"/>
          <w:bCs w:val="0"/>
          <w:caps w:val="0"/>
          <w:noProof/>
          <w:sz w:val="22"/>
          <w:szCs w:val="22"/>
        </w:rPr>
      </w:pPr>
      <w:hyperlink w:anchor="_Toc202462623" w:history="1">
        <w:r w:rsidR="00E733C1" w:rsidRPr="008E7D51">
          <w:rPr>
            <w:rStyle w:val="Lienhypertexte"/>
            <w:rFonts w:ascii="Arial Gras" w:hAnsi="Arial Gras"/>
            <w:noProof/>
            <w:sz w:val="22"/>
            <w:szCs w:val="22"/>
          </w:rPr>
          <w:t>ARTICLE  12  -</w:t>
        </w:r>
        <w:r w:rsidR="00E733C1" w:rsidRPr="008E7D51">
          <w:rPr>
            <w:rStyle w:val="Lienhypertexte"/>
            <w:noProof/>
            <w:sz w:val="22"/>
            <w:szCs w:val="22"/>
          </w:rPr>
          <w:t xml:space="preserve"> PRIX</w:t>
        </w:r>
        <w:r w:rsidR="00E733C1" w:rsidRPr="008E7D51">
          <w:rPr>
            <w:noProof/>
            <w:webHidden/>
            <w:sz w:val="22"/>
            <w:szCs w:val="22"/>
          </w:rPr>
          <w:tab/>
        </w:r>
        <w:r w:rsidR="00E733C1" w:rsidRPr="008E7D51">
          <w:rPr>
            <w:noProof/>
            <w:webHidden/>
            <w:sz w:val="22"/>
            <w:szCs w:val="22"/>
          </w:rPr>
          <w:fldChar w:fldCharType="begin"/>
        </w:r>
        <w:r w:rsidR="00E733C1" w:rsidRPr="008E7D51">
          <w:rPr>
            <w:noProof/>
            <w:webHidden/>
            <w:sz w:val="22"/>
            <w:szCs w:val="22"/>
          </w:rPr>
          <w:instrText xml:space="preserve"> PAGEREF _Toc202462623 \h </w:instrText>
        </w:r>
        <w:r w:rsidR="00E733C1" w:rsidRPr="008E7D51">
          <w:rPr>
            <w:noProof/>
            <w:webHidden/>
            <w:sz w:val="22"/>
            <w:szCs w:val="22"/>
          </w:rPr>
        </w:r>
        <w:r w:rsidR="00E733C1" w:rsidRPr="008E7D51">
          <w:rPr>
            <w:noProof/>
            <w:webHidden/>
            <w:sz w:val="22"/>
            <w:szCs w:val="22"/>
          </w:rPr>
          <w:fldChar w:fldCharType="separate"/>
        </w:r>
        <w:r w:rsidR="00330040">
          <w:rPr>
            <w:noProof/>
            <w:webHidden/>
            <w:sz w:val="22"/>
            <w:szCs w:val="22"/>
          </w:rPr>
          <w:t>14</w:t>
        </w:r>
        <w:r w:rsidR="00E733C1" w:rsidRPr="008E7D51">
          <w:rPr>
            <w:noProof/>
            <w:webHidden/>
            <w:sz w:val="22"/>
            <w:szCs w:val="22"/>
          </w:rPr>
          <w:fldChar w:fldCharType="end"/>
        </w:r>
      </w:hyperlink>
    </w:p>
    <w:p w14:paraId="42E0187C" w14:textId="04030364" w:rsidR="00E733C1" w:rsidRPr="008E7D51" w:rsidRDefault="009F1900">
      <w:pPr>
        <w:pStyle w:val="TM1"/>
        <w:rPr>
          <w:rFonts w:asciiTheme="minorHAnsi" w:eastAsiaTheme="minorEastAsia" w:hAnsiTheme="minorHAnsi" w:cstheme="minorBidi"/>
          <w:b w:val="0"/>
          <w:bCs w:val="0"/>
          <w:caps w:val="0"/>
          <w:noProof/>
          <w:sz w:val="22"/>
          <w:szCs w:val="22"/>
        </w:rPr>
      </w:pPr>
      <w:hyperlink w:anchor="_Toc202462624" w:history="1">
        <w:r w:rsidR="00E733C1" w:rsidRPr="008E7D51">
          <w:rPr>
            <w:rStyle w:val="Lienhypertexte"/>
            <w:rFonts w:ascii="Arial Gras" w:hAnsi="Arial Gras"/>
            <w:noProof/>
            <w:sz w:val="22"/>
            <w:szCs w:val="22"/>
          </w:rPr>
          <w:t>ARTICLE  13  -</w:t>
        </w:r>
        <w:r w:rsidR="00E733C1" w:rsidRPr="008E7D51">
          <w:rPr>
            <w:rStyle w:val="Lienhypertexte"/>
            <w:noProof/>
            <w:sz w:val="22"/>
            <w:szCs w:val="22"/>
          </w:rPr>
          <w:t xml:space="preserve"> CLAUSE ENVIRONNEMENTALE</w:t>
        </w:r>
        <w:r w:rsidR="00E733C1" w:rsidRPr="008E7D51">
          <w:rPr>
            <w:noProof/>
            <w:webHidden/>
            <w:sz w:val="22"/>
            <w:szCs w:val="22"/>
          </w:rPr>
          <w:tab/>
        </w:r>
        <w:r w:rsidR="00E733C1" w:rsidRPr="008E7D51">
          <w:rPr>
            <w:noProof/>
            <w:webHidden/>
            <w:sz w:val="22"/>
            <w:szCs w:val="22"/>
          </w:rPr>
          <w:fldChar w:fldCharType="begin"/>
        </w:r>
        <w:r w:rsidR="00E733C1" w:rsidRPr="008E7D51">
          <w:rPr>
            <w:noProof/>
            <w:webHidden/>
            <w:sz w:val="22"/>
            <w:szCs w:val="22"/>
          </w:rPr>
          <w:instrText xml:space="preserve"> PAGEREF _Toc202462624 \h </w:instrText>
        </w:r>
        <w:r w:rsidR="00E733C1" w:rsidRPr="008E7D51">
          <w:rPr>
            <w:noProof/>
            <w:webHidden/>
            <w:sz w:val="22"/>
            <w:szCs w:val="22"/>
          </w:rPr>
        </w:r>
        <w:r w:rsidR="00E733C1" w:rsidRPr="008E7D51">
          <w:rPr>
            <w:noProof/>
            <w:webHidden/>
            <w:sz w:val="22"/>
            <w:szCs w:val="22"/>
          </w:rPr>
          <w:fldChar w:fldCharType="separate"/>
        </w:r>
        <w:r w:rsidR="00330040">
          <w:rPr>
            <w:noProof/>
            <w:webHidden/>
            <w:sz w:val="22"/>
            <w:szCs w:val="22"/>
          </w:rPr>
          <w:t>18</w:t>
        </w:r>
        <w:r w:rsidR="00E733C1" w:rsidRPr="008E7D51">
          <w:rPr>
            <w:noProof/>
            <w:webHidden/>
            <w:sz w:val="22"/>
            <w:szCs w:val="22"/>
          </w:rPr>
          <w:fldChar w:fldCharType="end"/>
        </w:r>
      </w:hyperlink>
    </w:p>
    <w:p w14:paraId="2A182730" w14:textId="027901A9" w:rsidR="00E733C1" w:rsidRPr="008E7D51" w:rsidRDefault="009F1900">
      <w:pPr>
        <w:pStyle w:val="TM1"/>
        <w:rPr>
          <w:rFonts w:asciiTheme="minorHAnsi" w:eastAsiaTheme="minorEastAsia" w:hAnsiTheme="minorHAnsi" w:cstheme="minorBidi"/>
          <w:b w:val="0"/>
          <w:bCs w:val="0"/>
          <w:caps w:val="0"/>
          <w:noProof/>
          <w:sz w:val="22"/>
          <w:szCs w:val="22"/>
        </w:rPr>
      </w:pPr>
      <w:hyperlink w:anchor="_Toc202462625" w:history="1">
        <w:r w:rsidR="00E733C1" w:rsidRPr="008E7D51">
          <w:rPr>
            <w:rStyle w:val="Lienhypertexte"/>
            <w:rFonts w:ascii="Arial Gras" w:hAnsi="Arial Gras"/>
            <w:noProof/>
            <w:sz w:val="22"/>
            <w:szCs w:val="22"/>
          </w:rPr>
          <w:t>ARTICLE  14  -</w:t>
        </w:r>
        <w:r w:rsidR="00E733C1" w:rsidRPr="008E7D51">
          <w:rPr>
            <w:rStyle w:val="Lienhypertexte"/>
            <w:noProof/>
            <w:sz w:val="22"/>
            <w:szCs w:val="22"/>
          </w:rPr>
          <w:t xml:space="preserve"> REVISION DE PRIX</w:t>
        </w:r>
        <w:r w:rsidR="00E733C1" w:rsidRPr="008E7D51">
          <w:rPr>
            <w:noProof/>
            <w:webHidden/>
            <w:sz w:val="22"/>
            <w:szCs w:val="22"/>
          </w:rPr>
          <w:tab/>
        </w:r>
        <w:r w:rsidR="00E733C1" w:rsidRPr="008E7D51">
          <w:rPr>
            <w:noProof/>
            <w:webHidden/>
            <w:sz w:val="22"/>
            <w:szCs w:val="22"/>
          </w:rPr>
          <w:fldChar w:fldCharType="begin"/>
        </w:r>
        <w:r w:rsidR="00E733C1" w:rsidRPr="008E7D51">
          <w:rPr>
            <w:noProof/>
            <w:webHidden/>
            <w:sz w:val="22"/>
            <w:szCs w:val="22"/>
          </w:rPr>
          <w:instrText xml:space="preserve"> PAGEREF _Toc202462625 \h </w:instrText>
        </w:r>
        <w:r w:rsidR="00E733C1" w:rsidRPr="008E7D51">
          <w:rPr>
            <w:noProof/>
            <w:webHidden/>
            <w:sz w:val="22"/>
            <w:szCs w:val="22"/>
          </w:rPr>
        </w:r>
        <w:r w:rsidR="00E733C1" w:rsidRPr="008E7D51">
          <w:rPr>
            <w:noProof/>
            <w:webHidden/>
            <w:sz w:val="22"/>
            <w:szCs w:val="22"/>
          </w:rPr>
          <w:fldChar w:fldCharType="separate"/>
        </w:r>
        <w:r w:rsidR="00330040">
          <w:rPr>
            <w:noProof/>
            <w:webHidden/>
            <w:sz w:val="22"/>
            <w:szCs w:val="22"/>
          </w:rPr>
          <w:t>18</w:t>
        </w:r>
        <w:r w:rsidR="00E733C1" w:rsidRPr="008E7D51">
          <w:rPr>
            <w:noProof/>
            <w:webHidden/>
            <w:sz w:val="22"/>
            <w:szCs w:val="22"/>
          </w:rPr>
          <w:fldChar w:fldCharType="end"/>
        </w:r>
      </w:hyperlink>
    </w:p>
    <w:p w14:paraId="7BA4239E" w14:textId="77CF8393" w:rsidR="00E733C1" w:rsidRPr="008E7D51" w:rsidRDefault="009F1900">
      <w:pPr>
        <w:pStyle w:val="TM1"/>
        <w:rPr>
          <w:rFonts w:asciiTheme="minorHAnsi" w:eastAsiaTheme="minorEastAsia" w:hAnsiTheme="minorHAnsi" w:cstheme="minorBidi"/>
          <w:b w:val="0"/>
          <w:bCs w:val="0"/>
          <w:caps w:val="0"/>
          <w:noProof/>
          <w:sz w:val="22"/>
          <w:szCs w:val="22"/>
        </w:rPr>
      </w:pPr>
      <w:hyperlink w:anchor="_Toc202462626" w:history="1">
        <w:r w:rsidR="00E733C1" w:rsidRPr="008E7D51">
          <w:rPr>
            <w:rStyle w:val="Lienhypertexte"/>
            <w:rFonts w:ascii="Arial Gras" w:hAnsi="Arial Gras"/>
            <w:noProof/>
            <w:sz w:val="22"/>
            <w:szCs w:val="22"/>
          </w:rPr>
          <w:t>ARTICLE  15  -</w:t>
        </w:r>
        <w:r w:rsidR="00E733C1" w:rsidRPr="008E7D51">
          <w:rPr>
            <w:rStyle w:val="Lienhypertexte"/>
            <w:noProof/>
            <w:sz w:val="22"/>
            <w:szCs w:val="22"/>
          </w:rPr>
          <w:t xml:space="preserve"> PENALITES</w:t>
        </w:r>
        <w:r w:rsidR="00E733C1" w:rsidRPr="008E7D51">
          <w:rPr>
            <w:noProof/>
            <w:webHidden/>
            <w:sz w:val="22"/>
            <w:szCs w:val="22"/>
          </w:rPr>
          <w:tab/>
        </w:r>
        <w:r w:rsidR="00E733C1" w:rsidRPr="008E7D51">
          <w:rPr>
            <w:noProof/>
            <w:webHidden/>
            <w:sz w:val="22"/>
            <w:szCs w:val="22"/>
          </w:rPr>
          <w:fldChar w:fldCharType="begin"/>
        </w:r>
        <w:r w:rsidR="00E733C1" w:rsidRPr="008E7D51">
          <w:rPr>
            <w:noProof/>
            <w:webHidden/>
            <w:sz w:val="22"/>
            <w:szCs w:val="22"/>
          </w:rPr>
          <w:instrText xml:space="preserve"> PAGEREF _Toc202462626 \h </w:instrText>
        </w:r>
        <w:r w:rsidR="00E733C1" w:rsidRPr="008E7D51">
          <w:rPr>
            <w:noProof/>
            <w:webHidden/>
            <w:sz w:val="22"/>
            <w:szCs w:val="22"/>
          </w:rPr>
        </w:r>
        <w:r w:rsidR="00E733C1" w:rsidRPr="008E7D51">
          <w:rPr>
            <w:noProof/>
            <w:webHidden/>
            <w:sz w:val="22"/>
            <w:szCs w:val="22"/>
          </w:rPr>
          <w:fldChar w:fldCharType="separate"/>
        </w:r>
        <w:r w:rsidR="00330040">
          <w:rPr>
            <w:noProof/>
            <w:webHidden/>
            <w:sz w:val="22"/>
            <w:szCs w:val="22"/>
          </w:rPr>
          <w:t>20</w:t>
        </w:r>
        <w:r w:rsidR="00E733C1" w:rsidRPr="008E7D51">
          <w:rPr>
            <w:noProof/>
            <w:webHidden/>
            <w:sz w:val="22"/>
            <w:szCs w:val="22"/>
          </w:rPr>
          <w:fldChar w:fldCharType="end"/>
        </w:r>
      </w:hyperlink>
    </w:p>
    <w:p w14:paraId="62F753AA" w14:textId="03BB36A0" w:rsidR="00E733C1" w:rsidRPr="008E7D51" w:rsidRDefault="009F1900">
      <w:pPr>
        <w:pStyle w:val="TM1"/>
        <w:rPr>
          <w:rFonts w:asciiTheme="minorHAnsi" w:eastAsiaTheme="minorEastAsia" w:hAnsiTheme="minorHAnsi" w:cstheme="minorBidi"/>
          <w:b w:val="0"/>
          <w:bCs w:val="0"/>
          <w:caps w:val="0"/>
          <w:noProof/>
          <w:sz w:val="22"/>
          <w:szCs w:val="22"/>
        </w:rPr>
      </w:pPr>
      <w:hyperlink w:anchor="_Toc202462627" w:history="1">
        <w:r w:rsidR="00E733C1" w:rsidRPr="008E7D51">
          <w:rPr>
            <w:rStyle w:val="Lienhypertexte"/>
            <w:rFonts w:ascii="Arial Gras" w:hAnsi="Arial Gras"/>
            <w:noProof/>
            <w:sz w:val="22"/>
            <w:szCs w:val="22"/>
          </w:rPr>
          <w:t>ARTICLE  16  -</w:t>
        </w:r>
        <w:r w:rsidR="00E733C1" w:rsidRPr="008E7D51">
          <w:rPr>
            <w:rStyle w:val="Lienhypertexte"/>
            <w:noProof/>
            <w:sz w:val="22"/>
            <w:szCs w:val="22"/>
          </w:rPr>
          <w:t xml:space="preserve"> FACTURATION - REGLEMENT</w:t>
        </w:r>
        <w:r w:rsidR="00E733C1" w:rsidRPr="008E7D51">
          <w:rPr>
            <w:noProof/>
            <w:webHidden/>
            <w:sz w:val="22"/>
            <w:szCs w:val="22"/>
          </w:rPr>
          <w:tab/>
        </w:r>
        <w:r w:rsidR="00E733C1" w:rsidRPr="008E7D51">
          <w:rPr>
            <w:noProof/>
            <w:webHidden/>
            <w:sz w:val="22"/>
            <w:szCs w:val="22"/>
          </w:rPr>
          <w:fldChar w:fldCharType="begin"/>
        </w:r>
        <w:r w:rsidR="00E733C1" w:rsidRPr="008E7D51">
          <w:rPr>
            <w:noProof/>
            <w:webHidden/>
            <w:sz w:val="22"/>
            <w:szCs w:val="22"/>
          </w:rPr>
          <w:instrText xml:space="preserve"> PAGEREF _Toc202462627 \h </w:instrText>
        </w:r>
        <w:r w:rsidR="00E733C1" w:rsidRPr="008E7D51">
          <w:rPr>
            <w:noProof/>
            <w:webHidden/>
            <w:sz w:val="22"/>
            <w:szCs w:val="22"/>
          </w:rPr>
        </w:r>
        <w:r w:rsidR="00E733C1" w:rsidRPr="008E7D51">
          <w:rPr>
            <w:noProof/>
            <w:webHidden/>
            <w:sz w:val="22"/>
            <w:szCs w:val="22"/>
          </w:rPr>
          <w:fldChar w:fldCharType="separate"/>
        </w:r>
        <w:r w:rsidR="00330040">
          <w:rPr>
            <w:noProof/>
            <w:webHidden/>
            <w:sz w:val="22"/>
            <w:szCs w:val="22"/>
          </w:rPr>
          <w:t>22</w:t>
        </w:r>
        <w:r w:rsidR="00E733C1" w:rsidRPr="008E7D51">
          <w:rPr>
            <w:noProof/>
            <w:webHidden/>
            <w:sz w:val="22"/>
            <w:szCs w:val="22"/>
          </w:rPr>
          <w:fldChar w:fldCharType="end"/>
        </w:r>
      </w:hyperlink>
    </w:p>
    <w:p w14:paraId="455196EB" w14:textId="71A5FDC2" w:rsidR="00E733C1" w:rsidRPr="008E7D51" w:rsidRDefault="009F1900">
      <w:pPr>
        <w:pStyle w:val="TM1"/>
        <w:rPr>
          <w:rFonts w:asciiTheme="minorHAnsi" w:eastAsiaTheme="minorEastAsia" w:hAnsiTheme="minorHAnsi" w:cstheme="minorBidi"/>
          <w:b w:val="0"/>
          <w:bCs w:val="0"/>
          <w:caps w:val="0"/>
          <w:noProof/>
          <w:sz w:val="22"/>
          <w:szCs w:val="22"/>
        </w:rPr>
      </w:pPr>
      <w:hyperlink w:anchor="_Toc202462628" w:history="1">
        <w:r w:rsidR="00E733C1" w:rsidRPr="008E7D51">
          <w:rPr>
            <w:rStyle w:val="Lienhypertexte"/>
            <w:rFonts w:ascii="Arial Gras" w:hAnsi="Arial Gras"/>
            <w:noProof/>
            <w:sz w:val="22"/>
            <w:szCs w:val="22"/>
          </w:rPr>
          <w:t>ARTICLE  17  -</w:t>
        </w:r>
        <w:r w:rsidR="00E733C1" w:rsidRPr="008E7D51">
          <w:rPr>
            <w:rStyle w:val="Lienhypertexte"/>
            <w:noProof/>
            <w:sz w:val="22"/>
            <w:szCs w:val="22"/>
          </w:rPr>
          <w:t xml:space="preserve"> DISPOSITIONS FISCALES</w:t>
        </w:r>
        <w:r w:rsidR="00E733C1" w:rsidRPr="008E7D51">
          <w:rPr>
            <w:noProof/>
            <w:webHidden/>
            <w:sz w:val="22"/>
            <w:szCs w:val="22"/>
          </w:rPr>
          <w:tab/>
        </w:r>
        <w:r w:rsidR="00E733C1" w:rsidRPr="008E7D51">
          <w:rPr>
            <w:noProof/>
            <w:webHidden/>
            <w:sz w:val="22"/>
            <w:szCs w:val="22"/>
          </w:rPr>
          <w:fldChar w:fldCharType="begin"/>
        </w:r>
        <w:r w:rsidR="00E733C1" w:rsidRPr="008E7D51">
          <w:rPr>
            <w:noProof/>
            <w:webHidden/>
            <w:sz w:val="22"/>
            <w:szCs w:val="22"/>
          </w:rPr>
          <w:instrText xml:space="preserve"> PAGEREF _Toc202462628 \h </w:instrText>
        </w:r>
        <w:r w:rsidR="00E733C1" w:rsidRPr="008E7D51">
          <w:rPr>
            <w:noProof/>
            <w:webHidden/>
            <w:sz w:val="22"/>
            <w:szCs w:val="22"/>
          </w:rPr>
        </w:r>
        <w:r w:rsidR="00E733C1" w:rsidRPr="008E7D51">
          <w:rPr>
            <w:noProof/>
            <w:webHidden/>
            <w:sz w:val="22"/>
            <w:szCs w:val="22"/>
          </w:rPr>
          <w:fldChar w:fldCharType="separate"/>
        </w:r>
        <w:r w:rsidR="00330040">
          <w:rPr>
            <w:noProof/>
            <w:webHidden/>
            <w:sz w:val="22"/>
            <w:szCs w:val="22"/>
          </w:rPr>
          <w:t>24</w:t>
        </w:r>
        <w:r w:rsidR="00E733C1" w:rsidRPr="008E7D51">
          <w:rPr>
            <w:noProof/>
            <w:webHidden/>
            <w:sz w:val="22"/>
            <w:szCs w:val="22"/>
          </w:rPr>
          <w:fldChar w:fldCharType="end"/>
        </w:r>
      </w:hyperlink>
    </w:p>
    <w:p w14:paraId="6617A05E" w14:textId="1BC9A83E" w:rsidR="00E733C1" w:rsidRPr="008E7D51" w:rsidRDefault="009F1900">
      <w:pPr>
        <w:pStyle w:val="TM1"/>
        <w:rPr>
          <w:rStyle w:val="Lienhypertexte"/>
          <w:noProof/>
          <w:sz w:val="22"/>
          <w:szCs w:val="22"/>
        </w:rPr>
      </w:pPr>
      <w:hyperlink w:anchor="_Toc202462629" w:history="1">
        <w:r w:rsidR="00E733C1" w:rsidRPr="008E7D51">
          <w:rPr>
            <w:rStyle w:val="Lienhypertexte"/>
            <w:rFonts w:ascii="Arial Gras" w:hAnsi="Arial Gras"/>
            <w:noProof/>
            <w:sz w:val="22"/>
            <w:szCs w:val="22"/>
          </w:rPr>
          <w:t>ARTICLE  18  -</w:t>
        </w:r>
        <w:r w:rsidR="00E733C1" w:rsidRPr="008E7D51">
          <w:rPr>
            <w:rStyle w:val="Lienhypertexte"/>
            <w:noProof/>
            <w:sz w:val="22"/>
            <w:szCs w:val="22"/>
          </w:rPr>
          <w:t xml:space="preserve"> CONCLUSION DU MARCHE</w:t>
        </w:r>
        <w:r w:rsidR="00E733C1" w:rsidRPr="008E7D51">
          <w:rPr>
            <w:noProof/>
            <w:webHidden/>
            <w:sz w:val="22"/>
            <w:szCs w:val="22"/>
          </w:rPr>
          <w:tab/>
        </w:r>
        <w:r w:rsidR="00E733C1" w:rsidRPr="008E7D51">
          <w:rPr>
            <w:noProof/>
            <w:webHidden/>
            <w:sz w:val="22"/>
            <w:szCs w:val="22"/>
          </w:rPr>
          <w:fldChar w:fldCharType="begin"/>
        </w:r>
        <w:r w:rsidR="00E733C1" w:rsidRPr="008E7D51">
          <w:rPr>
            <w:noProof/>
            <w:webHidden/>
            <w:sz w:val="22"/>
            <w:szCs w:val="22"/>
          </w:rPr>
          <w:instrText xml:space="preserve"> PAGEREF _Toc202462629 \h </w:instrText>
        </w:r>
        <w:r w:rsidR="00E733C1" w:rsidRPr="008E7D51">
          <w:rPr>
            <w:noProof/>
            <w:webHidden/>
            <w:sz w:val="22"/>
            <w:szCs w:val="22"/>
          </w:rPr>
        </w:r>
        <w:r w:rsidR="00E733C1" w:rsidRPr="008E7D51">
          <w:rPr>
            <w:noProof/>
            <w:webHidden/>
            <w:sz w:val="22"/>
            <w:szCs w:val="22"/>
          </w:rPr>
          <w:fldChar w:fldCharType="separate"/>
        </w:r>
        <w:r w:rsidR="00330040">
          <w:rPr>
            <w:noProof/>
            <w:webHidden/>
            <w:sz w:val="22"/>
            <w:szCs w:val="22"/>
          </w:rPr>
          <w:t>25</w:t>
        </w:r>
        <w:r w:rsidR="00E733C1" w:rsidRPr="008E7D51">
          <w:rPr>
            <w:noProof/>
            <w:webHidden/>
            <w:sz w:val="22"/>
            <w:szCs w:val="22"/>
          </w:rPr>
          <w:fldChar w:fldCharType="end"/>
        </w:r>
      </w:hyperlink>
    </w:p>
    <w:p w14:paraId="5B1E4F5C" w14:textId="34D766AC" w:rsidR="00E733C1" w:rsidRPr="008E7D51" w:rsidRDefault="00E733C1" w:rsidP="00E733C1">
      <w:pPr>
        <w:rPr>
          <w:rFonts w:eastAsiaTheme="minorEastAsia"/>
          <w:noProof/>
          <w:sz w:val="22"/>
          <w:szCs w:val="22"/>
        </w:rPr>
      </w:pPr>
    </w:p>
    <w:p w14:paraId="468A9DB0" w14:textId="4ED05489" w:rsidR="00E733C1" w:rsidRPr="008E7D51" w:rsidRDefault="00E733C1" w:rsidP="00E733C1">
      <w:pPr>
        <w:rPr>
          <w:rFonts w:eastAsiaTheme="minorEastAsia"/>
          <w:noProof/>
          <w:sz w:val="22"/>
          <w:szCs w:val="22"/>
        </w:rPr>
      </w:pPr>
    </w:p>
    <w:p w14:paraId="2947DF51" w14:textId="454EEE35" w:rsidR="00E733C1" w:rsidRPr="008E7D51" w:rsidRDefault="00E733C1" w:rsidP="00E733C1">
      <w:pPr>
        <w:rPr>
          <w:rFonts w:eastAsiaTheme="minorEastAsia"/>
          <w:noProof/>
          <w:sz w:val="22"/>
          <w:szCs w:val="22"/>
        </w:rPr>
      </w:pPr>
    </w:p>
    <w:p w14:paraId="0015418C" w14:textId="4A80469D" w:rsidR="00E733C1" w:rsidRPr="008E7D51" w:rsidRDefault="00E733C1" w:rsidP="00E733C1">
      <w:pPr>
        <w:rPr>
          <w:rFonts w:eastAsiaTheme="minorEastAsia"/>
          <w:noProof/>
          <w:sz w:val="22"/>
          <w:szCs w:val="22"/>
        </w:rPr>
      </w:pPr>
    </w:p>
    <w:p w14:paraId="3621DC10" w14:textId="4C042FEC" w:rsidR="00E733C1" w:rsidRPr="008E7D51" w:rsidRDefault="00E733C1" w:rsidP="00E733C1">
      <w:pPr>
        <w:rPr>
          <w:rFonts w:eastAsiaTheme="minorEastAsia"/>
          <w:noProof/>
          <w:sz w:val="22"/>
          <w:szCs w:val="22"/>
        </w:rPr>
      </w:pPr>
    </w:p>
    <w:p w14:paraId="57AF4FF8" w14:textId="7B9BB1C2" w:rsidR="00E733C1" w:rsidRPr="008E7D51" w:rsidRDefault="00E733C1" w:rsidP="00E733C1">
      <w:pPr>
        <w:rPr>
          <w:rFonts w:eastAsiaTheme="minorEastAsia"/>
          <w:noProof/>
          <w:sz w:val="22"/>
          <w:szCs w:val="22"/>
        </w:rPr>
      </w:pPr>
    </w:p>
    <w:p w14:paraId="1EFF696C" w14:textId="477C1725" w:rsidR="00E733C1" w:rsidRPr="008E7D51" w:rsidRDefault="00E733C1" w:rsidP="00E733C1">
      <w:pPr>
        <w:rPr>
          <w:rFonts w:eastAsiaTheme="minorEastAsia"/>
          <w:noProof/>
          <w:sz w:val="22"/>
          <w:szCs w:val="22"/>
        </w:rPr>
      </w:pPr>
    </w:p>
    <w:p w14:paraId="7E90C825" w14:textId="7FCD884C" w:rsidR="00E733C1" w:rsidRDefault="00E733C1" w:rsidP="00E733C1">
      <w:pPr>
        <w:rPr>
          <w:rFonts w:eastAsiaTheme="minorEastAsia"/>
          <w:noProof/>
          <w:sz w:val="22"/>
          <w:szCs w:val="22"/>
        </w:rPr>
      </w:pPr>
    </w:p>
    <w:p w14:paraId="0AF2D51B" w14:textId="20E62C46" w:rsidR="008E7D51" w:rsidRDefault="008E7D51" w:rsidP="00E733C1">
      <w:pPr>
        <w:rPr>
          <w:rFonts w:eastAsiaTheme="minorEastAsia"/>
          <w:noProof/>
          <w:sz w:val="22"/>
          <w:szCs w:val="22"/>
        </w:rPr>
      </w:pPr>
    </w:p>
    <w:p w14:paraId="393D4D80" w14:textId="7FD2F9B1" w:rsidR="008E7D51" w:rsidRDefault="008E7D51" w:rsidP="00E733C1">
      <w:pPr>
        <w:rPr>
          <w:rFonts w:eastAsiaTheme="minorEastAsia"/>
          <w:noProof/>
          <w:sz w:val="22"/>
          <w:szCs w:val="22"/>
        </w:rPr>
      </w:pPr>
    </w:p>
    <w:p w14:paraId="5BC20578" w14:textId="3D58A456" w:rsidR="008E7D51" w:rsidRDefault="008E7D51" w:rsidP="00E733C1">
      <w:pPr>
        <w:rPr>
          <w:rFonts w:eastAsiaTheme="minorEastAsia"/>
          <w:noProof/>
          <w:sz w:val="22"/>
          <w:szCs w:val="22"/>
        </w:rPr>
      </w:pPr>
    </w:p>
    <w:p w14:paraId="0CA5459F" w14:textId="77777777" w:rsidR="008E7D51" w:rsidRPr="008E7D51" w:rsidRDefault="008E7D51" w:rsidP="00E733C1">
      <w:pPr>
        <w:rPr>
          <w:rFonts w:eastAsiaTheme="minorEastAsia"/>
          <w:noProof/>
          <w:sz w:val="22"/>
          <w:szCs w:val="22"/>
        </w:rPr>
      </w:pPr>
    </w:p>
    <w:p w14:paraId="2C0A1C00" w14:textId="1AE1022C" w:rsidR="00E733C1" w:rsidRPr="008E7D51" w:rsidRDefault="00E733C1" w:rsidP="00E733C1">
      <w:pPr>
        <w:rPr>
          <w:rFonts w:eastAsiaTheme="minorEastAsia"/>
          <w:noProof/>
          <w:sz w:val="22"/>
          <w:szCs w:val="22"/>
        </w:rPr>
      </w:pPr>
    </w:p>
    <w:p w14:paraId="451D011D" w14:textId="77777777" w:rsidR="00E733C1" w:rsidRPr="008E7D51" w:rsidRDefault="00E733C1" w:rsidP="00E733C1">
      <w:pPr>
        <w:rPr>
          <w:rFonts w:eastAsiaTheme="minorEastAsia"/>
          <w:noProof/>
          <w:sz w:val="22"/>
          <w:szCs w:val="22"/>
        </w:rPr>
      </w:pPr>
    </w:p>
    <w:p w14:paraId="4878B48F" w14:textId="0FF029EE" w:rsidR="00772269" w:rsidRPr="00016E32" w:rsidRDefault="00630B6D" w:rsidP="009230BF">
      <w:pPr>
        <w:pStyle w:val="Titre1"/>
        <w:ind w:hanging="3540"/>
        <w:rPr>
          <w:rFonts w:ascii="Arial" w:hAnsi="Arial" w:cs="Arial"/>
          <w:sz w:val="22"/>
          <w:szCs w:val="22"/>
        </w:rPr>
      </w:pPr>
      <w:r w:rsidRPr="00016E32">
        <w:rPr>
          <w:rFonts w:ascii="Arial" w:hAnsi="Arial" w:cs="Arial"/>
          <w:color w:val="800000"/>
        </w:rPr>
        <w:lastRenderedPageBreak/>
        <w:fldChar w:fldCharType="end"/>
      </w:r>
      <w:bookmarkStart w:id="5" w:name="_Toc190673085"/>
      <w:bookmarkStart w:id="6" w:name="_Toc190674014"/>
      <w:bookmarkStart w:id="7" w:name="_Toc181506682"/>
      <w:bookmarkStart w:id="8" w:name="_Toc202462610"/>
      <w:bookmarkEnd w:id="5"/>
      <w:bookmarkEnd w:id="6"/>
      <w:r w:rsidR="00772269" w:rsidRPr="00016E32">
        <w:rPr>
          <w:rFonts w:ascii="Arial" w:hAnsi="Arial" w:cs="Arial"/>
          <w:sz w:val="22"/>
          <w:szCs w:val="22"/>
        </w:rPr>
        <w:t>OBJET</w:t>
      </w:r>
      <w:bookmarkEnd w:id="7"/>
      <w:bookmarkEnd w:id="8"/>
    </w:p>
    <w:p w14:paraId="40D6071F" w14:textId="77777777" w:rsidR="0058136B" w:rsidRPr="00016E32" w:rsidRDefault="0058136B" w:rsidP="0058136B">
      <w:pPr>
        <w:spacing w:line="240" w:lineRule="atLeast"/>
        <w:jc w:val="both"/>
        <w:rPr>
          <w:rFonts w:ascii="Arial" w:hAnsi="Arial" w:cs="Arial"/>
          <w:sz w:val="22"/>
          <w:szCs w:val="22"/>
        </w:rPr>
      </w:pPr>
    </w:p>
    <w:p w14:paraId="480C0129" w14:textId="53C19A6E" w:rsidR="00367A3F" w:rsidRPr="00177C57" w:rsidRDefault="00367A3F" w:rsidP="00367A3F">
      <w:pPr>
        <w:spacing w:line="240" w:lineRule="atLeast"/>
        <w:jc w:val="both"/>
        <w:rPr>
          <w:rFonts w:ascii="Arial" w:hAnsi="Arial" w:cs="Arial"/>
          <w:sz w:val="22"/>
          <w:szCs w:val="22"/>
        </w:rPr>
      </w:pPr>
      <w:r w:rsidRPr="004727A4">
        <w:rPr>
          <w:rFonts w:ascii="Arial" w:hAnsi="Arial" w:cs="Arial"/>
          <w:sz w:val="22"/>
          <w:szCs w:val="22"/>
        </w:rPr>
        <w:t xml:space="preserve">Le présent marché </w:t>
      </w:r>
      <w:r w:rsidRPr="00177C57">
        <w:rPr>
          <w:rFonts w:ascii="Arial" w:hAnsi="Arial" w:cs="Arial"/>
          <w:sz w:val="22"/>
          <w:szCs w:val="22"/>
        </w:rPr>
        <w:t xml:space="preserve">a pour objet de fixer les conditions selon lesquelles le CEA confie au Titulaire, qui accepte, </w:t>
      </w:r>
      <w:r w:rsidRPr="00177C57">
        <w:rPr>
          <w:rFonts w:ascii="Arial" w:hAnsi="Arial" w:cs="Arial"/>
          <w:b/>
          <w:sz w:val="22"/>
          <w:szCs w:val="22"/>
        </w:rPr>
        <w:t>les prestations d'exploitation et de gestion du restaurant « H3 » et de l’espace de restauration rapide délocalisée « H5 »</w:t>
      </w:r>
      <w:r w:rsidR="00D92063" w:rsidRPr="00177C57">
        <w:rPr>
          <w:rFonts w:ascii="Arial" w:hAnsi="Arial" w:cs="Arial"/>
          <w:b/>
          <w:sz w:val="22"/>
          <w:szCs w:val="22"/>
        </w:rPr>
        <w:t xml:space="preserve"> sur le site du CEA Grenoble</w:t>
      </w:r>
      <w:r w:rsidRPr="00177C57">
        <w:rPr>
          <w:rFonts w:ascii="Arial" w:hAnsi="Arial" w:cs="Arial"/>
          <w:b/>
          <w:sz w:val="22"/>
          <w:szCs w:val="22"/>
        </w:rPr>
        <w:t>,</w:t>
      </w:r>
      <w:r w:rsidRPr="00177C57">
        <w:rPr>
          <w:rFonts w:ascii="Arial" w:hAnsi="Arial" w:cs="Arial"/>
          <w:sz w:val="22"/>
          <w:szCs w:val="22"/>
        </w:rPr>
        <w:t xml:space="preserve"> ci-après dénommées « les Prestations ».</w:t>
      </w:r>
    </w:p>
    <w:p w14:paraId="6285BD69" w14:textId="77777777" w:rsidR="00B06D32" w:rsidRPr="00177C57" w:rsidRDefault="00B06D32" w:rsidP="009230BF">
      <w:pPr>
        <w:jc w:val="both"/>
        <w:rPr>
          <w:rFonts w:ascii="Arial" w:hAnsi="Arial" w:cs="Arial"/>
          <w:b/>
          <w:sz w:val="22"/>
          <w:szCs w:val="22"/>
        </w:rPr>
      </w:pPr>
    </w:p>
    <w:p w14:paraId="405CB7CE" w14:textId="77777777" w:rsidR="005B0C40" w:rsidRPr="00177C57" w:rsidRDefault="005B0C40" w:rsidP="005B0C40">
      <w:pPr>
        <w:autoSpaceDE w:val="0"/>
        <w:autoSpaceDN w:val="0"/>
        <w:adjustRightInd w:val="0"/>
        <w:jc w:val="both"/>
        <w:rPr>
          <w:rFonts w:ascii="Arial" w:hAnsi="Arial" w:cs="Arial"/>
          <w:sz w:val="22"/>
          <w:szCs w:val="22"/>
        </w:rPr>
      </w:pPr>
      <w:r w:rsidRPr="00177C57">
        <w:rPr>
          <w:rFonts w:ascii="Arial" w:hAnsi="Arial" w:cs="Arial"/>
          <w:sz w:val="22"/>
          <w:szCs w:val="22"/>
        </w:rPr>
        <w:t>Les Prestations du marché relèvent d’une obligation de résultat.</w:t>
      </w:r>
    </w:p>
    <w:p w14:paraId="7FA29499" w14:textId="77777777" w:rsidR="005B0C40" w:rsidRPr="00177C57" w:rsidRDefault="005B0C40" w:rsidP="005B0C40">
      <w:pPr>
        <w:autoSpaceDE w:val="0"/>
        <w:autoSpaceDN w:val="0"/>
        <w:adjustRightInd w:val="0"/>
        <w:jc w:val="both"/>
        <w:rPr>
          <w:rFonts w:ascii="Arial" w:hAnsi="Arial" w:cs="Arial"/>
          <w:sz w:val="22"/>
          <w:szCs w:val="22"/>
        </w:rPr>
      </w:pPr>
    </w:p>
    <w:p w14:paraId="1B2B9E4E" w14:textId="07A74AFB" w:rsidR="005B0C40" w:rsidRPr="00016E32" w:rsidRDefault="005B0C40" w:rsidP="005B0C40">
      <w:pPr>
        <w:autoSpaceDE w:val="0"/>
        <w:autoSpaceDN w:val="0"/>
        <w:adjustRightInd w:val="0"/>
        <w:jc w:val="both"/>
        <w:rPr>
          <w:rFonts w:ascii="Arial" w:hAnsi="Arial" w:cs="Arial"/>
          <w:sz w:val="22"/>
          <w:szCs w:val="22"/>
        </w:rPr>
      </w:pPr>
      <w:r w:rsidRPr="00177C57">
        <w:rPr>
          <w:rFonts w:ascii="Arial" w:hAnsi="Arial" w:cs="Arial"/>
          <w:sz w:val="22"/>
          <w:szCs w:val="22"/>
        </w:rPr>
        <w:t>Le Titulaire est seul responsable de la gestion financière</w:t>
      </w:r>
      <w:r w:rsidRPr="00016E32">
        <w:rPr>
          <w:rFonts w:ascii="Arial" w:hAnsi="Arial" w:cs="Arial"/>
          <w:sz w:val="22"/>
          <w:szCs w:val="22"/>
        </w:rPr>
        <w:t xml:space="preserve"> </w:t>
      </w:r>
      <w:r w:rsidR="00461384" w:rsidRPr="00016E32">
        <w:rPr>
          <w:rFonts w:ascii="Arial" w:hAnsi="Arial" w:cs="Arial"/>
          <w:sz w:val="22"/>
          <w:szCs w:val="22"/>
        </w:rPr>
        <w:t>des</w:t>
      </w:r>
      <w:r w:rsidRPr="00016E32">
        <w:rPr>
          <w:rFonts w:ascii="Arial" w:hAnsi="Arial" w:cs="Arial"/>
          <w:sz w:val="22"/>
          <w:szCs w:val="22"/>
        </w:rPr>
        <w:t xml:space="preserve"> restaurant</w:t>
      </w:r>
      <w:r w:rsidR="00461384" w:rsidRPr="00016E32">
        <w:rPr>
          <w:rFonts w:ascii="Arial" w:hAnsi="Arial" w:cs="Arial"/>
          <w:sz w:val="22"/>
          <w:szCs w:val="22"/>
        </w:rPr>
        <w:t>s</w:t>
      </w:r>
      <w:r w:rsidRPr="00016E32">
        <w:rPr>
          <w:rFonts w:ascii="Arial" w:hAnsi="Arial" w:cs="Arial"/>
          <w:sz w:val="22"/>
          <w:szCs w:val="22"/>
        </w:rPr>
        <w:t xml:space="preserve"> et notamment seul responsable vis-à-vis de ses fournisseurs et de son personnel. Il est également responsable de la qualité et de la propreté bactériologique des repas servis.</w:t>
      </w:r>
    </w:p>
    <w:p w14:paraId="0C77A183" w14:textId="77777777" w:rsidR="001A1814" w:rsidRPr="00016E32" w:rsidRDefault="001A1814" w:rsidP="0058136B">
      <w:pPr>
        <w:autoSpaceDE w:val="0"/>
        <w:autoSpaceDN w:val="0"/>
        <w:adjustRightInd w:val="0"/>
        <w:jc w:val="both"/>
        <w:rPr>
          <w:rFonts w:ascii="Arial" w:hAnsi="Arial" w:cs="Arial"/>
          <w:sz w:val="22"/>
          <w:szCs w:val="22"/>
        </w:rPr>
      </w:pPr>
    </w:p>
    <w:p w14:paraId="43D8CAF8" w14:textId="77777777" w:rsidR="00772269" w:rsidRPr="00016E32" w:rsidRDefault="00772269" w:rsidP="0058136B">
      <w:pPr>
        <w:autoSpaceDE w:val="0"/>
        <w:autoSpaceDN w:val="0"/>
        <w:adjustRightInd w:val="0"/>
        <w:jc w:val="both"/>
        <w:rPr>
          <w:rFonts w:ascii="Arial" w:hAnsi="Arial" w:cs="Arial"/>
          <w:color w:val="000000"/>
          <w:sz w:val="22"/>
          <w:szCs w:val="22"/>
        </w:rPr>
      </w:pPr>
    </w:p>
    <w:p w14:paraId="6EEF6A6D" w14:textId="17602F3F" w:rsidR="00772269" w:rsidRPr="00016E32" w:rsidRDefault="00772269" w:rsidP="009230BF">
      <w:pPr>
        <w:pStyle w:val="Titre1"/>
        <w:ind w:hanging="3540"/>
        <w:rPr>
          <w:rFonts w:ascii="Arial" w:hAnsi="Arial" w:cs="Arial"/>
          <w:bCs w:val="0"/>
          <w:sz w:val="22"/>
          <w:szCs w:val="22"/>
        </w:rPr>
      </w:pPr>
      <w:bookmarkStart w:id="9" w:name="_Toc181506683"/>
      <w:bookmarkStart w:id="10" w:name="_Toc202462611"/>
      <w:r w:rsidRPr="00016E32">
        <w:rPr>
          <w:rFonts w:ascii="Arial" w:hAnsi="Arial" w:cs="Arial"/>
          <w:sz w:val="22"/>
          <w:szCs w:val="22"/>
        </w:rPr>
        <w:t>DOCUMENTS</w:t>
      </w:r>
      <w:r w:rsidRPr="00016E32">
        <w:rPr>
          <w:rFonts w:ascii="Arial" w:hAnsi="Arial" w:cs="Arial"/>
          <w:bCs w:val="0"/>
          <w:sz w:val="22"/>
          <w:szCs w:val="22"/>
        </w:rPr>
        <w:t xml:space="preserve"> CONTRACTUELS</w:t>
      </w:r>
      <w:bookmarkEnd w:id="9"/>
      <w:bookmarkEnd w:id="10"/>
    </w:p>
    <w:p w14:paraId="6DDC182F" w14:textId="77777777" w:rsidR="0058136B" w:rsidRPr="00016E32" w:rsidRDefault="0058136B" w:rsidP="0058136B">
      <w:pPr>
        <w:spacing w:line="240" w:lineRule="atLeast"/>
        <w:jc w:val="both"/>
        <w:rPr>
          <w:rFonts w:ascii="Arial" w:hAnsi="Arial" w:cs="Arial"/>
          <w:b/>
          <w:sz w:val="22"/>
          <w:szCs w:val="22"/>
        </w:rPr>
      </w:pPr>
    </w:p>
    <w:p w14:paraId="3EDEDA1E" w14:textId="77777777" w:rsidR="00FC0097" w:rsidRPr="00016E32" w:rsidRDefault="00FC0097" w:rsidP="0058136B">
      <w:pPr>
        <w:spacing w:line="240" w:lineRule="atLeast"/>
        <w:jc w:val="both"/>
        <w:rPr>
          <w:rFonts w:ascii="Arial" w:hAnsi="Arial" w:cs="Arial"/>
          <w:sz w:val="22"/>
          <w:szCs w:val="22"/>
        </w:rPr>
      </w:pPr>
      <w:r w:rsidRPr="00016E32">
        <w:rPr>
          <w:rFonts w:ascii="Arial" w:hAnsi="Arial" w:cs="Arial"/>
          <w:b/>
          <w:sz w:val="22"/>
          <w:szCs w:val="22"/>
        </w:rPr>
        <w:t>2.1 -</w:t>
      </w:r>
      <w:r w:rsidRPr="00016E32">
        <w:rPr>
          <w:rFonts w:ascii="Arial" w:hAnsi="Arial" w:cs="Arial"/>
          <w:sz w:val="22"/>
          <w:szCs w:val="22"/>
        </w:rPr>
        <w:t xml:space="preserve"> Dans la mesure où leurs dispositions ne sont pas contraires à celles du présent marché et de ses annexes lesquelles prévalent, les documents ci-après sont applicables par ordre de priorité décroissante :</w:t>
      </w:r>
    </w:p>
    <w:p w14:paraId="0B6BDD9D" w14:textId="189FCC54" w:rsidR="0047362D" w:rsidRPr="00016E32" w:rsidRDefault="0047362D" w:rsidP="00A40561">
      <w:pPr>
        <w:pStyle w:val="Paragraphedeliste"/>
        <w:numPr>
          <w:ilvl w:val="0"/>
          <w:numId w:val="9"/>
        </w:numPr>
        <w:spacing w:before="120" w:line="240" w:lineRule="auto"/>
        <w:ind w:left="357" w:hanging="357"/>
        <w:contextualSpacing w:val="0"/>
        <w:rPr>
          <w:rFonts w:cs="Arial"/>
          <w:sz w:val="22"/>
          <w:szCs w:val="22"/>
        </w:rPr>
      </w:pPr>
      <w:proofErr w:type="gramStart"/>
      <w:r w:rsidRPr="00016E32">
        <w:rPr>
          <w:rFonts w:cs="Arial"/>
          <w:sz w:val="22"/>
          <w:szCs w:val="22"/>
        </w:rPr>
        <w:t>les</w:t>
      </w:r>
      <w:proofErr w:type="gramEnd"/>
      <w:r w:rsidRPr="00016E32">
        <w:rPr>
          <w:rFonts w:cs="Arial"/>
          <w:sz w:val="22"/>
          <w:szCs w:val="22"/>
        </w:rPr>
        <w:t xml:space="preserve"> prescriptions de Sécurité et leurs annexes (référentiels correspondants) ;</w:t>
      </w:r>
    </w:p>
    <w:p w14:paraId="338686F6" w14:textId="74EFEAAD" w:rsidR="00AC3E1E" w:rsidRPr="00177C57" w:rsidRDefault="0047362D" w:rsidP="00A40561">
      <w:pPr>
        <w:pStyle w:val="Paragraphedeliste"/>
        <w:numPr>
          <w:ilvl w:val="0"/>
          <w:numId w:val="9"/>
        </w:numPr>
        <w:spacing w:before="120" w:line="240" w:lineRule="auto"/>
        <w:ind w:left="357" w:hanging="357"/>
        <w:contextualSpacing w:val="0"/>
        <w:rPr>
          <w:rFonts w:cs="Arial"/>
          <w:sz w:val="22"/>
          <w:szCs w:val="22"/>
        </w:rPr>
      </w:pPr>
      <w:proofErr w:type="gramStart"/>
      <w:r w:rsidRPr="00016E32">
        <w:rPr>
          <w:rFonts w:cs="Arial"/>
          <w:sz w:val="22"/>
          <w:szCs w:val="22"/>
        </w:rPr>
        <w:t>le</w:t>
      </w:r>
      <w:proofErr w:type="gramEnd"/>
      <w:r w:rsidRPr="00016E32">
        <w:rPr>
          <w:rFonts w:cs="Arial"/>
          <w:sz w:val="22"/>
          <w:szCs w:val="22"/>
        </w:rPr>
        <w:t xml:space="preserve"> dossier de </w:t>
      </w:r>
      <w:r w:rsidRPr="00177C57">
        <w:rPr>
          <w:rFonts w:cs="Arial"/>
          <w:sz w:val="22"/>
          <w:szCs w:val="22"/>
        </w:rPr>
        <w:t xml:space="preserve">consultation référencé </w:t>
      </w:r>
      <w:r w:rsidR="00AC3E1E" w:rsidRPr="00177C57">
        <w:rPr>
          <w:rFonts w:cs="Arial"/>
          <w:sz w:val="22"/>
          <w:szCs w:val="22"/>
        </w:rPr>
        <w:t>B2</w:t>
      </w:r>
      <w:r w:rsidR="00D92063" w:rsidRPr="00177C57">
        <w:rPr>
          <w:rFonts w:cs="Arial"/>
          <w:sz w:val="22"/>
          <w:szCs w:val="22"/>
        </w:rPr>
        <w:t>5-01268</w:t>
      </w:r>
      <w:r w:rsidR="00AC3E1E" w:rsidRPr="00177C57">
        <w:rPr>
          <w:rFonts w:cs="Arial"/>
          <w:sz w:val="22"/>
          <w:szCs w:val="22"/>
        </w:rPr>
        <w:t>-FL</w:t>
      </w:r>
      <w:r w:rsidRPr="00177C57">
        <w:rPr>
          <w:rFonts w:cs="Arial"/>
          <w:sz w:val="22"/>
          <w:szCs w:val="22"/>
        </w:rPr>
        <w:t xml:space="preserve"> avec, faisant partie intégrante, </w:t>
      </w:r>
      <w:r w:rsidR="00AC3E1E" w:rsidRPr="00177C57">
        <w:rPr>
          <w:rFonts w:cs="Arial"/>
          <w:sz w:val="22"/>
          <w:szCs w:val="22"/>
        </w:rPr>
        <w:t xml:space="preserve">les prescriptions techniques et leurs annexes (le cahier des charges référencé </w:t>
      </w:r>
      <w:r w:rsidR="00D92063" w:rsidRPr="00177C57">
        <w:rPr>
          <w:rFonts w:cs="Arial"/>
          <w:sz w:val="22"/>
          <w:szCs w:val="22"/>
        </w:rPr>
        <w:t xml:space="preserve">DG-CEAGRE-DPEI-SLE-CDC-25-06-001182-V1 indice O du 17/06/2025 </w:t>
      </w:r>
      <w:r w:rsidR="00AC3E1E" w:rsidRPr="00177C57">
        <w:rPr>
          <w:rFonts w:cs="Arial"/>
          <w:sz w:val="22"/>
          <w:szCs w:val="22"/>
        </w:rPr>
        <w:t>et ses annexes),</w:t>
      </w:r>
    </w:p>
    <w:p w14:paraId="569C34CB" w14:textId="6A18AA53" w:rsidR="000131E1" w:rsidRPr="00016E32" w:rsidRDefault="000131E1" w:rsidP="00A40561">
      <w:pPr>
        <w:pStyle w:val="Paragraphedeliste"/>
        <w:numPr>
          <w:ilvl w:val="0"/>
          <w:numId w:val="9"/>
        </w:numPr>
        <w:spacing w:before="120" w:line="240" w:lineRule="auto"/>
        <w:ind w:left="357" w:hanging="357"/>
        <w:contextualSpacing w:val="0"/>
        <w:rPr>
          <w:rFonts w:cs="Arial"/>
          <w:sz w:val="22"/>
          <w:szCs w:val="22"/>
        </w:rPr>
      </w:pPr>
      <w:proofErr w:type="gramStart"/>
      <w:r w:rsidRPr="00177C57">
        <w:rPr>
          <w:rFonts w:cs="Arial"/>
          <w:sz w:val="22"/>
          <w:szCs w:val="22"/>
        </w:rPr>
        <w:t>les</w:t>
      </w:r>
      <w:proofErr w:type="gramEnd"/>
      <w:r w:rsidRPr="00177C57">
        <w:rPr>
          <w:rFonts w:cs="Arial"/>
          <w:sz w:val="22"/>
          <w:szCs w:val="22"/>
        </w:rPr>
        <w:t xml:space="preserve"> règles applicables aux Entreprises Extérieures (Titulaires ou sous-traitants de marchés), indice A</w:t>
      </w:r>
      <w:r w:rsidR="00B9392E" w:rsidRPr="00177C57">
        <w:rPr>
          <w:rFonts w:cs="Arial"/>
          <w:sz w:val="22"/>
          <w:szCs w:val="22"/>
        </w:rPr>
        <w:t xml:space="preserve"> et le règlement</w:t>
      </w:r>
      <w:r w:rsidR="00B9392E" w:rsidRPr="00016E32">
        <w:rPr>
          <w:rFonts w:cs="Arial"/>
          <w:sz w:val="22"/>
          <w:szCs w:val="22"/>
        </w:rPr>
        <w:t xml:space="preserve"> intérieur </w:t>
      </w:r>
      <w:r w:rsidRPr="00016E32">
        <w:rPr>
          <w:rFonts w:cs="Arial"/>
          <w:sz w:val="22"/>
          <w:szCs w:val="22"/>
        </w:rPr>
        <w:t>;</w:t>
      </w:r>
    </w:p>
    <w:p w14:paraId="41A22F94" w14:textId="6721F77B" w:rsidR="0047362D" w:rsidRPr="00016E32" w:rsidRDefault="0047362D" w:rsidP="00A40561">
      <w:pPr>
        <w:pStyle w:val="Paragraphedeliste"/>
        <w:numPr>
          <w:ilvl w:val="0"/>
          <w:numId w:val="9"/>
        </w:numPr>
        <w:spacing w:before="120" w:line="240" w:lineRule="auto"/>
        <w:ind w:left="357" w:hanging="357"/>
        <w:contextualSpacing w:val="0"/>
        <w:rPr>
          <w:rFonts w:cs="Arial"/>
          <w:sz w:val="22"/>
          <w:szCs w:val="22"/>
        </w:rPr>
      </w:pPr>
      <w:proofErr w:type="gramStart"/>
      <w:r w:rsidRPr="00016E32">
        <w:rPr>
          <w:rFonts w:cs="Arial"/>
          <w:sz w:val="22"/>
          <w:szCs w:val="22"/>
        </w:rPr>
        <w:t>les</w:t>
      </w:r>
      <w:proofErr w:type="gramEnd"/>
      <w:r w:rsidRPr="00016E32">
        <w:rPr>
          <w:rFonts w:cs="Arial"/>
          <w:sz w:val="22"/>
          <w:szCs w:val="22"/>
        </w:rPr>
        <w:t xml:space="preserve"> Conditions Générales d’Achat (CGA) du CEA </w:t>
      </w:r>
      <w:r w:rsidR="00620050" w:rsidRPr="00016E32">
        <w:rPr>
          <w:rFonts w:cs="Arial"/>
          <w:sz w:val="22"/>
          <w:szCs w:val="22"/>
        </w:rPr>
        <w:t>(édition de janvier 2022)</w:t>
      </w:r>
      <w:r w:rsidR="00620050" w:rsidRPr="00016E32" w:rsidDel="00620050">
        <w:rPr>
          <w:rFonts w:cs="Arial"/>
          <w:sz w:val="22"/>
          <w:szCs w:val="22"/>
        </w:rPr>
        <w:t xml:space="preserve"> </w:t>
      </w:r>
      <w:r w:rsidRPr="00016E32">
        <w:rPr>
          <w:rFonts w:cs="Arial"/>
          <w:sz w:val="22"/>
          <w:szCs w:val="22"/>
        </w:rPr>
        <w:t>;</w:t>
      </w:r>
    </w:p>
    <w:p w14:paraId="060826D2" w14:textId="2DE85712" w:rsidR="0047362D" w:rsidRPr="00016E32" w:rsidRDefault="00C91B9C" w:rsidP="00A40561">
      <w:pPr>
        <w:pStyle w:val="Paragraphedeliste"/>
        <w:numPr>
          <w:ilvl w:val="0"/>
          <w:numId w:val="9"/>
        </w:numPr>
        <w:spacing w:before="120" w:line="240" w:lineRule="auto"/>
        <w:ind w:left="357" w:hanging="357"/>
        <w:contextualSpacing w:val="0"/>
        <w:rPr>
          <w:rFonts w:cs="Arial"/>
          <w:sz w:val="22"/>
          <w:szCs w:val="22"/>
        </w:rPr>
      </w:pPr>
      <w:proofErr w:type="gramStart"/>
      <w:r w:rsidRPr="00016E32">
        <w:rPr>
          <w:rFonts w:cs="Arial"/>
          <w:sz w:val="22"/>
          <w:szCs w:val="22"/>
        </w:rPr>
        <w:t>le</w:t>
      </w:r>
      <w:proofErr w:type="gramEnd"/>
      <w:r w:rsidRPr="00016E32">
        <w:rPr>
          <w:rFonts w:cs="Arial"/>
          <w:sz w:val="22"/>
          <w:szCs w:val="22"/>
        </w:rPr>
        <w:t xml:space="preserve"> </w:t>
      </w:r>
      <w:r w:rsidR="002D446E" w:rsidRPr="00016E32">
        <w:rPr>
          <w:rFonts w:cs="Arial"/>
          <w:sz w:val="22"/>
          <w:szCs w:val="22"/>
        </w:rPr>
        <w:t>C</w:t>
      </w:r>
      <w:r w:rsidRPr="00016E32">
        <w:rPr>
          <w:rFonts w:cs="Arial"/>
          <w:sz w:val="22"/>
          <w:szCs w:val="22"/>
        </w:rPr>
        <w:t xml:space="preserve">ahier des </w:t>
      </w:r>
      <w:r w:rsidR="002D446E" w:rsidRPr="00016E32">
        <w:rPr>
          <w:rFonts w:cs="Arial"/>
          <w:sz w:val="22"/>
          <w:szCs w:val="22"/>
        </w:rPr>
        <w:t>C</w:t>
      </w:r>
      <w:r w:rsidRPr="00016E32">
        <w:rPr>
          <w:rFonts w:cs="Arial"/>
          <w:sz w:val="22"/>
          <w:szCs w:val="22"/>
        </w:rPr>
        <w:t xml:space="preserve">lauses </w:t>
      </w:r>
      <w:r w:rsidR="002D446E" w:rsidRPr="00016E32">
        <w:rPr>
          <w:rFonts w:cs="Arial"/>
          <w:sz w:val="22"/>
          <w:szCs w:val="22"/>
        </w:rPr>
        <w:t>S</w:t>
      </w:r>
      <w:r w:rsidRPr="00016E32">
        <w:rPr>
          <w:rFonts w:cs="Arial"/>
          <w:sz w:val="22"/>
          <w:szCs w:val="22"/>
        </w:rPr>
        <w:t xml:space="preserve">ociales </w:t>
      </w:r>
      <w:r w:rsidR="002D446E" w:rsidRPr="00016E32">
        <w:rPr>
          <w:rFonts w:cs="Arial"/>
          <w:sz w:val="22"/>
          <w:szCs w:val="22"/>
        </w:rPr>
        <w:t>P</w:t>
      </w:r>
      <w:r w:rsidRPr="00016E32">
        <w:rPr>
          <w:rFonts w:cs="Arial"/>
          <w:sz w:val="22"/>
          <w:szCs w:val="22"/>
        </w:rPr>
        <w:t>articulières (C2SP)</w:t>
      </w:r>
      <w:r w:rsidR="00AC3E1E" w:rsidRPr="00016E32">
        <w:rPr>
          <w:rFonts w:cs="Arial"/>
          <w:sz w:val="22"/>
          <w:szCs w:val="22"/>
        </w:rPr>
        <w:t> ;</w:t>
      </w:r>
    </w:p>
    <w:p w14:paraId="01C608E8" w14:textId="3A8C335E" w:rsidR="0047362D" w:rsidRPr="00016E32" w:rsidRDefault="0047362D" w:rsidP="00A40561">
      <w:pPr>
        <w:pStyle w:val="Paragraphedeliste"/>
        <w:numPr>
          <w:ilvl w:val="0"/>
          <w:numId w:val="9"/>
        </w:numPr>
        <w:spacing w:before="120" w:line="240" w:lineRule="auto"/>
        <w:ind w:left="357" w:hanging="357"/>
        <w:contextualSpacing w:val="0"/>
        <w:rPr>
          <w:rFonts w:cs="Arial"/>
          <w:sz w:val="22"/>
          <w:szCs w:val="22"/>
        </w:rPr>
      </w:pPr>
      <w:proofErr w:type="gramStart"/>
      <w:r w:rsidRPr="00016E32">
        <w:rPr>
          <w:rFonts w:cs="Arial"/>
          <w:sz w:val="22"/>
          <w:szCs w:val="22"/>
        </w:rPr>
        <w:t>les</w:t>
      </w:r>
      <w:proofErr w:type="gramEnd"/>
      <w:r w:rsidRPr="00016E32">
        <w:rPr>
          <w:rFonts w:cs="Arial"/>
          <w:sz w:val="22"/>
          <w:szCs w:val="22"/>
        </w:rPr>
        <w:t xml:space="preserve"> documents normatifs (normes, documents techniques unifiés, etc.) ;</w:t>
      </w:r>
    </w:p>
    <w:p w14:paraId="4FFC1D48" w14:textId="77777777" w:rsidR="00D92063" w:rsidRDefault="00D92063" w:rsidP="00D92063">
      <w:pPr>
        <w:pStyle w:val="Paragraphedeliste"/>
        <w:numPr>
          <w:ilvl w:val="0"/>
          <w:numId w:val="9"/>
        </w:numPr>
        <w:spacing w:before="120" w:line="240" w:lineRule="auto"/>
        <w:ind w:left="357" w:hanging="357"/>
        <w:contextualSpacing w:val="0"/>
        <w:rPr>
          <w:rFonts w:cs="Arial"/>
          <w:sz w:val="22"/>
          <w:szCs w:val="22"/>
        </w:rPr>
      </w:pPr>
      <w:proofErr w:type="gramStart"/>
      <w:r w:rsidRPr="0058136B">
        <w:rPr>
          <w:rFonts w:cs="Arial"/>
          <w:sz w:val="22"/>
          <w:szCs w:val="22"/>
        </w:rPr>
        <w:t>l'offre</w:t>
      </w:r>
      <w:proofErr w:type="gramEnd"/>
      <w:r w:rsidRPr="0058136B">
        <w:rPr>
          <w:rFonts w:cs="Arial"/>
          <w:sz w:val="22"/>
          <w:szCs w:val="22"/>
        </w:rPr>
        <w:t xml:space="preserve"> du Titulaire référencée _______</w:t>
      </w:r>
      <w:r>
        <w:rPr>
          <w:rFonts w:cs="Arial"/>
          <w:sz w:val="22"/>
          <w:szCs w:val="22"/>
        </w:rPr>
        <w:t>_______</w:t>
      </w:r>
      <w:r w:rsidRPr="0058136B">
        <w:rPr>
          <w:rFonts w:cs="Arial"/>
          <w:sz w:val="22"/>
          <w:szCs w:val="22"/>
        </w:rPr>
        <w:t>____ du ____________, à titre supplétif.</w:t>
      </w:r>
    </w:p>
    <w:p w14:paraId="3D686E88" w14:textId="77777777" w:rsidR="00D92063" w:rsidRDefault="00D92063" w:rsidP="00D92063">
      <w:pPr>
        <w:spacing w:line="240" w:lineRule="atLeast"/>
        <w:jc w:val="both"/>
        <w:rPr>
          <w:rFonts w:ascii="Arial" w:hAnsi="Arial" w:cs="Arial"/>
          <w:b/>
          <w:i/>
          <w:color w:val="FF0000"/>
          <w:sz w:val="22"/>
          <w:szCs w:val="22"/>
        </w:rPr>
      </w:pPr>
    </w:p>
    <w:p w14:paraId="6A652DB9" w14:textId="77777777" w:rsidR="00D92063" w:rsidRPr="00875C9C" w:rsidRDefault="00D92063" w:rsidP="00D92063">
      <w:pPr>
        <w:tabs>
          <w:tab w:val="left" w:pos="1590"/>
        </w:tabs>
        <w:jc w:val="center"/>
        <w:rPr>
          <w:rFonts w:ascii="Arial" w:hAnsi="Arial" w:cs="Arial"/>
          <w:b/>
          <w:i/>
          <w:sz w:val="22"/>
          <w:szCs w:val="22"/>
        </w:rPr>
      </w:pPr>
      <w:r w:rsidRPr="00875C9C">
        <w:rPr>
          <w:rFonts w:ascii="Arial" w:hAnsi="Arial" w:cs="Arial"/>
          <w:b/>
          <w:i/>
          <w:sz w:val="22"/>
          <w:szCs w:val="22"/>
          <w:highlight w:val="green"/>
        </w:rPr>
        <w:t>(</w:t>
      </w:r>
      <w:proofErr w:type="gramStart"/>
      <w:r w:rsidRPr="00875C9C">
        <w:rPr>
          <w:rFonts w:ascii="Arial" w:hAnsi="Arial" w:cs="Arial"/>
          <w:b/>
          <w:i/>
          <w:sz w:val="22"/>
          <w:szCs w:val="22"/>
          <w:highlight w:val="green"/>
        </w:rPr>
        <w:t>à</w:t>
      </w:r>
      <w:proofErr w:type="gramEnd"/>
      <w:r w:rsidRPr="00875C9C">
        <w:rPr>
          <w:rFonts w:ascii="Arial" w:hAnsi="Arial" w:cs="Arial"/>
          <w:b/>
          <w:i/>
          <w:sz w:val="22"/>
          <w:szCs w:val="22"/>
          <w:highlight w:val="green"/>
        </w:rPr>
        <w:t xml:space="preserve"> compléter par le soumissionnaire lors de la remise de son offre)</w:t>
      </w:r>
    </w:p>
    <w:p w14:paraId="1476E9AF" w14:textId="77777777" w:rsidR="00FC0097" w:rsidRPr="00016E32" w:rsidRDefault="00FC0097" w:rsidP="0058136B">
      <w:pPr>
        <w:spacing w:line="240" w:lineRule="atLeast"/>
        <w:jc w:val="both"/>
        <w:rPr>
          <w:rFonts w:ascii="Arial" w:hAnsi="Arial" w:cs="Arial"/>
          <w:sz w:val="22"/>
          <w:szCs w:val="22"/>
        </w:rPr>
      </w:pPr>
    </w:p>
    <w:p w14:paraId="30EF9C64" w14:textId="77777777" w:rsidR="009F0DAA" w:rsidRPr="00016E32" w:rsidRDefault="00FC0097" w:rsidP="0058136B">
      <w:pPr>
        <w:spacing w:line="240" w:lineRule="atLeast"/>
        <w:jc w:val="both"/>
        <w:rPr>
          <w:rFonts w:ascii="Arial" w:hAnsi="Arial" w:cs="Arial"/>
          <w:sz w:val="22"/>
          <w:szCs w:val="22"/>
        </w:rPr>
      </w:pPr>
      <w:r w:rsidRPr="00016E32">
        <w:rPr>
          <w:rFonts w:ascii="Arial" w:hAnsi="Arial" w:cs="Arial"/>
          <w:sz w:val="22"/>
          <w:szCs w:val="22"/>
        </w:rPr>
        <w:t xml:space="preserve">Le Titulaire reconnaît expressément avoir pris connaissance et accepté les documents ci-dessus. Les conditions générales </w:t>
      </w:r>
      <w:r w:rsidRPr="00016E32">
        <w:rPr>
          <w:rFonts w:ascii="Arial" w:hAnsi="Arial" w:cs="Arial"/>
          <w:bCs/>
          <w:sz w:val="22"/>
          <w:szCs w:val="22"/>
        </w:rPr>
        <w:t>de vente</w:t>
      </w:r>
      <w:r w:rsidRPr="00016E32">
        <w:rPr>
          <w:rFonts w:ascii="Arial" w:hAnsi="Arial" w:cs="Arial"/>
          <w:sz w:val="22"/>
          <w:szCs w:val="22"/>
        </w:rPr>
        <w:t xml:space="preserve"> du Titulaire, hormis celles issues de dispositions légales impératives, sont inopposables quelle qu'en soit la forme.</w:t>
      </w:r>
      <w:bookmarkStart w:id="11" w:name="_Toc116899426"/>
      <w:bookmarkStart w:id="12" w:name="_Toc116899761"/>
      <w:bookmarkStart w:id="13" w:name="_Toc116899789"/>
      <w:bookmarkStart w:id="14" w:name="_Toc116900013"/>
    </w:p>
    <w:p w14:paraId="22A93950" w14:textId="77777777" w:rsidR="00134AA6" w:rsidRPr="00016E32" w:rsidRDefault="00134AA6" w:rsidP="0058136B">
      <w:pPr>
        <w:spacing w:line="240" w:lineRule="atLeast"/>
        <w:jc w:val="both"/>
        <w:rPr>
          <w:rFonts w:ascii="Arial" w:hAnsi="Arial" w:cs="Arial"/>
          <w:sz w:val="22"/>
          <w:szCs w:val="22"/>
        </w:rPr>
      </w:pPr>
    </w:p>
    <w:p w14:paraId="73CBE4BD" w14:textId="0C91DCDD" w:rsidR="00AC3E1E" w:rsidRPr="00D92063" w:rsidRDefault="00AC3E1E" w:rsidP="007B4B88">
      <w:pPr>
        <w:pStyle w:val="Paragraphedeliste"/>
        <w:numPr>
          <w:ilvl w:val="1"/>
          <w:numId w:val="15"/>
        </w:numPr>
        <w:spacing w:line="240" w:lineRule="atLeast"/>
        <w:rPr>
          <w:rFonts w:cs="Arial"/>
          <w:sz w:val="22"/>
          <w:szCs w:val="22"/>
        </w:rPr>
      </w:pPr>
      <w:r w:rsidRPr="00D92063">
        <w:rPr>
          <w:rFonts w:cs="Arial"/>
          <w:sz w:val="22"/>
          <w:szCs w:val="22"/>
        </w:rPr>
        <w:t>- Les annexes suivantes font partie intégrante du présent marché :</w:t>
      </w:r>
    </w:p>
    <w:p w14:paraId="701317B9" w14:textId="77777777" w:rsidR="00AC3E1E" w:rsidRPr="00016E32" w:rsidRDefault="00AC3E1E" w:rsidP="00AC3E1E">
      <w:pPr>
        <w:pStyle w:val="titre0"/>
        <w:rPr>
          <w:rFonts w:ascii="Arial" w:hAnsi="Arial" w:cs="Arial"/>
          <w:b w:val="0"/>
          <w:sz w:val="22"/>
          <w:szCs w:val="22"/>
          <w:u w:val="none"/>
        </w:rPr>
      </w:pPr>
    </w:p>
    <w:p w14:paraId="4644E406" w14:textId="0C0760CC" w:rsidR="00D92063" w:rsidRPr="00177C57" w:rsidRDefault="00AC3E1E" w:rsidP="007B4B88">
      <w:pPr>
        <w:numPr>
          <w:ilvl w:val="0"/>
          <w:numId w:val="10"/>
        </w:numPr>
        <w:tabs>
          <w:tab w:val="left" w:pos="180"/>
        </w:tabs>
        <w:autoSpaceDE w:val="0"/>
        <w:autoSpaceDN w:val="0"/>
        <w:adjustRightInd w:val="0"/>
        <w:jc w:val="both"/>
        <w:rPr>
          <w:rFonts w:ascii="Arial" w:hAnsi="Arial" w:cs="Arial"/>
          <w:b/>
          <w:sz w:val="22"/>
          <w:szCs w:val="22"/>
        </w:rPr>
      </w:pPr>
      <w:r w:rsidRPr="00177C57">
        <w:rPr>
          <w:rFonts w:ascii="Arial" w:hAnsi="Arial" w:cs="Arial"/>
          <w:b/>
          <w:sz w:val="22"/>
          <w:szCs w:val="22"/>
        </w:rPr>
        <w:t>Annexe n°1 : « Demande d’acceptation d’un sous-traitant »,</w:t>
      </w:r>
    </w:p>
    <w:p w14:paraId="03F7D088" w14:textId="577630DD" w:rsidR="00F637B2" w:rsidRPr="00177C57" w:rsidRDefault="00F637B2" w:rsidP="007B4B88">
      <w:pPr>
        <w:numPr>
          <w:ilvl w:val="0"/>
          <w:numId w:val="10"/>
        </w:numPr>
        <w:tabs>
          <w:tab w:val="left" w:pos="180"/>
        </w:tabs>
        <w:autoSpaceDE w:val="0"/>
        <w:autoSpaceDN w:val="0"/>
        <w:adjustRightInd w:val="0"/>
        <w:jc w:val="both"/>
        <w:rPr>
          <w:rFonts w:ascii="Arial" w:hAnsi="Arial" w:cs="Arial"/>
          <w:b/>
          <w:sz w:val="22"/>
          <w:szCs w:val="22"/>
        </w:rPr>
      </w:pPr>
      <w:r w:rsidRPr="00177C57">
        <w:rPr>
          <w:rFonts w:ascii="Arial" w:hAnsi="Arial" w:cs="Arial"/>
          <w:b/>
          <w:sz w:val="22"/>
          <w:szCs w:val="22"/>
        </w:rPr>
        <w:t>Annexe n°2 : « Traitement des données à caractère personnel »,</w:t>
      </w:r>
    </w:p>
    <w:p w14:paraId="57A581B1" w14:textId="34E8BF34" w:rsidR="00F637B2" w:rsidRPr="00177C57" w:rsidRDefault="00F637B2" w:rsidP="007B4B88">
      <w:pPr>
        <w:numPr>
          <w:ilvl w:val="0"/>
          <w:numId w:val="10"/>
        </w:numPr>
        <w:tabs>
          <w:tab w:val="left" w:pos="180"/>
        </w:tabs>
        <w:autoSpaceDE w:val="0"/>
        <w:autoSpaceDN w:val="0"/>
        <w:adjustRightInd w:val="0"/>
        <w:jc w:val="both"/>
        <w:rPr>
          <w:rFonts w:ascii="Arial" w:hAnsi="Arial" w:cs="Arial"/>
          <w:b/>
          <w:sz w:val="22"/>
          <w:szCs w:val="22"/>
        </w:rPr>
      </w:pPr>
      <w:r w:rsidRPr="00177C57">
        <w:rPr>
          <w:rFonts w:ascii="Arial" w:hAnsi="Arial" w:cs="Arial"/>
          <w:b/>
          <w:sz w:val="22"/>
          <w:szCs w:val="22"/>
        </w:rPr>
        <w:t>Annexe n°3 « Pénalités »,</w:t>
      </w:r>
    </w:p>
    <w:p w14:paraId="5ECF6F9C" w14:textId="49CF7996" w:rsidR="00D92063" w:rsidRPr="00177C57" w:rsidRDefault="00D92063" w:rsidP="007B4B88">
      <w:pPr>
        <w:numPr>
          <w:ilvl w:val="0"/>
          <w:numId w:val="10"/>
        </w:numPr>
        <w:tabs>
          <w:tab w:val="left" w:pos="180"/>
        </w:tabs>
        <w:autoSpaceDE w:val="0"/>
        <w:autoSpaceDN w:val="0"/>
        <w:adjustRightInd w:val="0"/>
        <w:jc w:val="both"/>
        <w:rPr>
          <w:rFonts w:ascii="Arial" w:hAnsi="Arial" w:cs="Arial"/>
          <w:b/>
          <w:sz w:val="22"/>
          <w:szCs w:val="22"/>
        </w:rPr>
      </w:pPr>
      <w:r w:rsidRPr="00177C57">
        <w:rPr>
          <w:rFonts w:ascii="Arial" w:hAnsi="Arial" w:cs="Arial"/>
          <w:b/>
          <w:sz w:val="22"/>
          <w:szCs w:val="22"/>
        </w:rPr>
        <w:t>Annexe 4a : « Cahier de grammage - Self »,</w:t>
      </w:r>
    </w:p>
    <w:p w14:paraId="213FA8A2" w14:textId="7DE0B6A8" w:rsidR="00D92063" w:rsidRPr="00177C57" w:rsidRDefault="00D92063" w:rsidP="007B4B88">
      <w:pPr>
        <w:numPr>
          <w:ilvl w:val="0"/>
          <w:numId w:val="10"/>
        </w:numPr>
        <w:tabs>
          <w:tab w:val="left" w:pos="180"/>
        </w:tabs>
        <w:autoSpaceDE w:val="0"/>
        <w:autoSpaceDN w:val="0"/>
        <w:adjustRightInd w:val="0"/>
        <w:jc w:val="both"/>
        <w:rPr>
          <w:rFonts w:ascii="Arial" w:hAnsi="Arial" w:cs="Arial"/>
          <w:b/>
          <w:sz w:val="22"/>
          <w:szCs w:val="22"/>
        </w:rPr>
      </w:pPr>
      <w:r w:rsidRPr="00177C57">
        <w:rPr>
          <w:rFonts w:ascii="Arial" w:hAnsi="Arial" w:cs="Arial"/>
          <w:b/>
          <w:sz w:val="22"/>
          <w:szCs w:val="22"/>
        </w:rPr>
        <w:t>Annexe 4b : « Cahier de grammage - Self spécifique »,</w:t>
      </w:r>
    </w:p>
    <w:p w14:paraId="5F8230BF" w14:textId="41161AE4" w:rsidR="00D92063" w:rsidRPr="00177C57" w:rsidRDefault="00D92063" w:rsidP="007B4B88">
      <w:pPr>
        <w:numPr>
          <w:ilvl w:val="0"/>
          <w:numId w:val="10"/>
        </w:numPr>
        <w:tabs>
          <w:tab w:val="left" w:pos="180"/>
        </w:tabs>
        <w:autoSpaceDE w:val="0"/>
        <w:autoSpaceDN w:val="0"/>
        <w:adjustRightInd w:val="0"/>
        <w:jc w:val="both"/>
        <w:rPr>
          <w:rFonts w:ascii="Arial" w:hAnsi="Arial" w:cs="Arial"/>
          <w:b/>
          <w:bCs/>
          <w:sz w:val="22"/>
          <w:szCs w:val="22"/>
        </w:rPr>
      </w:pPr>
      <w:r w:rsidRPr="00177C57">
        <w:rPr>
          <w:rFonts w:ascii="Arial" w:hAnsi="Arial" w:cs="Arial"/>
          <w:b/>
          <w:bCs/>
          <w:sz w:val="22"/>
          <w:szCs w:val="22"/>
        </w:rPr>
        <w:t>Annexe n°5 : « Cahier de grammage Restauration Rapide et Cafeteria »,</w:t>
      </w:r>
    </w:p>
    <w:p w14:paraId="7E348F46" w14:textId="5FFC0AE0" w:rsidR="00D92063" w:rsidRPr="00016E32" w:rsidRDefault="00D92063" w:rsidP="007B4B88">
      <w:pPr>
        <w:numPr>
          <w:ilvl w:val="0"/>
          <w:numId w:val="10"/>
        </w:numPr>
        <w:tabs>
          <w:tab w:val="left" w:pos="180"/>
        </w:tabs>
        <w:autoSpaceDE w:val="0"/>
        <w:autoSpaceDN w:val="0"/>
        <w:adjustRightInd w:val="0"/>
        <w:jc w:val="both"/>
        <w:rPr>
          <w:rFonts w:ascii="Arial" w:hAnsi="Arial" w:cs="Arial"/>
          <w:b/>
          <w:sz w:val="22"/>
          <w:szCs w:val="22"/>
        </w:rPr>
      </w:pPr>
      <w:r w:rsidRPr="00177C57">
        <w:rPr>
          <w:rFonts w:ascii="Arial" w:hAnsi="Arial" w:cs="Arial"/>
          <w:b/>
          <w:sz w:val="22"/>
          <w:szCs w:val="22"/>
        </w:rPr>
        <w:t>Annexe n°6 « Insertion et emploi »</w:t>
      </w:r>
      <w:r w:rsidR="00F637B2" w:rsidRPr="00177C57">
        <w:rPr>
          <w:rFonts w:ascii="Arial" w:hAnsi="Arial" w:cs="Arial"/>
          <w:b/>
          <w:sz w:val="22"/>
          <w:szCs w:val="22"/>
        </w:rPr>
        <w:t>.</w:t>
      </w:r>
      <w:r>
        <w:rPr>
          <w:rFonts w:ascii="Arial" w:hAnsi="Arial" w:cs="Arial"/>
          <w:b/>
          <w:sz w:val="22"/>
          <w:szCs w:val="22"/>
        </w:rPr>
        <w:t xml:space="preserve"> </w:t>
      </w:r>
      <w:r w:rsidRPr="00FB0231">
        <w:rPr>
          <w:rFonts w:ascii="Arial" w:hAnsi="Arial" w:cs="Arial"/>
          <w:sz w:val="22"/>
          <w:highlight w:val="lightGray"/>
        </w:rPr>
        <w:t>[</w:t>
      </w:r>
      <w:proofErr w:type="gramStart"/>
      <w:r w:rsidRPr="00FB0231">
        <w:rPr>
          <w:rFonts w:ascii="Arial" w:hAnsi="Arial" w:cs="Arial"/>
          <w:i/>
          <w:sz w:val="22"/>
          <w:szCs w:val="22"/>
          <w:highlight w:val="lightGray"/>
        </w:rPr>
        <w:t>à</w:t>
      </w:r>
      <w:proofErr w:type="gramEnd"/>
      <w:r w:rsidRPr="00FB0231">
        <w:rPr>
          <w:rFonts w:ascii="Arial" w:hAnsi="Arial" w:cs="Arial"/>
          <w:i/>
          <w:sz w:val="22"/>
          <w:szCs w:val="22"/>
          <w:highlight w:val="lightGray"/>
        </w:rPr>
        <w:t xml:space="preserve"> adapter par le CEA lors de l’établissement du marché</w:t>
      </w:r>
      <w:r w:rsidRPr="00FB0231">
        <w:rPr>
          <w:rFonts w:ascii="Arial" w:hAnsi="Arial" w:cs="Arial"/>
          <w:sz w:val="22"/>
          <w:szCs w:val="22"/>
          <w:highlight w:val="lightGray"/>
        </w:rPr>
        <w:t>]</w:t>
      </w:r>
    </w:p>
    <w:p w14:paraId="7F07C01F" w14:textId="7BB1717A" w:rsidR="002552A7" w:rsidRDefault="002552A7" w:rsidP="0058136B">
      <w:pPr>
        <w:spacing w:line="240" w:lineRule="atLeast"/>
        <w:jc w:val="both"/>
        <w:rPr>
          <w:rFonts w:ascii="Arial" w:hAnsi="Arial" w:cs="Arial"/>
          <w:sz w:val="22"/>
          <w:szCs w:val="22"/>
        </w:rPr>
      </w:pPr>
    </w:p>
    <w:p w14:paraId="615B4F60" w14:textId="77777777" w:rsidR="004978BA" w:rsidRPr="00016E32" w:rsidRDefault="004978BA" w:rsidP="0058136B">
      <w:pPr>
        <w:spacing w:line="240" w:lineRule="atLeast"/>
        <w:jc w:val="both"/>
        <w:rPr>
          <w:rFonts w:ascii="Arial" w:hAnsi="Arial" w:cs="Arial"/>
          <w:sz w:val="22"/>
          <w:szCs w:val="22"/>
        </w:rPr>
      </w:pPr>
    </w:p>
    <w:p w14:paraId="21A43205" w14:textId="463572B8" w:rsidR="00FC0097" w:rsidRPr="00016E32" w:rsidRDefault="00FC0097" w:rsidP="009230BF">
      <w:pPr>
        <w:pStyle w:val="Titre1"/>
        <w:ind w:hanging="3540"/>
        <w:rPr>
          <w:rFonts w:ascii="Arial" w:hAnsi="Arial" w:cs="Arial"/>
          <w:bCs w:val="0"/>
          <w:sz w:val="22"/>
          <w:szCs w:val="22"/>
        </w:rPr>
      </w:pPr>
      <w:bookmarkStart w:id="15" w:name="_Toc202462612"/>
      <w:bookmarkEnd w:id="11"/>
      <w:bookmarkEnd w:id="12"/>
      <w:bookmarkEnd w:id="13"/>
      <w:bookmarkEnd w:id="14"/>
      <w:r w:rsidRPr="00016E32">
        <w:rPr>
          <w:rFonts w:ascii="Arial" w:hAnsi="Arial" w:cs="Arial"/>
          <w:sz w:val="22"/>
          <w:szCs w:val="22"/>
        </w:rPr>
        <w:t>CORRESPONDANTS</w:t>
      </w:r>
      <w:bookmarkEnd w:id="15"/>
    </w:p>
    <w:p w14:paraId="2F98C0CE" w14:textId="77777777" w:rsidR="0058136B" w:rsidRPr="00016E32" w:rsidRDefault="0058136B" w:rsidP="0058136B">
      <w:pPr>
        <w:pStyle w:val="Titre2"/>
        <w:keepNext w:val="0"/>
        <w:numPr>
          <w:ilvl w:val="0"/>
          <w:numId w:val="0"/>
        </w:numPr>
        <w:tabs>
          <w:tab w:val="clear" w:pos="1134"/>
          <w:tab w:val="clear" w:pos="6946"/>
          <w:tab w:val="left" w:pos="4980"/>
        </w:tabs>
        <w:spacing w:line="240" w:lineRule="exact"/>
        <w:rPr>
          <w:rFonts w:ascii="Arial" w:hAnsi="Arial" w:cs="Arial"/>
          <w:sz w:val="22"/>
          <w:szCs w:val="22"/>
          <w:u w:val="none"/>
        </w:rPr>
      </w:pPr>
    </w:p>
    <w:p w14:paraId="643D3A3A" w14:textId="6DD45D7A" w:rsidR="009E680A" w:rsidRPr="00016E32" w:rsidRDefault="009E680A" w:rsidP="009230BF">
      <w:pPr>
        <w:pStyle w:val="Titre2"/>
        <w:keepNext w:val="0"/>
        <w:tabs>
          <w:tab w:val="clear" w:pos="1134"/>
          <w:tab w:val="clear" w:pos="6946"/>
          <w:tab w:val="left" w:pos="4980"/>
        </w:tabs>
        <w:spacing w:line="240" w:lineRule="exact"/>
        <w:ind w:left="0"/>
        <w:rPr>
          <w:rFonts w:ascii="Arial" w:hAnsi="Arial" w:cs="Arial"/>
          <w:sz w:val="22"/>
          <w:szCs w:val="22"/>
          <w:u w:val="none"/>
        </w:rPr>
      </w:pPr>
      <w:r w:rsidRPr="00016E32">
        <w:rPr>
          <w:rFonts w:ascii="Arial" w:hAnsi="Arial" w:cs="Arial"/>
          <w:sz w:val="22"/>
          <w:szCs w:val="22"/>
          <w:u w:val="none"/>
        </w:rPr>
        <w:t>Correspondant</w:t>
      </w:r>
      <w:r w:rsidR="00CE4EEF" w:rsidRPr="00016E32">
        <w:rPr>
          <w:rFonts w:ascii="Arial" w:hAnsi="Arial" w:cs="Arial"/>
          <w:sz w:val="22"/>
          <w:szCs w:val="22"/>
          <w:u w:val="none"/>
        </w:rPr>
        <w:t>s</w:t>
      </w:r>
      <w:r w:rsidRPr="00016E32">
        <w:rPr>
          <w:rFonts w:ascii="Arial" w:hAnsi="Arial" w:cs="Arial"/>
          <w:sz w:val="22"/>
          <w:szCs w:val="22"/>
          <w:u w:val="none"/>
        </w:rPr>
        <w:t xml:space="preserve"> technique</w:t>
      </w:r>
      <w:r w:rsidR="00CE4EEF" w:rsidRPr="00016E32">
        <w:rPr>
          <w:rFonts w:ascii="Arial" w:hAnsi="Arial" w:cs="Arial"/>
          <w:sz w:val="22"/>
          <w:szCs w:val="22"/>
          <w:u w:val="none"/>
        </w:rPr>
        <w:t>s</w:t>
      </w:r>
      <w:r w:rsidRPr="00016E32">
        <w:rPr>
          <w:rFonts w:ascii="Arial" w:hAnsi="Arial" w:cs="Arial"/>
          <w:sz w:val="22"/>
          <w:szCs w:val="22"/>
          <w:u w:val="none"/>
        </w:rPr>
        <w:t xml:space="preserve"> du CEA</w:t>
      </w:r>
    </w:p>
    <w:p w14:paraId="0A5A7BD6" w14:textId="5866EA7B" w:rsidR="00CE4EEF" w:rsidRPr="00016E32" w:rsidRDefault="00CE4EEF" w:rsidP="00CE4EEF">
      <w:pPr>
        <w:autoSpaceDE w:val="0"/>
        <w:autoSpaceDN w:val="0"/>
        <w:adjustRightInd w:val="0"/>
        <w:jc w:val="both"/>
        <w:rPr>
          <w:rFonts w:ascii="Arial" w:hAnsi="Arial" w:cs="Arial"/>
        </w:rPr>
      </w:pPr>
      <w:r w:rsidRPr="00016E32">
        <w:rPr>
          <w:rFonts w:ascii="Arial" w:hAnsi="Arial" w:cs="Arial"/>
          <w:color w:val="000000"/>
          <w:szCs w:val="22"/>
        </w:rPr>
        <w:t xml:space="preserve">M. Calogero FRANGIAMONE </w:t>
      </w:r>
      <w:r w:rsidR="009A67A9" w:rsidRPr="00016E32">
        <w:rPr>
          <w:rFonts w:ascii="Arial" w:hAnsi="Arial" w:cs="Arial"/>
          <w:color w:val="000000"/>
          <w:szCs w:val="22"/>
        </w:rPr>
        <w:t>-</w:t>
      </w:r>
      <w:r w:rsidRPr="00016E32">
        <w:rPr>
          <w:rFonts w:ascii="Arial" w:hAnsi="Arial" w:cs="Arial"/>
          <w:color w:val="000000"/>
          <w:szCs w:val="22"/>
        </w:rPr>
        <w:t xml:space="preserve"> Service Logistique et Environnement - Tél. : 04.38.78.31.78 – Email : </w:t>
      </w:r>
      <w:hyperlink r:id="rId8" w:history="1">
        <w:r w:rsidRPr="00016E32">
          <w:rPr>
            <w:rStyle w:val="Lienhypertexte"/>
            <w:rFonts w:ascii="Arial" w:hAnsi="Arial" w:cs="Arial"/>
          </w:rPr>
          <w:t>calogero.frangiamone@cea.fr</w:t>
        </w:r>
      </w:hyperlink>
      <w:r w:rsidRPr="00016E32">
        <w:rPr>
          <w:rFonts w:ascii="Arial" w:hAnsi="Arial" w:cs="Arial"/>
        </w:rPr>
        <w:t xml:space="preserve"> </w:t>
      </w:r>
    </w:p>
    <w:p w14:paraId="4C4D6B87" w14:textId="1A5E20C9" w:rsidR="00CE4EEF" w:rsidRPr="00016E32" w:rsidRDefault="00CE4EEF" w:rsidP="00CE4EEF">
      <w:pPr>
        <w:autoSpaceDE w:val="0"/>
        <w:autoSpaceDN w:val="0"/>
        <w:adjustRightInd w:val="0"/>
        <w:jc w:val="both"/>
        <w:rPr>
          <w:rFonts w:ascii="Arial" w:hAnsi="Arial" w:cs="Arial"/>
        </w:rPr>
      </w:pPr>
      <w:r w:rsidRPr="00016E32">
        <w:rPr>
          <w:rFonts w:ascii="Arial" w:hAnsi="Arial" w:cs="Arial"/>
          <w:color w:val="000000"/>
          <w:szCs w:val="22"/>
        </w:rPr>
        <w:lastRenderedPageBreak/>
        <w:t xml:space="preserve">Mme Sandrine FACHIN </w:t>
      </w:r>
      <w:r w:rsidR="009A67A9" w:rsidRPr="00016E32">
        <w:rPr>
          <w:rFonts w:ascii="Arial" w:hAnsi="Arial" w:cs="Arial"/>
          <w:color w:val="000000"/>
          <w:szCs w:val="22"/>
        </w:rPr>
        <w:t>-</w:t>
      </w:r>
      <w:r w:rsidRPr="00016E32">
        <w:rPr>
          <w:rFonts w:ascii="Arial" w:hAnsi="Arial" w:cs="Arial"/>
          <w:color w:val="000000"/>
          <w:szCs w:val="22"/>
        </w:rPr>
        <w:t xml:space="preserve"> Service Logistique et Environnement - Tél. : 04.38.78.48.13 – Email : </w:t>
      </w:r>
      <w:hyperlink r:id="rId9" w:history="1">
        <w:r w:rsidRPr="00016E32">
          <w:rPr>
            <w:rStyle w:val="Lienhypertexte"/>
            <w:rFonts w:ascii="Arial" w:hAnsi="Arial" w:cs="Arial"/>
          </w:rPr>
          <w:t>sandrine.fachin@cea.fr</w:t>
        </w:r>
      </w:hyperlink>
      <w:r w:rsidRPr="00016E32">
        <w:rPr>
          <w:rFonts w:ascii="Arial" w:hAnsi="Arial" w:cs="Arial"/>
        </w:rPr>
        <w:t xml:space="preserve"> </w:t>
      </w:r>
    </w:p>
    <w:p w14:paraId="56B056C9" w14:textId="77777777" w:rsidR="009E680A" w:rsidRPr="00016E32" w:rsidRDefault="009E680A" w:rsidP="0058136B">
      <w:pPr>
        <w:autoSpaceDE w:val="0"/>
        <w:autoSpaceDN w:val="0"/>
        <w:adjustRightInd w:val="0"/>
        <w:jc w:val="both"/>
        <w:rPr>
          <w:rFonts w:ascii="Arial" w:hAnsi="Arial" w:cs="Arial"/>
          <w:color w:val="000000"/>
          <w:sz w:val="22"/>
          <w:szCs w:val="22"/>
        </w:rPr>
      </w:pPr>
    </w:p>
    <w:p w14:paraId="45FE30F0" w14:textId="6DF238B4" w:rsidR="009E680A" w:rsidRPr="00016E32" w:rsidRDefault="009E680A" w:rsidP="009230BF">
      <w:pPr>
        <w:pStyle w:val="Titre2"/>
        <w:keepNext w:val="0"/>
        <w:tabs>
          <w:tab w:val="clear" w:pos="1134"/>
          <w:tab w:val="clear" w:pos="6946"/>
          <w:tab w:val="left" w:pos="4980"/>
        </w:tabs>
        <w:spacing w:line="240" w:lineRule="exact"/>
        <w:ind w:left="0"/>
        <w:rPr>
          <w:rFonts w:ascii="Arial" w:hAnsi="Arial" w:cs="Arial"/>
          <w:sz w:val="22"/>
          <w:szCs w:val="22"/>
          <w:u w:val="none"/>
        </w:rPr>
      </w:pPr>
      <w:r w:rsidRPr="00016E32">
        <w:rPr>
          <w:rFonts w:ascii="Arial" w:hAnsi="Arial" w:cs="Arial"/>
          <w:sz w:val="22"/>
          <w:szCs w:val="22"/>
          <w:u w:val="none"/>
        </w:rPr>
        <w:t>Correspondant</w:t>
      </w:r>
      <w:r w:rsidR="00CE4EEF" w:rsidRPr="00016E32">
        <w:rPr>
          <w:rFonts w:ascii="Arial" w:hAnsi="Arial" w:cs="Arial"/>
          <w:sz w:val="22"/>
          <w:szCs w:val="22"/>
          <w:u w:val="none"/>
        </w:rPr>
        <w:t>es</w:t>
      </w:r>
      <w:r w:rsidRPr="00016E32">
        <w:rPr>
          <w:rFonts w:ascii="Arial" w:hAnsi="Arial" w:cs="Arial"/>
          <w:sz w:val="22"/>
          <w:szCs w:val="22"/>
          <w:u w:val="none"/>
        </w:rPr>
        <w:t xml:space="preserve"> commercial</w:t>
      </w:r>
      <w:r w:rsidR="00CE4EEF" w:rsidRPr="00016E32">
        <w:rPr>
          <w:rFonts w:ascii="Arial" w:hAnsi="Arial" w:cs="Arial"/>
          <w:sz w:val="22"/>
          <w:szCs w:val="22"/>
          <w:u w:val="none"/>
        </w:rPr>
        <w:t>es</w:t>
      </w:r>
      <w:r w:rsidRPr="00016E32">
        <w:rPr>
          <w:rFonts w:ascii="Arial" w:hAnsi="Arial" w:cs="Arial"/>
          <w:sz w:val="22"/>
          <w:szCs w:val="22"/>
          <w:u w:val="none"/>
        </w:rPr>
        <w:t xml:space="preserve"> du CEA</w:t>
      </w:r>
    </w:p>
    <w:p w14:paraId="74A679D6" w14:textId="60B79249" w:rsidR="00CE4EEF" w:rsidRPr="00016E32" w:rsidRDefault="00CE4EEF" w:rsidP="00CE4EEF">
      <w:pPr>
        <w:autoSpaceDE w:val="0"/>
        <w:autoSpaceDN w:val="0"/>
        <w:adjustRightInd w:val="0"/>
        <w:jc w:val="both"/>
        <w:rPr>
          <w:rStyle w:val="Lienhypertexte"/>
          <w:rFonts w:ascii="Arial" w:hAnsi="Arial" w:cs="Arial"/>
          <w:szCs w:val="22"/>
        </w:rPr>
      </w:pPr>
      <w:r w:rsidRPr="00016E32">
        <w:rPr>
          <w:rFonts w:ascii="Arial" w:hAnsi="Arial" w:cs="Arial"/>
          <w:color w:val="000000"/>
          <w:szCs w:val="22"/>
        </w:rPr>
        <w:t xml:space="preserve">Mme Florence LARUE </w:t>
      </w:r>
      <w:r w:rsidR="009A67A9" w:rsidRPr="00016E32">
        <w:rPr>
          <w:rFonts w:ascii="Arial" w:hAnsi="Arial" w:cs="Arial"/>
          <w:color w:val="000000"/>
          <w:szCs w:val="22"/>
        </w:rPr>
        <w:t>-</w:t>
      </w:r>
      <w:r w:rsidRPr="00016E32">
        <w:rPr>
          <w:rFonts w:ascii="Arial" w:hAnsi="Arial" w:cs="Arial"/>
          <w:color w:val="000000"/>
          <w:szCs w:val="22"/>
        </w:rPr>
        <w:t xml:space="preserve"> Service des Marchés et Achats - Tél. : 04.38.78.33.06 - Email : </w:t>
      </w:r>
      <w:hyperlink r:id="rId10" w:history="1">
        <w:r w:rsidRPr="00016E32">
          <w:rPr>
            <w:rStyle w:val="Lienhypertexte"/>
            <w:rFonts w:ascii="Arial" w:hAnsi="Arial" w:cs="Arial"/>
            <w:szCs w:val="22"/>
          </w:rPr>
          <w:t>florence.larue@cea.fr</w:t>
        </w:r>
      </w:hyperlink>
    </w:p>
    <w:p w14:paraId="319D0034" w14:textId="62F0EC96" w:rsidR="00CE4EEF" w:rsidRPr="00016E32" w:rsidRDefault="00B37340" w:rsidP="00CE4EEF">
      <w:pPr>
        <w:autoSpaceDE w:val="0"/>
        <w:autoSpaceDN w:val="0"/>
        <w:adjustRightInd w:val="0"/>
        <w:jc w:val="both"/>
        <w:rPr>
          <w:rFonts w:ascii="Arial" w:hAnsi="Arial" w:cs="Arial"/>
          <w:color w:val="000000"/>
          <w:szCs w:val="22"/>
        </w:rPr>
      </w:pPr>
      <w:r>
        <w:rPr>
          <w:rFonts w:ascii="Arial" w:hAnsi="Arial" w:cs="Arial"/>
          <w:color w:val="000000"/>
        </w:rPr>
        <w:t xml:space="preserve">Mme </w:t>
      </w:r>
      <w:r w:rsidR="00CE4EEF" w:rsidRPr="00016E32">
        <w:rPr>
          <w:rFonts w:ascii="Arial" w:hAnsi="Arial" w:cs="Arial"/>
          <w:color w:val="000000"/>
        </w:rPr>
        <w:t xml:space="preserve">Isabelle BOREL </w:t>
      </w:r>
      <w:r w:rsidR="00CE4EEF" w:rsidRPr="00016E32">
        <w:rPr>
          <w:rFonts w:ascii="Arial" w:hAnsi="Arial" w:cs="Arial"/>
          <w:color w:val="000000"/>
          <w:szCs w:val="22"/>
        </w:rPr>
        <w:t xml:space="preserve">- Service des Marchés et Achats - Tél. : 04.38.78.13.36 - E-mail : </w:t>
      </w:r>
      <w:hyperlink r:id="rId11" w:history="1">
        <w:r w:rsidR="00CE4EEF" w:rsidRPr="00016E32">
          <w:rPr>
            <w:rStyle w:val="Lienhypertexte"/>
            <w:rFonts w:ascii="Arial" w:hAnsi="Arial" w:cs="Arial"/>
            <w:szCs w:val="22"/>
          </w:rPr>
          <w:t>isabelle.borel@cea.fr</w:t>
        </w:r>
      </w:hyperlink>
      <w:r w:rsidR="00CE4EEF" w:rsidRPr="00016E32">
        <w:rPr>
          <w:rFonts w:ascii="Arial" w:hAnsi="Arial" w:cs="Arial"/>
          <w:color w:val="000000"/>
          <w:szCs w:val="22"/>
        </w:rPr>
        <w:t xml:space="preserve"> </w:t>
      </w:r>
    </w:p>
    <w:p w14:paraId="2B575E3F" w14:textId="77777777" w:rsidR="00817386" w:rsidRPr="00016E32" w:rsidRDefault="00817386" w:rsidP="0058136B">
      <w:pPr>
        <w:autoSpaceDE w:val="0"/>
        <w:autoSpaceDN w:val="0"/>
        <w:adjustRightInd w:val="0"/>
        <w:jc w:val="both"/>
        <w:rPr>
          <w:rFonts w:ascii="Arial" w:hAnsi="Arial" w:cs="Arial"/>
          <w:color w:val="000000"/>
          <w:sz w:val="22"/>
          <w:szCs w:val="22"/>
        </w:rPr>
      </w:pPr>
    </w:p>
    <w:p w14:paraId="122970E3" w14:textId="4C702152" w:rsidR="0058136B" w:rsidRPr="00016E32" w:rsidRDefault="00817386" w:rsidP="009230BF">
      <w:pPr>
        <w:pStyle w:val="Titre2"/>
        <w:keepNext w:val="0"/>
        <w:tabs>
          <w:tab w:val="clear" w:pos="1134"/>
          <w:tab w:val="clear" w:pos="6946"/>
          <w:tab w:val="left" w:pos="4980"/>
        </w:tabs>
        <w:spacing w:line="240" w:lineRule="exact"/>
        <w:ind w:left="0"/>
        <w:rPr>
          <w:rFonts w:ascii="Arial" w:hAnsi="Arial" w:cs="Arial"/>
          <w:bCs/>
          <w:sz w:val="22"/>
          <w:szCs w:val="22"/>
        </w:rPr>
      </w:pPr>
      <w:r w:rsidRPr="00016E32">
        <w:rPr>
          <w:rFonts w:ascii="Arial" w:hAnsi="Arial" w:cs="Arial"/>
          <w:sz w:val="22"/>
          <w:szCs w:val="22"/>
          <w:u w:val="none"/>
        </w:rPr>
        <w:t>Comptabilité</w:t>
      </w:r>
      <w:r w:rsidR="0058136B" w:rsidRPr="00016E32">
        <w:rPr>
          <w:rFonts w:ascii="Arial" w:hAnsi="Arial" w:cs="Arial"/>
          <w:sz w:val="22"/>
          <w:szCs w:val="22"/>
          <w:u w:val="none"/>
        </w:rPr>
        <w:t xml:space="preserve"> fournisseur</w:t>
      </w:r>
      <w:r w:rsidRPr="00016E32">
        <w:rPr>
          <w:rFonts w:ascii="Arial" w:hAnsi="Arial" w:cs="Arial"/>
          <w:bCs/>
          <w:i/>
          <w:iCs/>
          <w:sz w:val="22"/>
          <w:szCs w:val="22"/>
          <w:u w:val="none"/>
        </w:rPr>
        <w:tab/>
      </w:r>
      <w:r w:rsidRPr="00016E32">
        <w:rPr>
          <w:rFonts w:ascii="Arial" w:hAnsi="Arial" w:cs="Arial"/>
          <w:bCs/>
          <w:i/>
          <w:iCs/>
          <w:sz w:val="22"/>
          <w:szCs w:val="22"/>
          <w:u w:val="none"/>
        </w:rPr>
        <w:tab/>
      </w:r>
    </w:p>
    <w:p w14:paraId="11462667" w14:textId="510C05AC" w:rsidR="002D1D6E" w:rsidRPr="00016E32" w:rsidRDefault="002D1D6E" w:rsidP="002D1D6E">
      <w:pPr>
        <w:autoSpaceDE w:val="0"/>
        <w:autoSpaceDN w:val="0"/>
        <w:adjustRightInd w:val="0"/>
        <w:jc w:val="both"/>
        <w:rPr>
          <w:rFonts w:ascii="Arial" w:hAnsi="Arial" w:cs="Arial"/>
          <w:bCs/>
          <w:sz w:val="22"/>
          <w:szCs w:val="22"/>
        </w:rPr>
      </w:pPr>
      <w:r w:rsidRPr="00016E32">
        <w:rPr>
          <w:rFonts w:ascii="Arial" w:hAnsi="Arial" w:cs="Arial"/>
          <w:bCs/>
          <w:sz w:val="22"/>
          <w:szCs w:val="22"/>
        </w:rPr>
        <w:t>Comptabilité fournisseur :</w:t>
      </w:r>
      <w:r w:rsidR="009A67A9" w:rsidRPr="00016E32">
        <w:rPr>
          <w:rFonts w:ascii="Arial" w:hAnsi="Arial" w:cs="Arial"/>
          <w:bCs/>
          <w:sz w:val="22"/>
          <w:szCs w:val="22"/>
        </w:rPr>
        <w:t xml:space="preserve"> </w:t>
      </w:r>
      <w:r w:rsidRPr="00016E32">
        <w:rPr>
          <w:rFonts w:ascii="Arial" w:hAnsi="Arial" w:cs="Arial"/>
          <w:bCs/>
          <w:sz w:val="22"/>
          <w:szCs w:val="22"/>
        </w:rPr>
        <w:t>Tél : 01 69 08 47 50</w:t>
      </w:r>
      <w:r w:rsidR="009A67A9" w:rsidRPr="00016E32">
        <w:rPr>
          <w:rFonts w:ascii="Arial" w:hAnsi="Arial" w:cs="Arial"/>
          <w:bCs/>
          <w:sz w:val="22"/>
          <w:szCs w:val="22"/>
        </w:rPr>
        <w:t xml:space="preserve"> - </w:t>
      </w:r>
      <w:r w:rsidRPr="00016E32">
        <w:rPr>
          <w:rFonts w:ascii="Arial" w:hAnsi="Arial" w:cs="Arial"/>
          <w:bCs/>
          <w:sz w:val="22"/>
          <w:szCs w:val="22"/>
        </w:rPr>
        <w:t xml:space="preserve">Email : </w:t>
      </w:r>
      <w:hyperlink r:id="rId12" w:history="1">
        <w:r w:rsidR="00397B1C" w:rsidRPr="00016E32">
          <w:rPr>
            <w:rStyle w:val="Lienhypertexte"/>
            <w:rFonts w:ascii="Arial" w:hAnsi="Arial" w:cs="Arial"/>
            <w:bCs/>
            <w:iCs/>
            <w:sz w:val="22"/>
            <w:szCs w:val="22"/>
          </w:rPr>
          <w:t>S3C-Fournisseur_GRE@cea.fr</w:t>
        </w:r>
      </w:hyperlink>
    </w:p>
    <w:p w14:paraId="27F7A912" w14:textId="3F09054B" w:rsidR="009E680A" w:rsidRPr="00016E32" w:rsidRDefault="009F1900" w:rsidP="002D1D6E">
      <w:pPr>
        <w:autoSpaceDE w:val="0"/>
        <w:autoSpaceDN w:val="0"/>
        <w:adjustRightInd w:val="0"/>
        <w:jc w:val="both"/>
        <w:rPr>
          <w:rFonts w:ascii="Arial" w:hAnsi="Arial" w:cs="Arial"/>
          <w:bCs/>
          <w:sz w:val="22"/>
          <w:szCs w:val="22"/>
        </w:rPr>
      </w:pPr>
      <w:hyperlink r:id="rId13" w:history="1">
        <w:r w:rsidR="002D1D6E" w:rsidRPr="00016E32">
          <w:rPr>
            <w:rStyle w:val="Lienhypertexte"/>
            <w:rFonts w:ascii="Arial" w:hAnsi="Arial" w:cs="Arial"/>
            <w:bCs/>
            <w:sz w:val="22"/>
            <w:szCs w:val="22"/>
          </w:rPr>
          <w:t>RELANCES@cea.fr</w:t>
        </w:r>
      </w:hyperlink>
    </w:p>
    <w:p w14:paraId="174C03C8" w14:textId="77777777" w:rsidR="002D1D6E" w:rsidRPr="00016E32" w:rsidRDefault="002D1D6E" w:rsidP="002D1D6E">
      <w:pPr>
        <w:autoSpaceDE w:val="0"/>
        <w:autoSpaceDN w:val="0"/>
        <w:adjustRightInd w:val="0"/>
        <w:jc w:val="both"/>
        <w:rPr>
          <w:rFonts w:ascii="Arial" w:hAnsi="Arial" w:cs="Arial"/>
          <w:color w:val="000000"/>
          <w:sz w:val="22"/>
          <w:szCs w:val="22"/>
        </w:rPr>
      </w:pPr>
    </w:p>
    <w:p w14:paraId="631DD79A" w14:textId="59CF4173" w:rsidR="009E680A" w:rsidRPr="00016E32" w:rsidRDefault="009E680A" w:rsidP="009230BF">
      <w:pPr>
        <w:pStyle w:val="Titre2"/>
        <w:keepNext w:val="0"/>
        <w:tabs>
          <w:tab w:val="clear" w:pos="1134"/>
          <w:tab w:val="clear" w:pos="6946"/>
          <w:tab w:val="left" w:pos="4980"/>
        </w:tabs>
        <w:spacing w:line="240" w:lineRule="exact"/>
        <w:ind w:left="0"/>
        <w:rPr>
          <w:rFonts w:ascii="Arial" w:hAnsi="Arial" w:cs="Arial"/>
          <w:sz w:val="22"/>
          <w:szCs w:val="22"/>
          <w:u w:val="none"/>
        </w:rPr>
      </w:pPr>
      <w:r w:rsidRPr="00016E32">
        <w:rPr>
          <w:rFonts w:ascii="Arial" w:hAnsi="Arial" w:cs="Arial"/>
          <w:sz w:val="22"/>
          <w:szCs w:val="22"/>
          <w:u w:val="none"/>
        </w:rPr>
        <w:t>Correspondant</w:t>
      </w:r>
      <w:r w:rsidR="00BA5B22" w:rsidRPr="00016E32">
        <w:rPr>
          <w:rFonts w:ascii="Arial" w:hAnsi="Arial" w:cs="Arial"/>
          <w:sz w:val="22"/>
          <w:szCs w:val="22"/>
          <w:u w:val="none"/>
        </w:rPr>
        <w:t>s</w:t>
      </w:r>
      <w:r w:rsidRPr="00016E32">
        <w:rPr>
          <w:rFonts w:ascii="Arial" w:hAnsi="Arial" w:cs="Arial"/>
          <w:sz w:val="22"/>
          <w:szCs w:val="22"/>
          <w:u w:val="none"/>
        </w:rPr>
        <w:t xml:space="preserve"> du Titulaire</w:t>
      </w:r>
    </w:p>
    <w:p w14:paraId="3F149CAE" w14:textId="77777777" w:rsidR="00F637B2" w:rsidRPr="00BA5B22" w:rsidRDefault="00F637B2" w:rsidP="00F637B2">
      <w:pPr>
        <w:autoSpaceDE w:val="0"/>
        <w:autoSpaceDN w:val="0"/>
        <w:adjustRightInd w:val="0"/>
        <w:jc w:val="both"/>
        <w:rPr>
          <w:rFonts w:ascii="Arial" w:hAnsi="Arial" w:cs="Arial"/>
          <w:color w:val="000000"/>
          <w:sz w:val="22"/>
          <w:szCs w:val="22"/>
        </w:rPr>
      </w:pPr>
      <w:r w:rsidRPr="00BA5B22">
        <w:rPr>
          <w:rFonts w:ascii="Arial" w:hAnsi="Arial" w:cs="Arial"/>
          <w:color w:val="000000"/>
          <w:sz w:val="22"/>
          <w:szCs w:val="22"/>
        </w:rPr>
        <w:t xml:space="preserve">Correspondant technique : </w:t>
      </w:r>
    </w:p>
    <w:p w14:paraId="14CB85A6" w14:textId="77777777" w:rsidR="00F637B2" w:rsidRDefault="00F637B2" w:rsidP="00F637B2">
      <w:pPr>
        <w:autoSpaceDE w:val="0"/>
        <w:autoSpaceDN w:val="0"/>
        <w:adjustRightInd w:val="0"/>
        <w:jc w:val="both"/>
        <w:rPr>
          <w:rFonts w:ascii="Arial" w:hAnsi="Arial" w:cs="Arial"/>
          <w:color w:val="000000"/>
          <w:sz w:val="22"/>
          <w:szCs w:val="22"/>
        </w:rPr>
      </w:pPr>
      <w:r>
        <w:rPr>
          <w:rFonts w:ascii="Arial" w:hAnsi="Arial" w:cs="Arial"/>
          <w:color w:val="000000"/>
          <w:sz w:val="22"/>
          <w:szCs w:val="22"/>
        </w:rPr>
        <w:t>M/Mme _______________________ - Tél : __________________________- Email : ___________________________</w:t>
      </w:r>
    </w:p>
    <w:p w14:paraId="5ED2DAE3" w14:textId="77777777" w:rsidR="00F637B2" w:rsidRDefault="00F637B2" w:rsidP="00F637B2">
      <w:pPr>
        <w:autoSpaceDE w:val="0"/>
        <w:autoSpaceDN w:val="0"/>
        <w:adjustRightInd w:val="0"/>
        <w:jc w:val="both"/>
        <w:rPr>
          <w:rFonts w:ascii="Arial" w:hAnsi="Arial" w:cs="Arial"/>
          <w:color w:val="000000"/>
          <w:sz w:val="22"/>
          <w:szCs w:val="22"/>
        </w:rPr>
      </w:pPr>
    </w:p>
    <w:p w14:paraId="5A242F66" w14:textId="77777777" w:rsidR="00F637B2" w:rsidRPr="00BA5B22" w:rsidRDefault="00F637B2" w:rsidP="00F637B2">
      <w:pPr>
        <w:autoSpaceDE w:val="0"/>
        <w:autoSpaceDN w:val="0"/>
        <w:adjustRightInd w:val="0"/>
        <w:jc w:val="both"/>
        <w:rPr>
          <w:rFonts w:ascii="Arial" w:hAnsi="Arial" w:cs="Arial"/>
          <w:color w:val="000000"/>
          <w:sz w:val="22"/>
          <w:szCs w:val="22"/>
        </w:rPr>
      </w:pPr>
      <w:r w:rsidRPr="00BA5B22">
        <w:rPr>
          <w:rFonts w:ascii="Arial" w:hAnsi="Arial" w:cs="Arial"/>
          <w:color w:val="000000"/>
          <w:sz w:val="22"/>
          <w:szCs w:val="22"/>
        </w:rPr>
        <w:t xml:space="preserve">Correspondant </w:t>
      </w:r>
      <w:r>
        <w:rPr>
          <w:rFonts w:ascii="Arial" w:hAnsi="Arial" w:cs="Arial"/>
          <w:color w:val="000000"/>
          <w:sz w:val="22"/>
          <w:szCs w:val="22"/>
        </w:rPr>
        <w:t xml:space="preserve">commercial </w:t>
      </w:r>
      <w:r w:rsidRPr="00BA5B22">
        <w:rPr>
          <w:rFonts w:ascii="Arial" w:hAnsi="Arial" w:cs="Arial"/>
          <w:color w:val="000000"/>
          <w:sz w:val="22"/>
          <w:szCs w:val="22"/>
        </w:rPr>
        <w:t xml:space="preserve">: </w:t>
      </w:r>
    </w:p>
    <w:p w14:paraId="393B3C57" w14:textId="77777777" w:rsidR="00F637B2" w:rsidRDefault="00F637B2" w:rsidP="00F637B2">
      <w:pPr>
        <w:autoSpaceDE w:val="0"/>
        <w:autoSpaceDN w:val="0"/>
        <w:adjustRightInd w:val="0"/>
        <w:jc w:val="both"/>
        <w:rPr>
          <w:rFonts w:ascii="Arial" w:hAnsi="Arial" w:cs="Arial"/>
          <w:color w:val="000000"/>
          <w:sz w:val="22"/>
          <w:szCs w:val="22"/>
        </w:rPr>
      </w:pPr>
      <w:r>
        <w:rPr>
          <w:rFonts w:ascii="Arial" w:hAnsi="Arial" w:cs="Arial"/>
          <w:color w:val="000000"/>
          <w:sz w:val="22"/>
          <w:szCs w:val="22"/>
        </w:rPr>
        <w:t>M/Mme _______________________ - Tél : __________________________- Email :  _____________________________</w:t>
      </w:r>
    </w:p>
    <w:p w14:paraId="308698BE" w14:textId="77777777" w:rsidR="00F637B2" w:rsidRPr="0058136B" w:rsidRDefault="00F637B2" w:rsidP="00F637B2">
      <w:pPr>
        <w:autoSpaceDE w:val="0"/>
        <w:autoSpaceDN w:val="0"/>
        <w:adjustRightInd w:val="0"/>
        <w:jc w:val="both"/>
        <w:rPr>
          <w:rFonts w:ascii="Arial" w:hAnsi="Arial" w:cs="Arial"/>
          <w:sz w:val="22"/>
          <w:szCs w:val="22"/>
        </w:rPr>
      </w:pPr>
    </w:p>
    <w:p w14:paraId="369E8146" w14:textId="77777777" w:rsidR="00F637B2" w:rsidRDefault="00F637B2" w:rsidP="00F637B2">
      <w:pPr>
        <w:tabs>
          <w:tab w:val="left" w:pos="1590"/>
        </w:tabs>
        <w:jc w:val="center"/>
        <w:rPr>
          <w:rFonts w:ascii="Arial" w:hAnsi="Arial" w:cs="Arial"/>
          <w:b/>
          <w:i/>
          <w:sz w:val="22"/>
          <w:szCs w:val="22"/>
        </w:rPr>
      </w:pPr>
      <w:r w:rsidRPr="00875C9C">
        <w:rPr>
          <w:rFonts w:ascii="Arial" w:hAnsi="Arial" w:cs="Arial"/>
          <w:b/>
          <w:i/>
          <w:sz w:val="22"/>
          <w:szCs w:val="22"/>
          <w:highlight w:val="green"/>
        </w:rPr>
        <w:t>(</w:t>
      </w:r>
      <w:proofErr w:type="gramStart"/>
      <w:r w:rsidRPr="00875C9C">
        <w:rPr>
          <w:rFonts w:ascii="Arial" w:hAnsi="Arial" w:cs="Arial"/>
          <w:b/>
          <w:i/>
          <w:sz w:val="22"/>
          <w:szCs w:val="22"/>
          <w:highlight w:val="green"/>
        </w:rPr>
        <w:t>à</w:t>
      </w:r>
      <w:proofErr w:type="gramEnd"/>
      <w:r w:rsidRPr="00875C9C">
        <w:rPr>
          <w:rFonts w:ascii="Arial" w:hAnsi="Arial" w:cs="Arial"/>
          <w:b/>
          <w:i/>
          <w:sz w:val="22"/>
          <w:szCs w:val="22"/>
          <w:highlight w:val="green"/>
        </w:rPr>
        <w:t xml:space="preserve"> compléter par le soumissionnaire lors de la remise de son offre)</w:t>
      </w:r>
    </w:p>
    <w:p w14:paraId="1D3310DD" w14:textId="77777777" w:rsidR="003F3924" w:rsidRPr="00016E32" w:rsidRDefault="003F3924" w:rsidP="0058136B">
      <w:pPr>
        <w:autoSpaceDE w:val="0"/>
        <w:autoSpaceDN w:val="0"/>
        <w:adjustRightInd w:val="0"/>
        <w:jc w:val="both"/>
        <w:rPr>
          <w:rFonts w:ascii="Arial" w:hAnsi="Arial" w:cs="Arial"/>
          <w:color w:val="000000"/>
          <w:sz w:val="22"/>
          <w:szCs w:val="22"/>
        </w:rPr>
      </w:pPr>
    </w:p>
    <w:p w14:paraId="04DBBFFE" w14:textId="0A53E844" w:rsidR="009F0DAA" w:rsidRPr="00016E32" w:rsidRDefault="003F3924" w:rsidP="000151BD">
      <w:pPr>
        <w:autoSpaceDE w:val="0"/>
        <w:autoSpaceDN w:val="0"/>
        <w:adjustRightInd w:val="0"/>
        <w:jc w:val="both"/>
        <w:rPr>
          <w:rFonts w:ascii="Arial" w:hAnsi="Arial" w:cs="Arial"/>
          <w:color w:val="000000"/>
          <w:sz w:val="22"/>
          <w:szCs w:val="22"/>
        </w:rPr>
      </w:pPr>
      <w:r w:rsidRPr="00016E32">
        <w:rPr>
          <w:rFonts w:ascii="Arial" w:hAnsi="Arial" w:cs="Arial"/>
          <w:sz w:val="22"/>
          <w:szCs w:val="22"/>
        </w:rPr>
        <w:t xml:space="preserve">3.5 </w:t>
      </w:r>
      <w:r w:rsidR="000E370A" w:rsidRPr="00016E32">
        <w:rPr>
          <w:rFonts w:ascii="Arial" w:hAnsi="Arial" w:cs="Arial"/>
          <w:sz w:val="22"/>
          <w:szCs w:val="22"/>
        </w:rPr>
        <w:t>-</w:t>
      </w:r>
      <w:r w:rsidR="000151BD" w:rsidRPr="00016E32">
        <w:rPr>
          <w:rFonts w:ascii="Arial" w:hAnsi="Arial" w:cs="Arial"/>
          <w:sz w:val="22"/>
          <w:szCs w:val="22"/>
        </w:rPr>
        <w:t xml:space="preserve"> </w:t>
      </w:r>
      <w:r w:rsidR="009F0DAA" w:rsidRPr="00016E32">
        <w:rPr>
          <w:rFonts w:ascii="Arial" w:hAnsi="Arial" w:cs="Arial"/>
          <w:color w:val="000000"/>
          <w:sz w:val="22"/>
          <w:szCs w:val="22"/>
        </w:rPr>
        <w:t>Le Titulaire désigne un responsable qui est le seul interlocuteur du CEA pour la réalisation des Prestations.</w:t>
      </w:r>
    </w:p>
    <w:p w14:paraId="7D613595" w14:textId="77777777" w:rsidR="009F0DAA" w:rsidRPr="00016E32" w:rsidRDefault="009F0DAA" w:rsidP="0058136B">
      <w:pPr>
        <w:autoSpaceDE w:val="0"/>
        <w:autoSpaceDN w:val="0"/>
        <w:adjustRightInd w:val="0"/>
        <w:jc w:val="both"/>
        <w:rPr>
          <w:rFonts w:ascii="Arial" w:hAnsi="Arial" w:cs="Arial"/>
          <w:color w:val="000000"/>
          <w:sz w:val="22"/>
          <w:szCs w:val="22"/>
        </w:rPr>
      </w:pPr>
      <w:r w:rsidRPr="00016E32">
        <w:rPr>
          <w:rFonts w:ascii="Arial" w:hAnsi="Arial" w:cs="Arial"/>
          <w:color w:val="000000"/>
          <w:sz w:val="22"/>
          <w:szCs w:val="22"/>
        </w:rPr>
        <w:t>Ce responsable a pour rôle :</w:t>
      </w:r>
    </w:p>
    <w:p w14:paraId="15518BD1" w14:textId="246F2953" w:rsidR="009F0DAA" w:rsidRPr="00016E32" w:rsidRDefault="009F0DAA" w:rsidP="00A40561">
      <w:pPr>
        <w:pStyle w:val="Paragraphedeliste"/>
        <w:numPr>
          <w:ilvl w:val="0"/>
          <w:numId w:val="9"/>
        </w:numPr>
        <w:autoSpaceDE w:val="0"/>
        <w:autoSpaceDN w:val="0"/>
        <w:adjustRightInd w:val="0"/>
        <w:rPr>
          <w:rFonts w:cs="Arial"/>
          <w:color w:val="000000"/>
          <w:sz w:val="22"/>
          <w:szCs w:val="22"/>
        </w:rPr>
      </w:pPr>
      <w:proofErr w:type="gramStart"/>
      <w:r w:rsidRPr="00016E32">
        <w:rPr>
          <w:rFonts w:cs="Arial"/>
          <w:color w:val="000000"/>
          <w:sz w:val="22"/>
          <w:szCs w:val="22"/>
        </w:rPr>
        <w:t>d’encadrer</w:t>
      </w:r>
      <w:proofErr w:type="gramEnd"/>
      <w:r w:rsidRPr="00016E32">
        <w:rPr>
          <w:rFonts w:cs="Arial"/>
          <w:color w:val="000000"/>
          <w:sz w:val="22"/>
          <w:szCs w:val="22"/>
        </w:rPr>
        <w:t xml:space="preserve"> le personnel du Titulaire et de définir les tâches qu’il doit accomplir,</w:t>
      </w:r>
    </w:p>
    <w:p w14:paraId="746D9FF9" w14:textId="5747CF16" w:rsidR="009F0DAA" w:rsidRPr="00016E32" w:rsidRDefault="009F0DAA" w:rsidP="00A40561">
      <w:pPr>
        <w:pStyle w:val="Paragraphedeliste"/>
        <w:numPr>
          <w:ilvl w:val="0"/>
          <w:numId w:val="9"/>
        </w:numPr>
        <w:autoSpaceDE w:val="0"/>
        <w:autoSpaceDN w:val="0"/>
        <w:adjustRightInd w:val="0"/>
        <w:rPr>
          <w:rFonts w:cs="Arial"/>
          <w:color w:val="000000"/>
          <w:sz w:val="22"/>
          <w:szCs w:val="22"/>
        </w:rPr>
      </w:pPr>
      <w:proofErr w:type="gramStart"/>
      <w:r w:rsidRPr="00016E32">
        <w:rPr>
          <w:rFonts w:cs="Arial"/>
          <w:color w:val="000000"/>
          <w:sz w:val="22"/>
          <w:szCs w:val="22"/>
        </w:rPr>
        <w:t>de</w:t>
      </w:r>
      <w:proofErr w:type="gramEnd"/>
      <w:r w:rsidRPr="00016E32">
        <w:rPr>
          <w:rFonts w:cs="Arial"/>
          <w:color w:val="000000"/>
          <w:sz w:val="22"/>
          <w:szCs w:val="22"/>
        </w:rPr>
        <w:t xml:space="preserve"> faire respecter les consignes de sécurité,</w:t>
      </w:r>
    </w:p>
    <w:p w14:paraId="2C9F0580" w14:textId="17C3654F" w:rsidR="009F0DAA" w:rsidRPr="00016E32" w:rsidRDefault="009F0DAA" w:rsidP="00A40561">
      <w:pPr>
        <w:pStyle w:val="Paragraphedeliste"/>
        <w:numPr>
          <w:ilvl w:val="0"/>
          <w:numId w:val="9"/>
        </w:numPr>
        <w:autoSpaceDE w:val="0"/>
        <w:autoSpaceDN w:val="0"/>
        <w:adjustRightInd w:val="0"/>
        <w:rPr>
          <w:rFonts w:cs="Arial"/>
          <w:color w:val="000000"/>
          <w:sz w:val="22"/>
          <w:szCs w:val="22"/>
        </w:rPr>
      </w:pPr>
      <w:proofErr w:type="gramStart"/>
      <w:r w:rsidRPr="00016E32">
        <w:rPr>
          <w:rFonts w:cs="Arial"/>
          <w:color w:val="000000"/>
          <w:sz w:val="22"/>
          <w:szCs w:val="22"/>
        </w:rPr>
        <w:t>d’assurer</w:t>
      </w:r>
      <w:proofErr w:type="gramEnd"/>
      <w:r w:rsidRPr="00016E32">
        <w:rPr>
          <w:rFonts w:cs="Arial"/>
          <w:color w:val="000000"/>
          <w:sz w:val="22"/>
          <w:szCs w:val="22"/>
        </w:rPr>
        <w:t xml:space="preserve"> les relations avec le CEA,</w:t>
      </w:r>
    </w:p>
    <w:p w14:paraId="6BA2C4A8" w14:textId="54839577" w:rsidR="009F0DAA" w:rsidRPr="00016E32" w:rsidRDefault="009F0DAA" w:rsidP="00A40561">
      <w:pPr>
        <w:pStyle w:val="Paragraphedeliste"/>
        <w:numPr>
          <w:ilvl w:val="0"/>
          <w:numId w:val="9"/>
        </w:numPr>
        <w:autoSpaceDE w:val="0"/>
        <w:autoSpaceDN w:val="0"/>
        <w:adjustRightInd w:val="0"/>
        <w:rPr>
          <w:rFonts w:cs="Arial"/>
          <w:color w:val="000000"/>
          <w:sz w:val="22"/>
          <w:szCs w:val="22"/>
        </w:rPr>
      </w:pPr>
      <w:proofErr w:type="gramStart"/>
      <w:r w:rsidRPr="00016E32">
        <w:rPr>
          <w:rFonts w:cs="Arial"/>
          <w:color w:val="000000"/>
          <w:sz w:val="22"/>
          <w:szCs w:val="22"/>
        </w:rPr>
        <w:t>de</w:t>
      </w:r>
      <w:proofErr w:type="gramEnd"/>
      <w:r w:rsidRPr="00016E32">
        <w:rPr>
          <w:rFonts w:cs="Arial"/>
          <w:color w:val="000000"/>
          <w:sz w:val="22"/>
          <w:szCs w:val="22"/>
        </w:rPr>
        <w:t xml:space="preserve"> former le personnel au poste de travail. La traçabilité de cette formation est établie et tenue à la disposition du CEA,</w:t>
      </w:r>
    </w:p>
    <w:p w14:paraId="5E5F53F8" w14:textId="446FB62F" w:rsidR="009F0DAA" w:rsidRPr="00016E32" w:rsidRDefault="009F0DAA" w:rsidP="00A40561">
      <w:pPr>
        <w:pStyle w:val="Paragraphedeliste"/>
        <w:numPr>
          <w:ilvl w:val="0"/>
          <w:numId w:val="9"/>
        </w:numPr>
        <w:autoSpaceDE w:val="0"/>
        <w:autoSpaceDN w:val="0"/>
        <w:adjustRightInd w:val="0"/>
        <w:rPr>
          <w:rFonts w:cs="Arial"/>
          <w:color w:val="000000"/>
          <w:sz w:val="22"/>
          <w:szCs w:val="22"/>
        </w:rPr>
      </w:pPr>
      <w:proofErr w:type="gramStart"/>
      <w:r w:rsidRPr="00016E32">
        <w:rPr>
          <w:rFonts w:cs="Arial"/>
          <w:color w:val="000000"/>
          <w:sz w:val="22"/>
          <w:szCs w:val="22"/>
        </w:rPr>
        <w:t>d'appliquer</w:t>
      </w:r>
      <w:proofErr w:type="gramEnd"/>
      <w:r w:rsidRPr="00016E32">
        <w:rPr>
          <w:rFonts w:cs="Arial"/>
          <w:color w:val="000000"/>
          <w:sz w:val="22"/>
          <w:szCs w:val="22"/>
        </w:rPr>
        <w:t xml:space="preserve"> la législation spécifique aux installations confiées au Titulaire.</w:t>
      </w:r>
    </w:p>
    <w:p w14:paraId="0A254383" w14:textId="2A055A13" w:rsidR="009F0DAA" w:rsidRPr="00016E32" w:rsidRDefault="009F0DAA" w:rsidP="0058136B">
      <w:pPr>
        <w:autoSpaceDE w:val="0"/>
        <w:autoSpaceDN w:val="0"/>
        <w:adjustRightInd w:val="0"/>
        <w:jc w:val="both"/>
        <w:rPr>
          <w:rFonts w:ascii="Arial" w:hAnsi="Arial" w:cs="Arial"/>
          <w:color w:val="000000"/>
          <w:sz w:val="22"/>
          <w:szCs w:val="22"/>
        </w:rPr>
      </w:pPr>
    </w:p>
    <w:p w14:paraId="0BDF6443" w14:textId="77777777" w:rsidR="00F637B2" w:rsidRDefault="00F637B2" w:rsidP="00F637B2">
      <w:pPr>
        <w:autoSpaceDE w:val="0"/>
        <w:autoSpaceDN w:val="0"/>
        <w:adjustRightInd w:val="0"/>
        <w:jc w:val="both"/>
        <w:rPr>
          <w:rFonts w:ascii="Arial" w:hAnsi="Arial" w:cs="Arial"/>
          <w:color w:val="000000"/>
          <w:sz w:val="22"/>
          <w:szCs w:val="22"/>
        </w:rPr>
      </w:pPr>
      <w:r>
        <w:rPr>
          <w:rFonts w:ascii="Arial" w:hAnsi="Arial" w:cs="Arial"/>
          <w:color w:val="000000"/>
          <w:sz w:val="22"/>
          <w:szCs w:val="22"/>
        </w:rPr>
        <w:t>M/Mme</w:t>
      </w:r>
      <w:r w:rsidRPr="00BA5B22">
        <w:rPr>
          <w:rFonts w:ascii="Arial" w:hAnsi="Arial" w:cs="Arial"/>
          <w:color w:val="000000"/>
          <w:sz w:val="22"/>
          <w:szCs w:val="22"/>
        </w:rPr>
        <w:t>__________</w:t>
      </w:r>
      <w:r w:rsidRPr="00BA5B22">
        <w:rPr>
          <w:rFonts w:ascii="Arial" w:hAnsi="Arial" w:cs="Arial"/>
          <w:color w:val="000000"/>
          <w:sz w:val="22"/>
          <w:szCs w:val="22"/>
        </w:rPr>
        <w:tab/>
        <w:t>_________</w:t>
      </w:r>
      <w:r w:rsidRPr="00BA5B22">
        <w:rPr>
          <w:rFonts w:ascii="Arial" w:hAnsi="Arial" w:cs="Arial"/>
          <w:color w:val="000000"/>
          <w:sz w:val="22"/>
          <w:szCs w:val="22"/>
        </w:rPr>
        <w:tab/>
        <w:t>Tél : ___________</w:t>
      </w:r>
      <w:r>
        <w:rPr>
          <w:rFonts w:ascii="Arial" w:hAnsi="Arial" w:cs="Arial"/>
          <w:color w:val="000000"/>
          <w:sz w:val="22"/>
          <w:szCs w:val="22"/>
        </w:rPr>
        <w:t xml:space="preserve"> - Email : ________________</w:t>
      </w:r>
    </w:p>
    <w:p w14:paraId="141625C0" w14:textId="77777777" w:rsidR="00F637B2" w:rsidRDefault="00F637B2" w:rsidP="00F637B2">
      <w:pPr>
        <w:tabs>
          <w:tab w:val="left" w:pos="1590"/>
        </w:tabs>
        <w:rPr>
          <w:rFonts w:ascii="Arial" w:hAnsi="Arial" w:cs="Arial"/>
          <w:b/>
          <w:i/>
          <w:sz w:val="22"/>
          <w:szCs w:val="22"/>
          <w:highlight w:val="green"/>
        </w:rPr>
      </w:pPr>
    </w:p>
    <w:p w14:paraId="30B2EE33" w14:textId="77777777" w:rsidR="00F637B2" w:rsidRPr="006950A5" w:rsidRDefault="00F637B2" w:rsidP="00F637B2">
      <w:pPr>
        <w:tabs>
          <w:tab w:val="left" w:pos="1590"/>
        </w:tabs>
        <w:jc w:val="center"/>
        <w:rPr>
          <w:rFonts w:ascii="Arial" w:hAnsi="Arial" w:cs="Arial"/>
          <w:b/>
          <w:i/>
          <w:sz w:val="22"/>
          <w:szCs w:val="22"/>
        </w:rPr>
      </w:pPr>
      <w:r w:rsidRPr="00875C9C">
        <w:rPr>
          <w:rFonts w:ascii="Arial" w:hAnsi="Arial" w:cs="Arial"/>
          <w:b/>
          <w:i/>
          <w:sz w:val="22"/>
          <w:szCs w:val="22"/>
          <w:highlight w:val="green"/>
        </w:rPr>
        <w:t>(</w:t>
      </w:r>
      <w:proofErr w:type="gramStart"/>
      <w:r w:rsidRPr="00875C9C">
        <w:rPr>
          <w:rFonts w:ascii="Arial" w:hAnsi="Arial" w:cs="Arial"/>
          <w:b/>
          <w:i/>
          <w:sz w:val="22"/>
          <w:szCs w:val="22"/>
          <w:highlight w:val="green"/>
        </w:rPr>
        <w:t>à</w:t>
      </w:r>
      <w:proofErr w:type="gramEnd"/>
      <w:r w:rsidRPr="00875C9C">
        <w:rPr>
          <w:rFonts w:ascii="Arial" w:hAnsi="Arial" w:cs="Arial"/>
          <w:b/>
          <w:i/>
          <w:sz w:val="22"/>
          <w:szCs w:val="22"/>
          <w:highlight w:val="green"/>
        </w:rPr>
        <w:t xml:space="preserve"> compléter par le soumissionnaire lors de la remise de son offre)</w:t>
      </w:r>
    </w:p>
    <w:p w14:paraId="650F915B" w14:textId="77777777" w:rsidR="000151BD" w:rsidRPr="00016E32" w:rsidRDefault="000151BD" w:rsidP="003F3924">
      <w:pPr>
        <w:autoSpaceDE w:val="0"/>
        <w:autoSpaceDN w:val="0"/>
        <w:adjustRightInd w:val="0"/>
        <w:jc w:val="both"/>
        <w:rPr>
          <w:rFonts w:ascii="Arial" w:hAnsi="Arial" w:cs="Arial"/>
          <w:color w:val="000000"/>
          <w:sz w:val="22"/>
          <w:szCs w:val="22"/>
        </w:rPr>
      </w:pPr>
    </w:p>
    <w:p w14:paraId="529BBA14" w14:textId="7704EFD1" w:rsidR="009F0DAA" w:rsidRPr="00016E32" w:rsidRDefault="009F0DAA" w:rsidP="0058136B">
      <w:pPr>
        <w:autoSpaceDE w:val="0"/>
        <w:autoSpaceDN w:val="0"/>
        <w:adjustRightInd w:val="0"/>
        <w:jc w:val="both"/>
        <w:rPr>
          <w:rFonts w:ascii="Arial" w:hAnsi="Arial" w:cs="Arial"/>
          <w:color w:val="000000"/>
          <w:sz w:val="22"/>
          <w:szCs w:val="22"/>
        </w:rPr>
      </w:pPr>
      <w:r w:rsidRPr="00016E32">
        <w:rPr>
          <w:rFonts w:ascii="Arial" w:hAnsi="Arial" w:cs="Arial"/>
          <w:color w:val="000000"/>
          <w:sz w:val="22"/>
          <w:szCs w:val="22"/>
        </w:rPr>
        <w:t>Le Titulaire doit faire connaître par courrier, le nom de son remplaçant</w:t>
      </w:r>
      <w:r w:rsidR="003F3924" w:rsidRPr="00016E32">
        <w:rPr>
          <w:rFonts w:ascii="Arial" w:hAnsi="Arial" w:cs="Arial"/>
          <w:color w:val="000000"/>
          <w:sz w:val="22"/>
          <w:szCs w:val="22"/>
        </w:rPr>
        <w:t xml:space="preserve"> le cas échéant</w:t>
      </w:r>
      <w:r w:rsidRPr="00016E32">
        <w:rPr>
          <w:rFonts w:ascii="Arial" w:hAnsi="Arial" w:cs="Arial"/>
          <w:color w:val="000000"/>
          <w:sz w:val="22"/>
          <w:szCs w:val="22"/>
        </w:rPr>
        <w:t>.</w:t>
      </w:r>
    </w:p>
    <w:p w14:paraId="0D7DF09E" w14:textId="090C1BDD" w:rsidR="00210F57" w:rsidRPr="00016E32" w:rsidRDefault="00210F57" w:rsidP="0058136B">
      <w:pPr>
        <w:autoSpaceDE w:val="0"/>
        <w:autoSpaceDN w:val="0"/>
        <w:adjustRightInd w:val="0"/>
        <w:jc w:val="both"/>
        <w:rPr>
          <w:rFonts w:ascii="Arial" w:hAnsi="Arial" w:cs="Arial"/>
          <w:color w:val="000000"/>
          <w:sz w:val="22"/>
          <w:szCs w:val="22"/>
        </w:rPr>
      </w:pPr>
    </w:p>
    <w:p w14:paraId="7FFD7FA7" w14:textId="61697042" w:rsidR="00134AA6" w:rsidRPr="00016E32" w:rsidRDefault="00134AA6" w:rsidP="00134AA6">
      <w:pPr>
        <w:autoSpaceDE w:val="0"/>
        <w:autoSpaceDN w:val="0"/>
        <w:adjustRightInd w:val="0"/>
        <w:jc w:val="both"/>
        <w:rPr>
          <w:rFonts w:ascii="Arial" w:hAnsi="Arial" w:cs="Arial"/>
          <w:sz w:val="22"/>
          <w:szCs w:val="22"/>
        </w:rPr>
      </w:pPr>
      <w:r w:rsidRPr="00016E32">
        <w:rPr>
          <w:rFonts w:ascii="Arial" w:hAnsi="Arial" w:cs="Arial"/>
          <w:sz w:val="22"/>
          <w:szCs w:val="22"/>
        </w:rPr>
        <w:t>Dans l’hypothèse où le responsable désigné par le Titulaire serait remplacé, le Titulaire s'engage à procéder à ce remplacement par du personnel de qualification et d’expérience au moins équivalentes. Le Titulaire doit faire connaître le nom et les qualifications de son remplaçant un (1) mois à l’avance, en transmettant par mail son curriculum vitae. Le remplacement est soumis à la validation du CEA. Le titulaire s’engage à réaliser le transfert d’informations nécessaire à la poursuite de la mission.</w:t>
      </w:r>
    </w:p>
    <w:p w14:paraId="6FB4E6D7" w14:textId="77777777" w:rsidR="00D57CF6" w:rsidRPr="00016E32" w:rsidRDefault="00D57CF6" w:rsidP="0058136B">
      <w:pPr>
        <w:jc w:val="both"/>
        <w:rPr>
          <w:rFonts w:ascii="Arial" w:hAnsi="Arial" w:cs="Arial"/>
          <w:sz w:val="22"/>
          <w:szCs w:val="22"/>
        </w:rPr>
      </w:pPr>
    </w:p>
    <w:p w14:paraId="19E74E59" w14:textId="77777777" w:rsidR="00F637B2" w:rsidRDefault="00F637B2" w:rsidP="00F637B2">
      <w:pPr>
        <w:autoSpaceDE w:val="0"/>
        <w:autoSpaceDN w:val="0"/>
        <w:adjustRightInd w:val="0"/>
        <w:jc w:val="both"/>
        <w:rPr>
          <w:rFonts w:ascii="Arial" w:hAnsi="Arial" w:cs="Arial"/>
          <w:color w:val="000000"/>
          <w:sz w:val="22"/>
          <w:szCs w:val="22"/>
        </w:rPr>
      </w:pPr>
      <w:bookmarkStart w:id="16" w:name="_Toc304466198"/>
      <w:bookmarkStart w:id="17" w:name="_Toc306969600"/>
      <w:bookmarkStart w:id="18" w:name="_Toc431476844"/>
      <w:bookmarkStart w:id="19" w:name="_Toc450723687"/>
      <w:bookmarkStart w:id="20" w:name="_Toc451429706"/>
      <w:bookmarkStart w:id="21" w:name="_Toc459191373"/>
      <w:bookmarkStart w:id="22" w:name="_Toc480383729"/>
      <w:bookmarkStart w:id="23" w:name="_Toc480454563"/>
      <w:bookmarkStart w:id="24" w:name="_Toc480456303"/>
    </w:p>
    <w:p w14:paraId="59B55F35" w14:textId="497C53A7" w:rsidR="00F637B2" w:rsidRPr="0058136B" w:rsidRDefault="00F637B2" w:rsidP="00F637B2">
      <w:pPr>
        <w:numPr>
          <w:ilvl w:val="0"/>
          <w:numId w:val="7"/>
        </w:numPr>
        <w:tabs>
          <w:tab w:val="left" w:pos="4980"/>
        </w:tabs>
        <w:spacing w:line="240" w:lineRule="exact"/>
        <w:jc w:val="both"/>
        <w:outlineLvl w:val="0"/>
        <w:rPr>
          <w:rFonts w:ascii="Arial" w:hAnsi="Arial" w:cs="Arial"/>
          <w:b/>
          <w:bCs/>
          <w:sz w:val="22"/>
          <w:szCs w:val="22"/>
          <w:u w:val="single"/>
        </w:rPr>
      </w:pPr>
      <w:bookmarkStart w:id="25" w:name="_Toc431476843"/>
      <w:bookmarkStart w:id="26" w:name="_Toc459191372"/>
      <w:bookmarkStart w:id="27" w:name="_Toc480456302"/>
      <w:bookmarkStart w:id="28" w:name="_Toc98774047"/>
      <w:bookmarkStart w:id="29" w:name="_Toc202462613"/>
      <w:r w:rsidRPr="0058136B">
        <w:rPr>
          <w:rFonts w:ascii="Arial" w:hAnsi="Arial" w:cs="Arial"/>
          <w:b/>
          <w:bCs/>
          <w:sz w:val="22"/>
          <w:szCs w:val="22"/>
          <w:u w:val="single"/>
        </w:rPr>
        <w:t>DUREE DU MARCHE</w:t>
      </w:r>
      <w:bookmarkEnd w:id="25"/>
      <w:bookmarkEnd w:id="26"/>
      <w:bookmarkEnd w:id="27"/>
      <w:bookmarkEnd w:id="28"/>
      <w:bookmarkEnd w:id="29"/>
      <w:r w:rsidRPr="0058136B">
        <w:rPr>
          <w:rFonts w:ascii="Arial" w:hAnsi="Arial" w:cs="Arial"/>
          <w:b/>
          <w:bCs/>
          <w:sz w:val="22"/>
          <w:szCs w:val="22"/>
          <w:u w:val="single"/>
        </w:rPr>
        <w:t xml:space="preserve"> </w:t>
      </w:r>
    </w:p>
    <w:p w14:paraId="1E125AE8" w14:textId="77777777" w:rsidR="00F637B2" w:rsidRPr="0058136B" w:rsidRDefault="00F637B2" w:rsidP="00F637B2">
      <w:pPr>
        <w:keepNext/>
        <w:tabs>
          <w:tab w:val="left" w:pos="1134"/>
          <w:tab w:val="left" w:pos="6946"/>
        </w:tabs>
        <w:jc w:val="both"/>
        <w:outlineLvl w:val="1"/>
        <w:rPr>
          <w:rFonts w:ascii="Arial" w:hAnsi="Arial" w:cs="Arial"/>
          <w:b/>
          <w:sz w:val="22"/>
          <w:szCs w:val="22"/>
        </w:rPr>
      </w:pPr>
    </w:p>
    <w:p w14:paraId="2E469260" w14:textId="7270155D" w:rsidR="00F637B2" w:rsidRPr="00195A2C" w:rsidRDefault="00F637B2" w:rsidP="00F637B2">
      <w:pPr>
        <w:jc w:val="both"/>
        <w:rPr>
          <w:rFonts w:ascii="Arial" w:hAnsi="Arial" w:cs="Arial"/>
          <w:sz w:val="22"/>
          <w:szCs w:val="22"/>
        </w:rPr>
      </w:pPr>
      <w:r w:rsidRPr="00195A2C">
        <w:rPr>
          <w:rFonts w:ascii="Arial" w:hAnsi="Arial" w:cs="Arial"/>
          <w:color w:val="000000"/>
          <w:sz w:val="22"/>
          <w:szCs w:val="22"/>
        </w:rPr>
        <w:t xml:space="preserve">Le présent marché comprend une tranche ferme de trois (3) ans à compter du </w:t>
      </w:r>
      <w:r w:rsidRPr="00195A2C">
        <w:rPr>
          <w:rFonts w:ascii="Arial" w:hAnsi="Arial" w:cs="Arial"/>
          <w:b/>
          <w:color w:val="000000"/>
          <w:sz w:val="22"/>
          <w:szCs w:val="22"/>
        </w:rPr>
        <w:t>1</w:t>
      </w:r>
      <w:r w:rsidRPr="00195A2C">
        <w:rPr>
          <w:rFonts w:ascii="Arial" w:hAnsi="Arial" w:cs="Arial"/>
          <w:b/>
          <w:color w:val="000000"/>
          <w:sz w:val="22"/>
          <w:szCs w:val="22"/>
          <w:vertAlign w:val="superscript"/>
        </w:rPr>
        <w:t>er</w:t>
      </w:r>
      <w:r w:rsidRPr="00195A2C">
        <w:rPr>
          <w:rFonts w:ascii="Arial" w:hAnsi="Arial" w:cs="Arial"/>
          <w:b/>
          <w:color w:val="000000"/>
          <w:sz w:val="22"/>
          <w:szCs w:val="22"/>
        </w:rPr>
        <w:t xml:space="preserve"> mai 2026</w:t>
      </w:r>
      <w:r w:rsidR="00A9094F" w:rsidRPr="00195A2C">
        <w:rPr>
          <w:rFonts w:ascii="Arial" w:hAnsi="Arial" w:cs="Arial"/>
          <w:b/>
          <w:color w:val="000000"/>
          <w:sz w:val="22"/>
          <w:szCs w:val="22"/>
        </w:rPr>
        <w:t>, soit une échéance au 30 avril 2029</w:t>
      </w:r>
      <w:r w:rsidR="00A9094F" w:rsidRPr="00195A2C">
        <w:rPr>
          <w:rFonts w:ascii="Arial" w:hAnsi="Arial" w:cs="Arial"/>
          <w:color w:val="000000"/>
          <w:sz w:val="22"/>
          <w:szCs w:val="22"/>
        </w:rPr>
        <w:t xml:space="preserve">. </w:t>
      </w:r>
      <w:r w:rsidRPr="00195A2C">
        <w:rPr>
          <w:rFonts w:ascii="Arial" w:hAnsi="Arial" w:cs="Arial"/>
          <w:sz w:val="22"/>
          <w:szCs w:val="22"/>
        </w:rPr>
        <w:t>Seule la tranche ferme est exécutoire à la signature du présent marché.</w:t>
      </w:r>
    </w:p>
    <w:p w14:paraId="646A42BE" w14:textId="77777777" w:rsidR="00F637B2" w:rsidRPr="00195A2C" w:rsidRDefault="00F637B2" w:rsidP="00F637B2">
      <w:pPr>
        <w:autoSpaceDE w:val="0"/>
        <w:autoSpaceDN w:val="0"/>
        <w:adjustRightInd w:val="0"/>
        <w:jc w:val="both"/>
        <w:rPr>
          <w:color w:val="000000"/>
          <w:szCs w:val="22"/>
        </w:rPr>
      </w:pPr>
    </w:p>
    <w:p w14:paraId="5B8F5301" w14:textId="77777777" w:rsidR="00F637B2" w:rsidRPr="00195A2C" w:rsidRDefault="00F637B2" w:rsidP="00F637B2">
      <w:pPr>
        <w:autoSpaceDE w:val="0"/>
        <w:autoSpaceDN w:val="0"/>
        <w:adjustRightInd w:val="0"/>
        <w:jc w:val="both"/>
        <w:rPr>
          <w:rFonts w:ascii="Arial" w:hAnsi="Arial" w:cs="Arial"/>
          <w:color w:val="000000"/>
          <w:sz w:val="22"/>
          <w:szCs w:val="22"/>
        </w:rPr>
      </w:pPr>
      <w:r w:rsidRPr="00195A2C">
        <w:rPr>
          <w:rFonts w:ascii="Arial" w:hAnsi="Arial" w:cs="Arial"/>
          <w:color w:val="000000"/>
          <w:sz w:val="22"/>
          <w:szCs w:val="22"/>
        </w:rPr>
        <w:t>Le présent marché comprend les tranches optionnelles suivantes :</w:t>
      </w:r>
    </w:p>
    <w:p w14:paraId="2470415B" w14:textId="00B40B36" w:rsidR="00F637B2" w:rsidRPr="00195A2C" w:rsidRDefault="00F637B2" w:rsidP="00F637B2">
      <w:pPr>
        <w:pStyle w:val="Paragraphedeliste"/>
        <w:numPr>
          <w:ilvl w:val="0"/>
          <w:numId w:val="9"/>
        </w:numPr>
        <w:autoSpaceDE w:val="0"/>
        <w:autoSpaceDN w:val="0"/>
        <w:adjustRightInd w:val="0"/>
        <w:rPr>
          <w:rFonts w:cs="Arial"/>
          <w:color w:val="000000"/>
          <w:sz w:val="22"/>
          <w:szCs w:val="22"/>
        </w:rPr>
      </w:pPr>
      <w:r w:rsidRPr="00195A2C">
        <w:rPr>
          <w:rFonts w:cs="Arial"/>
          <w:color w:val="000000"/>
          <w:sz w:val="22"/>
          <w:szCs w:val="22"/>
        </w:rPr>
        <w:t xml:space="preserve">Tranche optionnelle n°1 : prolongation des Prestations pour une durée d’un an, soit du </w:t>
      </w:r>
      <w:r w:rsidR="00A9094F" w:rsidRPr="00195A2C">
        <w:rPr>
          <w:rFonts w:cs="Arial"/>
          <w:color w:val="000000"/>
          <w:sz w:val="22"/>
          <w:szCs w:val="22"/>
        </w:rPr>
        <w:t>1</w:t>
      </w:r>
      <w:r w:rsidR="00A9094F" w:rsidRPr="00195A2C">
        <w:rPr>
          <w:rFonts w:cs="Arial"/>
          <w:color w:val="000000"/>
          <w:sz w:val="22"/>
          <w:szCs w:val="22"/>
          <w:vertAlign w:val="superscript"/>
        </w:rPr>
        <w:t>er</w:t>
      </w:r>
      <w:r w:rsidR="00A9094F" w:rsidRPr="00195A2C">
        <w:rPr>
          <w:rFonts w:cs="Arial"/>
          <w:color w:val="000000"/>
          <w:sz w:val="22"/>
          <w:szCs w:val="22"/>
        </w:rPr>
        <w:t xml:space="preserve"> mai 2029 </w:t>
      </w:r>
      <w:r w:rsidRPr="00195A2C">
        <w:rPr>
          <w:rFonts w:cs="Arial"/>
          <w:color w:val="000000"/>
          <w:sz w:val="22"/>
          <w:szCs w:val="22"/>
        </w:rPr>
        <w:t xml:space="preserve">jusqu’au </w:t>
      </w:r>
      <w:r w:rsidR="00A9094F" w:rsidRPr="00195A2C">
        <w:rPr>
          <w:rFonts w:cs="Arial"/>
          <w:color w:val="000000"/>
          <w:sz w:val="22"/>
          <w:szCs w:val="22"/>
        </w:rPr>
        <w:t>30 avril 2030,</w:t>
      </w:r>
    </w:p>
    <w:p w14:paraId="0187FA6F" w14:textId="64B39FAB" w:rsidR="00F637B2" w:rsidRPr="00195A2C" w:rsidRDefault="00F637B2" w:rsidP="00F637B2">
      <w:pPr>
        <w:pStyle w:val="Paragraphedeliste"/>
        <w:numPr>
          <w:ilvl w:val="0"/>
          <w:numId w:val="9"/>
        </w:numPr>
        <w:autoSpaceDE w:val="0"/>
        <w:autoSpaceDN w:val="0"/>
        <w:adjustRightInd w:val="0"/>
        <w:rPr>
          <w:rFonts w:cs="Arial"/>
          <w:color w:val="000000"/>
          <w:sz w:val="22"/>
          <w:szCs w:val="22"/>
        </w:rPr>
      </w:pPr>
      <w:r w:rsidRPr="00195A2C">
        <w:rPr>
          <w:rFonts w:cs="Arial"/>
          <w:color w:val="000000"/>
          <w:sz w:val="22"/>
          <w:szCs w:val="22"/>
        </w:rPr>
        <w:lastRenderedPageBreak/>
        <w:t xml:space="preserve">Tranche optionnelle n°2 : prolongation des Prestations pour une durée d’un an, soit </w:t>
      </w:r>
      <w:r w:rsidR="00A9094F" w:rsidRPr="00195A2C">
        <w:rPr>
          <w:rFonts w:cs="Arial"/>
          <w:color w:val="000000"/>
          <w:sz w:val="22"/>
          <w:szCs w:val="22"/>
        </w:rPr>
        <w:t>du 1</w:t>
      </w:r>
      <w:r w:rsidR="00A9094F" w:rsidRPr="00195A2C">
        <w:rPr>
          <w:rFonts w:cs="Arial"/>
          <w:color w:val="000000"/>
          <w:sz w:val="22"/>
          <w:szCs w:val="22"/>
          <w:vertAlign w:val="superscript"/>
        </w:rPr>
        <w:t>er</w:t>
      </w:r>
      <w:r w:rsidR="00A9094F" w:rsidRPr="00195A2C">
        <w:rPr>
          <w:rFonts w:cs="Arial"/>
          <w:color w:val="000000"/>
          <w:sz w:val="22"/>
          <w:szCs w:val="22"/>
        </w:rPr>
        <w:t xml:space="preserve"> mai 2030 jusqu’au 30 avril 2031.</w:t>
      </w:r>
    </w:p>
    <w:p w14:paraId="589F148B" w14:textId="77777777" w:rsidR="00F637B2" w:rsidRPr="00195A2C" w:rsidRDefault="00F637B2" w:rsidP="00F637B2">
      <w:pPr>
        <w:autoSpaceDE w:val="0"/>
        <w:autoSpaceDN w:val="0"/>
        <w:adjustRightInd w:val="0"/>
        <w:jc w:val="both"/>
        <w:rPr>
          <w:rFonts w:ascii="Arial" w:hAnsi="Arial" w:cs="Arial"/>
          <w:color w:val="FF6600"/>
          <w:sz w:val="22"/>
          <w:szCs w:val="22"/>
        </w:rPr>
      </w:pPr>
    </w:p>
    <w:p w14:paraId="047372B6" w14:textId="2B449740" w:rsidR="00F637B2" w:rsidRPr="00195A2C" w:rsidRDefault="00F637B2" w:rsidP="00F637B2">
      <w:pPr>
        <w:autoSpaceDE w:val="0"/>
        <w:autoSpaceDN w:val="0"/>
        <w:adjustRightInd w:val="0"/>
        <w:jc w:val="both"/>
        <w:rPr>
          <w:rFonts w:ascii="Arial" w:hAnsi="Arial" w:cs="Arial"/>
          <w:color w:val="000000"/>
          <w:sz w:val="22"/>
          <w:szCs w:val="22"/>
        </w:rPr>
      </w:pPr>
      <w:r w:rsidRPr="00195A2C">
        <w:rPr>
          <w:rFonts w:ascii="Arial" w:hAnsi="Arial" w:cs="Arial"/>
          <w:color w:val="000000"/>
          <w:sz w:val="22"/>
          <w:szCs w:val="22"/>
        </w:rPr>
        <w:t xml:space="preserve">Le CEA affermit la(es) tranche(s) optionnelle(s), si besoin, par lettre recommandée avec demande d’accusé réception dans un délai d’au moins </w:t>
      </w:r>
      <w:r w:rsidR="00A9094F" w:rsidRPr="00195A2C">
        <w:rPr>
          <w:rFonts w:ascii="Arial" w:hAnsi="Arial" w:cs="Arial"/>
          <w:color w:val="000000"/>
          <w:sz w:val="22"/>
          <w:szCs w:val="22"/>
        </w:rPr>
        <w:t xml:space="preserve">six </w:t>
      </w:r>
      <w:r w:rsidRPr="00195A2C">
        <w:rPr>
          <w:rFonts w:ascii="Arial" w:hAnsi="Arial" w:cs="Arial"/>
          <w:color w:val="000000"/>
          <w:sz w:val="22"/>
          <w:szCs w:val="22"/>
        </w:rPr>
        <w:t>(</w:t>
      </w:r>
      <w:r w:rsidR="00A9094F" w:rsidRPr="00195A2C">
        <w:rPr>
          <w:rFonts w:ascii="Arial" w:hAnsi="Arial" w:cs="Arial"/>
          <w:color w:val="000000"/>
          <w:sz w:val="22"/>
          <w:szCs w:val="22"/>
        </w:rPr>
        <w:t>6</w:t>
      </w:r>
      <w:r w:rsidRPr="00195A2C">
        <w:rPr>
          <w:rFonts w:ascii="Arial" w:hAnsi="Arial" w:cs="Arial"/>
          <w:color w:val="000000"/>
          <w:sz w:val="22"/>
          <w:szCs w:val="22"/>
        </w:rPr>
        <w:t>) mois avant le terme du marché.</w:t>
      </w:r>
    </w:p>
    <w:p w14:paraId="5C045B80" w14:textId="77777777" w:rsidR="00F637B2" w:rsidRPr="0058136B" w:rsidRDefault="00F637B2" w:rsidP="00F637B2">
      <w:pPr>
        <w:autoSpaceDE w:val="0"/>
        <w:autoSpaceDN w:val="0"/>
        <w:adjustRightInd w:val="0"/>
        <w:jc w:val="both"/>
        <w:rPr>
          <w:rFonts w:ascii="Arial" w:hAnsi="Arial" w:cs="Arial"/>
          <w:color w:val="000000"/>
          <w:sz w:val="22"/>
          <w:szCs w:val="22"/>
        </w:rPr>
      </w:pPr>
      <w:r w:rsidRPr="00195A2C">
        <w:rPr>
          <w:rFonts w:ascii="Arial" w:hAnsi="Arial" w:cs="Arial"/>
          <w:color w:val="000000"/>
          <w:sz w:val="22"/>
          <w:szCs w:val="22"/>
        </w:rPr>
        <w:t>Le non-affermissement de la (ou des) tranche(s) optionnelle(s) ne donne lieu à aucune indemnité au profit du Titulaire.</w:t>
      </w:r>
    </w:p>
    <w:bookmarkEnd w:id="16"/>
    <w:bookmarkEnd w:id="17"/>
    <w:bookmarkEnd w:id="18"/>
    <w:bookmarkEnd w:id="19"/>
    <w:bookmarkEnd w:id="20"/>
    <w:bookmarkEnd w:id="21"/>
    <w:bookmarkEnd w:id="22"/>
    <w:bookmarkEnd w:id="23"/>
    <w:bookmarkEnd w:id="24"/>
    <w:p w14:paraId="63358CC6" w14:textId="224205B8" w:rsidR="00FC0097" w:rsidRPr="00016E32" w:rsidRDefault="00FC0097" w:rsidP="0058136B">
      <w:pPr>
        <w:pStyle w:val="Titre1"/>
        <w:keepNext w:val="0"/>
        <w:numPr>
          <w:ilvl w:val="0"/>
          <w:numId w:val="0"/>
        </w:numPr>
        <w:tabs>
          <w:tab w:val="clear" w:pos="709"/>
          <w:tab w:val="clear" w:pos="1134"/>
          <w:tab w:val="clear" w:pos="6946"/>
          <w:tab w:val="left" w:pos="4980"/>
        </w:tabs>
        <w:spacing w:line="240" w:lineRule="exact"/>
        <w:jc w:val="both"/>
        <w:rPr>
          <w:rFonts w:ascii="Arial" w:hAnsi="Arial" w:cs="Arial"/>
          <w:sz w:val="22"/>
          <w:szCs w:val="22"/>
        </w:rPr>
      </w:pPr>
    </w:p>
    <w:p w14:paraId="05F6CC5E" w14:textId="77777777" w:rsidR="00A9094F" w:rsidRPr="000D38C9" w:rsidRDefault="00A9094F" w:rsidP="00A9094F">
      <w:pPr>
        <w:pStyle w:val="Titre1"/>
        <w:keepNext w:val="0"/>
        <w:numPr>
          <w:ilvl w:val="0"/>
          <w:numId w:val="0"/>
        </w:numPr>
        <w:tabs>
          <w:tab w:val="clear" w:pos="709"/>
          <w:tab w:val="clear" w:pos="1134"/>
          <w:tab w:val="clear" w:pos="6946"/>
          <w:tab w:val="left" w:pos="4980"/>
        </w:tabs>
        <w:spacing w:line="240" w:lineRule="exact"/>
        <w:jc w:val="both"/>
        <w:rPr>
          <w:rFonts w:ascii="Arial" w:hAnsi="Arial" w:cs="Arial"/>
        </w:rPr>
      </w:pPr>
    </w:p>
    <w:p w14:paraId="680AD523" w14:textId="77777777" w:rsidR="00A9094F" w:rsidRPr="00A9094F" w:rsidRDefault="00A9094F" w:rsidP="00A9094F">
      <w:pPr>
        <w:numPr>
          <w:ilvl w:val="0"/>
          <w:numId w:val="7"/>
        </w:numPr>
        <w:tabs>
          <w:tab w:val="left" w:pos="4980"/>
        </w:tabs>
        <w:spacing w:line="240" w:lineRule="exact"/>
        <w:jc w:val="both"/>
        <w:outlineLvl w:val="0"/>
        <w:rPr>
          <w:rFonts w:ascii="Arial" w:hAnsi="Arial" w:cs="Arial"/>
          <w:b/>
          <w:bCs/>
          <w:sz w:val="22"/>
          <w:szCs w:val="22"/>
          <w:u w:val="single"/>
        </w:rPr>
      </w:pPr>
      <w:bookmarkStart w:id="30" w:name="_Toc14443795"/>
      <w:bookmarkStart w:id="31" w:name="_Toc202462614"/>
      <w:r w:rsidRPr="00A9094F">
        <w:rPr>
          <w:rFonts w:ascii="Arial" w:hAnsi="Arial" w:cs="Arial"/>
          <w:b/>
          <w:bCs/>
          <w:sz w:val="22"/>
          <w:szCs w:val="22"/>
          <w:u w:val="single"/>
        </w:rPr>
        <w:t>DEFINITION DES PRESTATIONS</w:t>
      </w:r>
      <w:bookmarkEnd w:id="30"/>
      <w:bookmarkEnd w:id="31"/>
    </w:p>
    <w:p w14:paraId="029F9941" w14:textId="77777777" w:rsidR="00A9094F" w:rsidRPr="000D38C9" w:rsidRDefault="00A9094F" w:rsidP="00A9094F">
      <w:pPr>
        <w:autoSpaceDE w:val="0"/>
        <w:autoSpaceDN w:val="0"/>
        <w:adjustRightInd w:val="0"/>
        <w:jc w:val="both"/>
        <w:rPr>
          <w:rFonts w:ascii="Arial" w:hAnsi="Arial" w:cs="Arial"/>
          <w:color w:val="000000"/>
          <w:sz w:val="22"/>
          <w:szCs w:val="22"/>
        </w:rPr>
      </w:pPr>
    </w:p>
    <w:p w14:paraId="3FC6F78E" w14:textId="77777777" w:rsidR="00A9094F" w:rsidRPr="000D38C9" w:rsidRDefault="00A9094F" w:rsidP="00A9094F">
      <w:pPr>
        <w:autoSpaceDE w:val="0"/>
        <w:autoSpaceDN w:val="0"/>
        <w:adjustRightInd w:val="0"/>
        <w:jc w:val="both"/>
        <w:rPr>
          <w:rFonts w:ascii="Arial" w:hAnsi="Arial" w:cs="Arial"/>
          <w:color w:val="000000"/>
          <w:sz w:val="22"/>
          <w:szCs w:val="22"/>
        </w:rPr>
      </w:pPr>
      <w:r w:rsidRPr="000D38C9">
        <w:rPr>
          <w:rFonts w:ascii="Arial" w:hAnsi="Arial" w:cs="Arial"/>
          <w:color w:val="000000"/>
          <w:sz w:val="22"/>
          <w:szCs w:val="22"/>
        </w:rPr>
        <w:t xml:space="preserve">Le Titulaire s'engage à réaliser l'ensemble des Prestations conformément au cahier des charges précité à l'article 2 du présent marché. Le Titulaire ne doit en aucun cas entreprendre des </w:t>
      </w:r>
      <w:r>
        <w:rPr>
          <w:rFonts w:ascii="Arial" w:hAnsi="Arial" w:cs="Arial"/>
          <w:color w:val="000000"/>
          <w:sz w:val="22"/>
          <w:szCs w:val="22"/>
        </w:rPr>
        <w:t>Prestation</w:t>
      </w:r>
      <w:r w:rsidRPr="000D38C9">
        <w:rPr>
          <w:rFonts w:ascii="Arial" w:hAnsi="Arial" w:cs="Arial"/>
          <w:color w:val="000000"/>
          <w:sz w:val="22"/>
          <w:szCs w:val="22"/>
        </w:rPr>
        <w:t>s en dehors de celles définies dans le cahier des charges, sans l'accord préalable écrit du CEA.</w:t>
      </w:r>
    </w:p>
    <w:p w14:paraId="4F13CB1E" w14:textId="77777777" w:rsidR="00A9094F" w:rsidRPr="000D38C9" w:rsidRDefault="00A9094F" w:rsidP="00A9094F">
      <w:pPr>
        <w:autoSpaceDE w:val="0"/>
        <w:autoSpaceDN w:val="0"/>
        <w:adjustRightInd w:val="0"/>
        <w:jc w:val="both"/>
        <w:rPr>
          <w:rFonts w:ascii="Arial" w:hAnsi="Arial" w:cs="Arial"/>
          <w:color w:val="000000"/>
          <w:sz w:val="22"/>
          <w:szCs w:val="22"/>
        </w:rPr>
      </w:pPr>
    </w:p>
    <w:p w14:paraId="45642826" w14:textId="77777777" w:rsidR="00A9094F" w:rsidRPr="00A906FE" w:rsidRDefault="00A9094F" w:rsidP="00A9094F">
      <w:pPr>
        <w:autoSpaceDE w:val="0"/>
        <w:autoSpaceDN w:val="0"/>
        <w:adjustRightInd w:val="0"/>
        <w:jc w:val="both"/>
        <w:rPr>
          <w:rFonts w:ascii="Arial" w:hAnsi="Arial" w:cs="Arial"/>
          <w:color w:val="FF6600"/>
          <w:sz w:val="22"/>
          <w:szCs w:val="22"/>
        </w:rPr>
      </w:pPr>
      <w:r w:rsidRPr="000D38C9">
        <w:rPr>
          <w:rFonts w:ascii="Arial" w:hAnsi="Arial" w:cs="Arial"/>
          <w:color w:val="000000"/>
          <w:sz w:val="22"/>
          <w:szCs w:val="22"/>
        </w:rPr>
        <w:t xml:space="preserve">Les Prestations, dont le Titulaire assure l'exécution et assume l'entière responsabilité, relèvent d'une </w:t>
      </w:r>
      <w:r w:rsidRPr="00A906FE">
        <w:rPr>
          <w:rFonts w:ascii="Arial" w:hAnsi="Arial" w:cs="Arial"/>
          <w:color w:val="000000"/>
          <w:sz w:val="22"/>
          <w:szCs w:val="22"/>
        </w:rPr>
        <w:t xml:space="preserve">obligation de résultat à l'égard du CEA. </w:t>
      </w:r>
    </w:p>
    <w:p w14:paraId="2E650303" w14:textId="77777777" w:rsidR="00A9094F" w:rsidRPr="00A906FE" w:rsidRDefault="00A9094F" w:rsidP="00A9094F">
      <w:pPr>
        <w:autoSpaceDE w:val="0"/>
        <w:autoSpaceDN w:val="0"/>
        <w:adjustRightInd w:val="0"/>
        <w:jc w:val="both"/>
        <w:rPr>
          <w:rFonts w:ascii="Arial" w:hAnsi="Arial" w:cs="Arial"/>
          <w:color w:val="000000"/>
          <w:sz w:val="22"/>
          <w:szCs w:val="22"/>
        </w:rPr>
      </w:pPr>
    </w:p>
    <w:p w14:paraId="74314F52" w14:textId="77777777" w:rsidR="00A9094F" w:rsidRPr="00A906FE" w:rsidRDefault="00A9094F" w:rsidP="00A9094F">
      <w:pPr>
        <w:autoSpaceDE w:val="0"/>
        <w:autoSpaceDN w:val="0"/>
        <w:adjustRightInd w:val="0"/>
        <w:jc w:val="both"/>
        <w:rPr>
          <w:rFonts w:ascii="Arial" w:hAnsi="Arial" w:cs="Arial"/>
          <w:color w:val="000000"/>
          <w:sz w:val="22"/>
          <w:szCs w:val="22"/>
        </w:rPr>
      </w:pPr>
      <w:r w:rsidRPr="00A906FE">
        <w:rPr>
          <w:rFonts w:ascii="Arial" w:hAnsi="Arial" w:cs="Arial"/>
          <w:color w:val="000000"/>
          <w:sz w:val="22"/>
          <w:szCs w:val="22"/>
        </w:rPr>
        <w:t>Les Prestations précisément décrites au cahier des charges susvisé sont principalement décrites ci-après.</w:t>
      </w:r>
    </w:p>
    <w:p w14:paraId="22BCF6B3" w14:textId="77777777" w:rsidR="00A9094F" w:rsidRPr="00A9094F" w:rsidRDefault="00A9094F" w:rsidP="00A9094F">
      <w:pPr>
        <w:pStyle w:val="Titre2"/>
        <w:numPr>
          <w:ilvl w:val="0"/>
          <w:numId w:val="0"/>
        </w:numPr>
        <w:tabs>
          <w:tab w:val="left" w:pos="4980"/>
        </w:tabs>
        <w:spacing w:line="240" w:lineRule="exact"/>
        <w:ind w:left="851"/>
        <w:rPr>
          <w:rFonts w:ascii="Arial" w:hAnsi="Arial" w:cs="Arial"/>
          <w:bCs/>
          <w:sz w:val="22"/>
          <w:szCs w:val="22"/>
        </w:rPr>
      </w:pPr>
    </w:p>
    <w:p w14:paraId="4650F8E2" w14:textId="1D3F7F5E" w:rsidR="00A9094F" w:rsidRPr="00A9094F" w:rsidRDefault="00A9094F" w:rsidP="00A9094F">
      <w:pPr>
        <w:pStyle w:val="Titre2"/>
        <w:keepNext w:val="0"/>
        <w:tabs>
          <w:tab w:val="clear" w:pos="1134"/>
          <w:tab w:val="clear" w:pos="6946"/>
          <w:tab w:val="left" w:pos="4980"/>
        </w:tabs>
        <w:spacing w:line="240" w:lineRule="exact"/>
        <w:ind w:left="0"/>
        <w:rPr>
          <w:rFonts w:ascii="Arial" w:hAnsi="Arial" w:cs="Arial"/>
          <w:sz w:val="22"/>
          <w:szCs w:val="22"/>
          <w:u w:val="none"/>
        </w:rPr>
      </w:pPr>
      <w:bookmarkStart w:id="32" w:name="_Toc14443796"/>
      <w:r w:rsidRPr="00A9094F">
        <w:rPr>
          <w:rFonts w:ascii="Arial" w:hAnsi="Arial" w:cs="Arial"/>
          <w:sz w:val="22"/>
          <w:szCs w:val="22"/>
          <w:u w:val="none"/>
        </w:rPr>
        <w:t>Les prestations « Self »</w:t>
      </w:r>
      <w:r w:rsidR="005345DE" w:rsidRPr="005345DE">
        <w:rPr>
          <w:rFonts w:ascii="Arial" w:hAnsi="Arial" w:cs="Arial"/>
          <w:sz w:val="22"/>
          <w:szCs w:val="22"/>
          <w:u w:val="none"/>
        </w:rPr>
        <w:t xml:space="preserve"> </w:t>
      </w:r>
      <w:r w:rsidR="005345DE">
        <w:rPr>
          <w:rFonts w:ascii="Arial" w:hAnsi="Arial" w:cs="Arial"/>
          <w:sz w:val="22"/>
          <w:szCs w:val="22"/>
          <w:u w:val="none"/>
        </w:rPr>
        <w:t>(midi et soir)</w:t>
      </w:r>
      <w:r w:rsidRPr="00A9094F">
        <w:rPr>
          <w:rFonts w:ascii="Arial" w:hAnsi="Arial" w:cs="Arial"/>
          <w:sz w:val="22"/>
          <w:szCs w:val="22"/>
          <w:u w:val="none"/>
        </w:rPr>
        <w:t>, « Restauration rapide », « Cafétéria » et « Plateaux repas du personnel posté » </w:t>
      </w:r>
      <w:bookmarkEnd w:id="32"/>
    </w:p>
    <w:p w14:paraId="2B68D75C" w14:textId="77777777" w:rsidR="00A9094F" w:rsidRPr="00A906FE" w:rsidRDefault="00A9094F" w:rsidP="00A9094F">
      <w:pPr>
        <w:autoSpaceDE w:val="0"/>
        <w:autoSpaceDN w:val="0"/>
        <w:adjustRightInd w:val="0"/>
        <w:jc w:val="both"/>
        <w:rPr>
          <w:rFonts w:ascii="Arial" w:hAnsi="Arial" w:cs="Arial"/>
          <w:sz w:val="22"/>
          <w:szCs w:val="22"/>
          <w:u w:val="single"/>
        </w:rPr>
      </w:pPr>
    </w:p>
    <w:p w14:paraId="701AB56B" w14:textId="77777777" w:rsidR="00A9094F" w:rsidRPr="00A906FE" w:rsidRDefault="00A9094F" w:rsidP="00A9094F">
      <w:pPr>
        <w:autoSpaceDE w:val="0"/>
        <w:autoSpaceDN w:val="0"/>
        <w:adjustRightInd w:val="0"/>
        <w:jc w:val="both"/>
        <w:rPr>
          <w:rFonts w:ascii="Arial" w:hAnsi="Arial" w:cs="Arial"/>
          <w:sz w:val="22"/>
          <w:szCs w:val="22"/>
        </w:rPr>
      </w:pPr>
      <w:r w:rsidRPr="00A906FE">
        <w:rPr>
          <w:rFonts w:ascii="Arial" w:hAnsi="Arial" w:cs="Arial"/>
          <w:sz w:val="22"/>
          <w:szCs w:val="22"/>
        </w:rPr>
        <w:t xml:space="preserve">Pour ces prestations, le Titulaire doit notamment assurer : </w:t>
      </w:r>
    </w:p>
    <w:p w14:paraId="4BAEB146" w14:textId="77777777" w:rsidR="00A9094F" w:rsidRPr="00A906FE" w:rsidRDefault="00A9094F" w:rsidP="00A9094F">
      <w:pPr>
        <w:autoSpaceDE w:val="0"/>
        <w:autoSpaceDN w:val="0"/>
        <w:adjustRightInd w:val="0"/>
        <w:spacing w:after="40"/>
        <w:jc w:val="both"/>
        <w:rPr>
          <w:rFonts w:ascii="Arial" w:hAnsi="Arial" w:cs="Arial"/>
          <w:sz w:val="22"/>
          <w:szCs w:val="22"/>
        </w:rPr>
      </w:pPr>
      <w:r w:rsidRPr="00A906FE">
        <w:rPr>
          <w:rFonts w:ascii="Arial" w:hAnsi="Arial" w:cs="Arial"/>
          <w:sz w:val="22"/>
          <w:szCs w:val="22"/>
        </w:rPr>
        <w:t>- l'approvisionnement des denrées,</w:t>
      </w:r>
    </w:p>
    <w:p w14:paraId="07D39763" w14:textId="77777777" w:rsidR="00A9094F" w:rsidRPr="00A906FE" w:rsidRDefault="00A9094F" w:rsidP="00A9094F">
      <w:pPr>
        <w:autoSpaceDE w:val="0"/>
        <w:autoSpaceDN w:val="0"/>
        <w:adjustRightInd w:val="0"/>
        <w:spacing w:after="40"/>
        <w:jc w:val="both"/>
        <w:rPr>
          <w:rFonts w:ascii="Arial" w:hAnsi="Arial" w:cs="Arial"/>
          <w:sz w:val="22"/>
          <w:szCs w:val="22"/>
        </w:rPr>
      </w:pPr>
      <w:r w:rsidRPr="00A906FE">
        <w:rPr>
          <w:rFonts w:ascii="Arial" w:hAnsi="Arial" w:cs="Arial"/>
          <w:sz w:val="22"/>
          <w:szCs w:val="22"/>
        </w:rPr>
        <w:t>- l'entreposage dans les réserves et chambres froides existantes,</w:t>
      </w:r>
    </w:p>
    <w:p w14:paraId="5B6352FB" w14:textId="77777777" w:rsidR="00A9094F" w:rsidRPr="00A906FE" w:rsidRDefault="00A9094F" w:rsidP="00A9094F">
      <w:pPr>
        <w:autoSpaceDE w:val="0"/>
        <w:autoSpaceDN w:val="0"/>
        <w:adjustRightInd w:val="0"/>
        <w:spacing w:after="40"/>
        <w:jc w:val="both"/>
        <w:rPr>
          <w:rFonts w:ascii="Arial" w:hAnsi="Arial" w:cs="Arial"/>
          <w:sz w:val="22"/>
          <w:szCs w:val="22"/>
        </w:rPr>
      </w:pPr>
      <w:r w:rsidRPr="00A906FE">
        <w:rPr>
          <w:rFonts w:ascii="Arial" w:hAnsi="Arial" w:cs="Arial"/>
          <w:sz w:val="22"/>
          <w:szCs w:val="22"/>
        </w:rPr>
        <w:t>- la préparation et la distribution des repas, des boissons chaudes,</w:t>
      </w:r>
    </w:p>
    <w:p w14:paraId="0C7352DC" w14:textId="77777777" w:rsidR="00A9094F" w:rsidRPr="00A906FE" w:rsidRDefault="00A9094F" w:rsidP="00A9094F">
      <w:pPr>
        <w:autoSpaceDE w:val="0"/>
        <w:autoSpaceDN w:val="0"/>
        <w:adjustRightInd w:val="0"/>
        <w:spacing w:after="40"/>
        <w:jc w:val="both"/>
        <w:rPr>
          <w:rFonts w:ascii="Arial" w:hAnsi="Arial" w:cs="Arial"/>
          <w:sz w:val="22"/>
          <w:szCs w:val="22"/>
        </w:rPr>
      </w:pPr>
      <w:r w:rsidRPr="00A906FE">
        <w:rPr>
          <w:rFonts w:ascii="Arial" w:hAnsi="Arial" w:cs="Arial"/>
          <w:sz w:val="22"/>
          <w:szCs w:val="22"/>
        </w:rPr>
        <w:t>- la préparation et la distribution de plateaux repas pour le personnel posté, </w:t>
      </w:r>
    </w:p>
    <w:p w14:paraId="3F3E7613" w14:textId="77777777" w:rsidR="00A9094F" w:rsidRPr="00A906FE" w:rsidRDefault="00A9094F" w:rsidP="00A9094F">
      <w:pPr>
        <w:autoSpaceDE w:val="0"/>
        <w:autoSpaceDN w:val="0"/>
        <w:adjustRightInd w:val="0"/>
        <w:spacing w:after="40"/>
        <w:jc w:val="both"/>
        <w:rPr>
          <w:rFonts w:ascii="Arial" w:hAnsi="Arial" w:cs="Arial"/>
          <w:sz w:val="22"/>
          <w:szCs w:val="22"/>
        </w:rPr>
      </w:pPr>
      <w:r w:rsidRPr="00A906FE">
        <w:rPr>
          <w:rFonts w:ascii="Arial" w:hAnsi="Arial" w:cs="Arial"/>
          <w:sz w:val="22"/>
          <w:szCs w:val="22"/>
        </w:rPr>
        <w:t>- la distribution des boissons froides,</w:t>
      </w:r>
    </w:p>
    <w:p w14:paraId="5A447A90" w14:textId="77777777" w:rsidR="00A9094F" w:rsidRPr="00A906FE" w:rsidRDefault="00A9094F" w:rsidP="00A9094F">
      <w:pPr>
        <w:autoSpaceDE w:val="0"/>
        <w:autoSpaceDN w:val="0"/>
        <w:adjustRightInd w:val="0"/>
        <w:spacing w:after="40"/>
        <w:ind w:left="142" w:hanging="142"/>
        <w:jc w:val="both"/>
        <w:rPr>
          <w:rFonts w:ascii="Arial" w:hAnsi="Arial" w:cs="Arial"/>
          <w:sz w:val="22"/>
          <w:szCs w:val="22"/>
        </w:rPr>
      </w:pPr>
      <w:r w:rsidRPr="00A906FE">
        <w:rPr>
          <w:rFonts w:ascii="Arial" w:hAnsi="Arial" w:cs="Arial"/>
          <w:sz w:val="22"/>
          <w:szCs w:val="22"/>
        </w:rPr>
        <w:t>- le nettoyage des locaux, des équipements et matériels de cuisine et de restauration (y compris la vaisselle, les chaises et les tables) mis à disposition,</w:t>
      </w:r>
    </w:p>
    <w:p w14:paraId="101EC0FB" w14:textId="77777777" w:rsidR="00A9094F" w:rsidRPr="00A906FE" w:rsidRDefault="00A9094F" w:rsidP="00A9094F">
      <w:pPr>
        <w:autoSpaceDE w:val="0"/>
        <w:autoSpaceDN w:val="0"/>
        <w:adjustRightInd w:val="0"/>
        <w:spacing w:after="40"/>
        <w:ind w:left="142" w:hanging="142"/>
        <w:jc w:val="both"/>
        <w:rPr>
          <w:rFonts w:ascii="Arial" w:hAnsi="Arial" w:cs="Arial"/>
          <w:sz w:val="22"/>
          <w:szCs w:val="22"/>
        </w:rPr>
      </w:pPr>
      <w:r w:rsidRPr="00A906FE">
        <w:rPr>
          <w:rFonts w:ascii="Arial" w:hAnsi="Arial" w:cs="Arial"/>
          <w:sz w:val="22"/>
          <w:szCs w:val="22"/>
        </w:rPr>
        <w:t>- la gestion et la valorisation des déchets,</w:t>
      </w:r>
    </w:p>
    <w:p w14:paraId="06DE086C" w14:textId="77777777" w:rsidR="00A9094F" w:rsidRPr="007543B1" w:rsidRDefault="00A9094F" w:rsidP="00A9094F">
      <w:pPr>
        <w:autoSpaceDE w:val="0"/>
        <w:autoSpaceDN w:val="0"/>
        <w:adjustRightInd w:val="0"/>
        <w:spacing w:after="40"/>
        <w:ind w:left="142" w:hanging="142"/>
        <w:jc w:val="both"/>
        <w:rPr>
          <w:rFonts w:ascii="Arial" w:hAnsi="Arial" w:cs="Arial"/>
          <w:sz w:val="22"/>
          <w:szCs w:val="22"/>
        </w:rPr>
      </w:pPr>
      <w:r w:rsidRPr="00A906FE">
        <w:rPr>
          <w:rFonts w:ascii="Arial" w:hAnsi="Arial" w:cs="Arial"/>
          <w:sz w:val="22"/>
          <w:szCs w:val="22"/>
        </w:rPr>
        <w:t>- la maintenance des matériels et équipements de cuisine et de restauration</w:t>
      </w:r>
      <w:r w:rsidRPr="007543B1">
        <w:rPr>
          <w:rFonts w:ascii="Arial" w:hAnsi="Arial" w:cs="Arial"/>
          <w:sz w:val="22"/>
          <w:szCs w:val="22"/>
        </w:rPr>
        <w:t>,</w:t>
      </w:r>
    </w:p>
    <w:p w14:paraId="0EF5C34C" w14:textId="77777777" w:rsidR="00A9094F" w:rsidRPr="007543B1" w:rsidRDefault="00A9094F" w:rsidP="00A9094F">
      <w:pPr>
        <w:autoSpaceDE w:val="0"/>
        <w:autoSpaceDN w:val="0"/>
        <w:adjustRightInd w:val="0"/>
        <w:spacing w:after="40"/>
        <w:jc w:val="both"/>
        <w:rPr>
          <w:rFonts w:ascii="Arial" w:hAnsi="Arial" w:cs="Arial"/>
          <w:sz w:val="22"/>
          <w:szCs w:val="22"/>
        </w:rPr>
      </w:pPr>
      <w:r w:rsidRPr="007543B1">
        <w:rPr>
          <w:rFonts w:ascii="Arial" w:hAnsi="Arial" w:cs="Arial"/>
          <w:sz w:val="22"/>
          <w:szCs w:val="22"/>
        </w:rPr>
        <w:t>- les prélèvements et analyses bactériologiques,</w:t>
      </w:r>
    </w:p>
    <w:p w14:paraId="0551E699" w14:textId="77777777" w:rsidR="00A9094F" w:rsidRPr="007543B1" w:rsidRDefault="00A9094F" w:rsidP="00A9094F">
      <w:pPr>
        <w:autoSpaceDE w:val="0"/>
        <w:autoSpaceDN w:val="0"/>
        <w:adjustRightInd w:val="0"/>
        <w:spacing w:after="40"/>
        <w:jc w:val="both"/>
        <w:rPr>
          <w:rFonts w:ascii="Arial" w:hAnsi="Arial" w:cs="Arial"/>
          <w:sz w:val="22"/>
          <w:szCs w:val="22"/>
        </w:rPr>
      </w:pPr>
      <w:r w:rsidRPr="007543B1">
        <w:rPr>
          <w:rFonts w:ascii="Arial" w:hAnsi="Arial" w:cs="Arial"/>
          <w:sz w:val="22"/>
          <w:szCs w:val="22"/>
        </w:rPr>
        <w:t>- la fourniture des consommables et des petits matériels ainsi que leur renouvellement,</w:t>
      </w:r>
    </w:p>
    <w:p w14:paraId="32082099" w14:textId="77777777" w:rsidR="00A9094F" w:rsidRPr="007543B1" w:rsidRDefault="00A9094F" w:rsidP="00A9094F">
      <w:pPr>
        <w:autoSpaceDE w:val="0"/>
        <w:autoSpaceDN w:val="0"/>
        <w:adjustRightInd w:val="0"/>
        <w:spacing w:after="40"/>
        <w:jc w:val="both"/>
        <w:rPr>
          <w:rFonts w:ascii="Arial" w:hAnsi="Arial" w:cs="Arial"/>
          <w:sz w:val="22"/>
          <w:szCs w:val="22"/>
        </w:rPr>
      </w:pPr>
      <w:r w:rsidRPr="007543B1">
        <w:rPr>
          <w:rFonts w:ascii="Arial" w:hAnsi="Arial" w:cs="Arial"/>
          <w:sz w:val="22"/>
          <w:szCs w:val="22"/>
        </w:rPr>
        <w:t xml:space="preserve">- le </w:t>
      </w:r>
      <w:proofErr w:type="spellStart"/>
      <w:r w:rsidRPr="007543B1">
        <w:rPr>
          <w:rFonts w:ascii="Arial" w:hAnsi="Arial" w:cs="Arial"/>
          <w:sz w:val="22"/>
          <w:szCs w:val="22"/>
        </w:rPr>
        <w:t>préchargement</w:t>
      </w:r>
      <w:proofErr w:type="spellEnd"/>
      <w:r w:rsidRPr="007543B1">
        <w:rPr>
          <w:rFonts w:ascii="Arial" w:hAnsi="Arial" w:cs="Arial"/>
          <w:sz w:val="22"/>
          <w:szCs w:val="22"/>
        </w:rPr>
        <w:t xml:space="preserve"> des cartes magnétiques,</w:t>
      </w:r>
    </w:p>
    <w:p w14:paraId="7CD75D14" w14:textId="6B1067D6" w:rsidR="00A9094F" w:rsidRPr="007543B1" w:rsidRDefault="00A9094F" w:rsidP="00A9094F">
      <w:pPr>
        <w:autoSpaceDE w:val="0"/>
        <w:autoSpaceDN w:val="0"/>
        <w:adjustRightInd w:val="0"/>
        <w:spacing w:after="40"/>
        <w:jc w:val="both"/>
        <w:rPr>
          <w:rFonts w:ascii="Arial" w:hAnsi="Arial" w:cs="Arial"/>
          <w:sz w:val="22"/>
          <w:szCs w:val="22"/>
        </w:rPr>
      </w:pPr>
      <w:r w:rsidRPr="007543B1">
        <w:rPr>
          <w:rFonts w:ascii="Arial" w:hAnsi="Arial" w:cs="Arial"/>
          <w:sz w:val="22"/>
          <w:szCs w:val="22"/>
        </w:rPr>
        <w:t>- la saisie informatique des consommations en bout de chaîne aux caisses.</w:t>
      </w:r>
    </w:p>
    <w:p w14:paraId="6D1ABDC0" w14:textId="77777777" w:rsidR="00A9094F" w:rsidRPr="007543B1" w:rsidRDefault="00A9094F" w:rsidP="00A9094F">
      <w:pPr>
        <w:autoSpaceDE w:val="0"/>
        <w:autoSpaceDN w:val="0"/>
        <w:adjustRightInd w:val="0"/>
        <w:spacing w:after="40"/>
        <w:jc w:val="both"/>
        <w:rPr>
          <w:rFonts w:ascii="Arial" w:hAnsi="Arial" w:cs="Arial"/>
          <w:sz w:val="22"/>
          <w:szCs w:val="22"/>
        </w:rPr>
      </w:pPr>
    </w:p>
    <w:p w14:paraId="35EE67C3" w14:textId="77777777" w:rsidR="00A9094F" w:rsidRPr="007543B1" w:rsidRDefault="00A9094F" w:rsidP="00A9094F">
      <w:pPr>
        <w:autoSpaceDE w:val="0"/>
        <w:autoSpaceDN w:val="0"/>
        <w:adjustRightInd w:val="0"/>
        <w:spacing w:after="40"/>
        <w:jc w:val="both"/>
        <w:rPr>
          <w:rFonts w:ascii="Arial" w:hAnsi="Arial" w:cs="Arial"/>
          <w:sz w:val="22"/>
          <w:szCs w:val="22"/>
        </w:rPr>
      </w:pPr>
      <w:bookmarkStart w:id="33" w:name="_Hlk202523538"/>
      <w:r w:rsidRPr="007543B1">
        <w:rPr>
          <w:rFonts w:ascii="Arial" w:hAnsi="Arial" w:cs="Arial"/>
          <w:sz w:val="22"/>
          <w:szCs w:val="22"/>
        </w:rPr>
        <w:t>Le « self » est ouvert tous les jours de l’année (y compris pendant les jours fériés et les jours de fermeture du Centre) pour le déjeuner et le diner.</w:t>
      </w:r>
    </w:p>
    <w:bookmarkEnd w:id="33"/>
    <w:p w14:paraId="160F64CE" w14:textId="77777777" w:rsidR="00A9094F" w:rsidRPr="007543B1" w:rsidRDefault="00A9094F" w:rsidP="00A9094F">
      <w:pPr>
        <w:autoSpaceDE w:val="0"/>
        <w:autoSpaceDN w:val="0"/>
        <w:adjustRightInd w:val="0"/>
        <w:spacing w:after="40"/>
        <w:jc w:val="both"/>
        <w:rPr>
          <w:rFonts w:ascii="Arial" w:hAnsi="Arial" w:cs="Arial"/>
          <w:sz w:val="22"/>
          <w:szCs w:val="22"/>
        </w:rPr>
      </w:pPr>
      <w:r w:rsidRPr="007543B1">
        <w:rPr>
          <w:rFonts w:ascii="Arial" w:hAnsi="Arial" w:cs="Arial"/>
          <w:sz w:val="22"/>
          <w:szCs w:val="22"/>
        </w:rPr>
        <w:t>L’espace « restauration rapide » et la « cafétéria » sont ouverts du lundi au vendredi pour le déjeuner durant les jours d’ouverture du Centre.</w:t>
      </w:r>
    </w:p>
    <w:p w14:paraId="679AF8D1" w14:textId="77777777" w:rsidR="00A9094F" w:rsidRPr="007543B1" w:rsidRDefault="00A9094F" w:rsidP="00A9094F">
      <w:pPr>
        <w:autoSpaceDE w:val="0"/>
        <w:autoSpaceDN w:val="0"/>
        <w:adjustRightInd w:val="0"/>
        <w:spacing w:after="40"/>
        <w:jc w:val="both"/>
        <w:rPr>
          <w:rFonts w:ascii="Arial" w:hAnsi="Arial" w:cs="Arial"/>
          <w:sz w:val="22"/>
          <w:szCs w:val="22"/>
        </w:rPr>
      </w:pPr>
      <w:r w:rsidRPr="007543B1">
        <w:rPr>
          <w:rFonts w:ascii="Arial" w:hAnsi="Arial" w:cs="Arial"/>
          <w:sz w:val="22"/>
          <w:szCs w:val="22"/>
        </w:rPr>
        <w:t xml:space="preserve">Les prestations relatives aux « plateaux repas » sont réalisées du lundi au vendredi pour le personnel travaillant en poste la nuit. </w:t>
      </w:r>
    </w:p>
    <w:p w14:paraId="3F485CCB" w14:textId="77777777" w:rsidR="00A9094F" w:rsidRPr="007543B1" w:rsidRDefault="00A9094F" w:rsidP="00A9094F">
      <w:pPr>
        <w:autoSpaceDE w:val="0"/>
        <w:autoSpaceDN w:val="0"/>
        <w:adjustRightInd w:val="0"/>
        <w:jc w:val="both"/>
        <w:rPr>
          <w:rFonts w:ascii="Arial" w:hAnsi="Arial" w:cs="Arial"/>
          <w:color w:val="000000"/>
          <w:sz w:val="22"/>
          <w:szCs w:val="22"/>
        </w:rPr>
      </w:pPr>
    </w:p>
    <w:p w14:paraId="561C9CAE" w14:textId="7E5757DD" w:rsidR="00A9094F" w:rsidRDefault="00A9094F" w:rsidP="00A9094F">
      <w:pPr>
        <w:autoSpaceDE w:val="0"/>
        <w:autoSpaceDN w:val="0"/>
        <w:adjustRightInd w:val="0"/>
        <w:jc w:val="both"/>
        <w:rPr>
          <w:rFonts w:ascii="Arial" w:hAnsi="Arial" w:cs="Arial"/>
          <w:color w:val="000000"/>
          <w:sz w:val="22"/>
          <w:szCs w:val="22"/>
        </w:rPr>
      </w:pPr>
      <w:r w:rsidRPr="007543B1">
        <w:rPr>
          <w:rFonts w:ascii="Arial" w:hAnsi="Arial" w:cs="Arial"/>
          <w:color w:val="000000"/>
          <w:sz w:val="22"/>
          <w:szCs w:val="22"/>
        </w:rPr>
        <w:t xml:space="preserve">Sur demande expresse du CEA, durant les jours de fermeture du Centre et avec un préavis d’un mois, le Titulaire s’engage à assurer une prestation de restauration supplémentaire par rapport à la fréquentation habituelle sur le restaurant « self » sans surcoût par rapport aux prix fixés à l’article « Prix » du présent marché. </w:t>
      </w:r>
    </w:p>
    <w:p w14:paraId="77D2B67D" w14:textId="69AFC754" w:rsidR="00195A2C" w:rsidRDefault="00195A2C" w:rsidP="00A9094F">
      <w:pPr>
        <w:autoSpaceDE w:val="0"/>
        <w:autoSpaceDN w:val="0"/>
        <w:adjustRightInd w:val="0"/>
        <w:jc w:val="both"/>
        <w:rPr>
          <w:rFonts w:ascii="Arial" w:hAnsi="Arial" w:cs="Arial"/>
          <w:color w:val="000000"/>
          <w:sz w:val="22"/>
          <w:szCs w:val="22"/>
        </w:rPr>
      </w:pPr>
    </w:p>
    <w:p w14:paraId="36994286" w14:textId="77777777" w:rsidR="00195A2C" w:rsidRDefault="00195A2C" w:rsidP="00A9094F">
      <w:pPr>
        <w:autoSpaceDE w:val="0"/>
        <w:autoSpaceDN w:val="0"/>
        <w:adjustRightInd w:val="0"/>
        <w:jc w:val="both"/>
        <w:rPr>
          <w:rFonts w:ascii="Arial" w:hAnsi="Arial" w:cs="Arial"/>
          <w:b/>
          <w:bCs/>
          <w:color w:val="000000"/>
          <w:sz w:val="22"/>
          <w:szCs w:val="22"/>
          <w:u w:val="single"/>
        </w:rPr>
      </w:pPr>
    </w:p>
    <w:p w14:paraId="1B26ABBE" w14:textId="77777777" w:rsidR="00195A2C" w:rsidRDefault="00195A2C" w:rsidP="00A9094F">
      <w:pPr>
        <w:autoSpaceDE w:val="0"/>
        <w:autoSpaceDN w:val="0"/>
        <w:adjustRightInd w:val="0"/>
        <w:jc w:val="both"/>
        <w:rPr>
          <w:rFonts w:ascii="Arial" w:hAnsi="Arial" w:cs="Arial"/>
          <w:b/>
          <w:bCs/>
          <w:color w:val="000000"/>
          <w:sz w:val="22"/>
          <w:szCs w:val="22"/>
          <w:u w:val="single"/>
        </w:rPr>
      </w:pPr>
    </w:p>
    <w:p w14:paraId="08D09852" w14:textId="77777777" w:rsidR="00195A2C" w:rsidRDefault="00195A2C" w:rsidP="00A9094F">
      <w:pPr>
        <w:autoSpaceDE w:val="0"/>
        <w:autoSpaceDN w:val="0"/>
        <w:adjustRightInd w:val="0"/>
        <w:jc w:val="both"/>
        <w:rPr>
          <w:rFonts w:ascii="Arial" w:hAnsi="Arial" w:cs="Arial"/>
          <w:b/>
          <w:bCs/>
          <w:color w:val="000000"/>
          <w:sz w:val="22"/>
          <w:szCs w:val="22"/>
          <w:u w:val="single"/>
        </w:rPr>
      </w:pPr>
    </w:p>
    <w:p w14:paraId="7D951212" w14:textId="09BD2FEF" w:rsidR="00195A2C" w:rsidRDefault="00195A2C" w:rsidP="00A9094F">
      <w:pPr>
        <w:autoSpaceDE w:val="0"/>
        <w:autoSpaceDN w:val="0"/>
        <w:adjustRightInd w:val="0"/>
        <w:jc w:val="both"/>
        <w:rPr>
          <w:rFonts w:ascii="Arial" w:hAnsi="Arial" w:cs="Arial"/>
          <w:color w:val="000000"/>
          <w:sz w:val="22"/>
          <w:szCs w:val="22"/>
        </w:rPr>
      </w:pPr>
      <w:bookmarkStart w:id="34" w:name="_Hlk202536236"/>
      <w:r w:rsidRPr="00195A2C">
        <w:rPr>
          <w:rFonts w:ascii="Arial" w:hAnsi="Arial" w:cs="Arial"/>
          <w:color w:val="000000"/>
          <w:sz w:val="22"/>
          <w:szCs w:val="22"/>
        </w:rPr>
        <w:lastRenderedPageBreak/>
        <w:t>Le présent marché comprend l’option suivante</w:t>
      </w:r>
      <w:r>
        <w:rPr>
          <w:rFonts w:ascii="Arial" w:hAnsi="Arial" w:cs="Arial"/>
          <w:color w:val="000000"/>
          <w:sz w:val="22"/>
          <w:szCs w:val="22"/>
        </w:rPr>
        <w:t> :</w:t>
      </w:r>
    </w:p>
    <w:p w14:paraId="39E4ABD5" w14:textId="77777777" w:rsidR="00195A2C" w:rsidRPr="00195A2C" w:rsidRDefault="00195A2C" w:rsidP="00A9094F">
      <w:pPr>
        <w:autoSpaceDE w:val="0"/>
        <w:autoSpaceDN w:val="0"/>
        <w:adjustRightInd w:val="0"/>
        <w:jc w:val="both"/>
        <w:rPr>
          <w:rFonts w:ascii="Arial" w:hAnsi="Arial" w:cs="Arial"/>
          <w:color w:val="000000"/>
          <w:sz w:val="22"/>
          <w:szCs w:val="22"/>
        </w:rPr>
      </w:pPr>
    </w:p>
    <w:p w14:paraId="65FD2FA9" w14:textId="4566EDB9" w:rsidR="00195A2C" w:rsidRPr="00195A2C" w:rsidRDefault="00195A2C" w:rsidP="00195A2C">
      <w:pPr>
        <w:autoSpaceDE w:val="0"/>
        <w:autoSpaceDN w:val="0"/>
        <w:adjustRightInd w:val="0"/>
        <w:jc w:val="center"/>
        <w:rPr>
          <w:rFonts w:ascii="Arial" w:hAnsi="Arial" w:cs="Arial"/>
          <w:b/>
          <w:bCs/>
          <w:color w:val="000000"/>
          <w:sz w:val="22"/>
          <w:szCs w:val="22"/>
        </w:rPr>
      </w:pPr>
      <w:r w:rsidRPr="00195A2C">
        <w:rPr>
          <w:rFonts w:ascii="Arial" w:hAnsi="Arial" w:cs="Arial"/>
          <w:b/>
          <w:bCs/>
          <w:color w:val="000000"/>
          <w:sz w:val="22"/>
          <w:szCs w:val="22"/>
        </w:rPr>
        <w:t xml:space="preserve">Option n°1 : « Click and </w:t>
      </w:r>
      <w:proofErr w:type="spellStart"/>
      <w:r w:rsidRPr="00195A2C">
        <w:rPr>
          <w:rFonts w:ascii="Arial" w:hAnsi="Arial" w:cs="Arial"/>
          <w:b/>
          <w:bCs/>
          <w:color w:val="000000"/>
          <w:sz w:val="22"/>
          <w:szCs w:val="22"/>
        </w:rPr>
        <w:t>collect</w:t>
      </w:r>
      <w:proofErr w:type="spellEnd"/>
      <w:r w:rsidRPr="00195A2C">
        <w:rPr>
          <w:rFonts w:ascii="Arial" w:hAnsi="Arial" w:cs="Arial"/>
          <w:b/>
          <w:bCs/>
          <w:color w:val="000000"/>
          <w:sz w:val="22"/>
          <w:szCs w:val="22"/>
        </w:rPr>
        <w:t> » au sein de l’espace de restauration rapide H5</w:t>
      </w:r>
      <w:r>
        <w:rPr>
          <w:rFonts w:ascii="Arial" w:hAnsi="Arial" w:cs="Arial"/>
          <w:b/>
          <w:bCs/>
          <w:color w:val="000000"/>
          <w:sz w:val="22"/>
          <w:szCs w:val="22"/>
        </w:rPr>
        <w:t>.</w:t>
      </w:r>
    </w:p>
    <w:p w14:paraId="3E1C6A99" w14:textId="18BAA2C2" w:rsidR="00195A2C" w:rsidRDefault="00195A2C" w:rsidP="00A9094F">
      <w:pPr>
        <w:autoSpaceDE w:val="0"/>
        <w:autoSpaceDN w:val="0"/>
        <w:adjustRightInd w:val="0"/>
        <w:jc w:val="both"/>
        <w:rPr>
          <w:rFonts w:ascii="Arial" w:hAnsi="Arial" w:cs="Arial"/>
          <w:b/>
          <w:bCs/>
          <w:color w:val="000000"/>
          <w:sz w:val="22"/>
          <w:szCs w:val="22"/>
          <w:u w:val="single"/>
        </w:rPr>
      </w:pPr>
    </w:p>
    <w:p w14:paraId="0D71568B" w14:textId="14D83C34" w:rsidR="00195A2C" w:rsidRPr="006950A5" w:rsidRDefault="00195A2C" w:rsidP="00195A2C">
      <w:pPr>
        <w:tabs>
          <w:tab w:val="left" w:pos="1590"/>
        </w:tabs>
        <w:jc w:val="both"/>
        <w:rPr>
          <w:rFonts w:ascii="Arial" w:hAnsi="Arial" w:cs="Arial"/>
          <w:b/>
          <w:i/>
          <w:sz w:val="22"/>
          <w:szCs w:val="22"/>
        </w:rPr>
      </w:pPr>
      <w:bookmarkStart w:id="35" w:name="_Hlk202536360"/>
      <w:r w:rsidRPr="00195A2C">
        <w:rPr>
          <w:rFonts w:ascii="Arial" w:hAnsi="Arial" w:cs="Arial"/>
          <w:sz w:val="22"/>
          <w:szCs w:val="22"/>
        </w:rPr>
        <w:t xml:space="preserve">L’option est éventuellement levée par le CEA, </w:t>
      </w:r>
      <w:r w:rsidR="004978BA">
        <w:rPr>
          <w:rFonts w:ascii="Arial" w:hAnsi="Arial" w:cs="Arial"/>
          <w:sz w:val="22"/>
          <w:szCs w:val="22"/>
        </w:rPr>
        <w:t xml:space="preserve">à la notification du marché (ou en cours de marché </w:t>
      </w:r>
      <w:r w:rsidRPr="00195A2C">
        <w:rPr>
          <w:rFonts w:ascii="Arial" w:hAnsi="Arial" w:cs="Arial"/>
          <w:sz w:val="22"/>
          <w:szCs w:val="22"/>
        </w:rPr>
        <w:t>avec un préavis de ___ mois minimum par courrier recommandé avec accusé de réception</w:t>
      </w:r>
      <w:r w:rsidR="004978BA">
        <w:rPr>
          <w:rFonts w:ascii="Arial" w:hAnsi="Arial" w:cs="Arial"/>
          <w:sz w:val="22"/>
          <w:szCs w:val="22"/>
        </w:rPr>
        <w:t>)</w:t>
      </w:r>
      <w:r w:rsidRPr="00195A2C">
        <w:rPr>
          <w:rFonts w:ascii="Arial" w:hAnsi="Arial" w:cs="Arial"/>
          <w:sz w:val="22"/>
          <w:szCs w:val="22"/>
        </w:rPr>
        <w:t>.</w:t>
      </w:r>
      <w:r>
        <w:rPr>
          <w:rFonts w:ascii="Arial" w:hAnsi="Arial" w:cs="Arial"/>
          <w:sz w:val="22"/>
          <w:szCs w:val="22"/>
        </w:rPr>
        <w:t xml:space="preserve"> </w:t>
      </w:r>
      <w:r w:rsidRPr="00875C9C">
        <w:rPr>
          <w:rFonts w:ascii="Arial" w:hAnsi="Arial" w:cs="Arial"/>
          <w:b/>
          <w:i/>
          <w:sz w:val="22"/>
          <w:szCs w:val="22"/>
          <w:highlight w:val="green"/>
        </w:rPr>
        <w:t>(</w:t>
      </w:r>
      <w:proofErr w:type="gramStart"/>
      <w:r w:rsidRPr="00875C9C">
        <w:rPr>
          <w:rFonts w:ascii="Arial" w:hAnsi="Arial" w:cs="Arial"/>
          <w:b/>
          <w:i/>
          <w:sz w:val="22"/>
          <w:szCs w:val="22"/>
          <w:highlight w:val="green"/>
        </w:rPr>
        <w:t>à</w:t>
      </w:r>
      <w:proofErr w:type="gramEnd"/>
      <w:r w:rsidRPr="00875C9C">
        <w:rPr>
          <w:rFonts w:ascii="Arial" w:hAnsi="Arial" w:cs="Arial"/>
          <w:b/>
          <w:i/>
          <w:sz w:val="22"/>
          <w:szCs w:val="22"/>
          <w:highlight w:val="green"/>
        </w:rPr>
        <w:t xml:space="preserve"> compléter par le soumissionnaire lors de la remise de son offre)</w:t>
      </w:r>
    </w:p>
    <w:p w14:paraId="111581DD" w14:textId="29838E2D" w:rsidR="00195A2C" w:rsidRPr="0058136B" w:rsidRDefault="00195A2C" w:rsidP="00195A2C">
      <w:pPr>
        <w:jc w:val="both"/>
        <w:rPr>
          <w:rFonts w:ascii="Arial" w:hAnsi="Arial" w:cs="Arial"/>
          <w:sz w:val="22"/>
          <w:szCs w:val="22"/>
        </w:rPr>
      </w:pPr>
      <w:r w:rsidRPr="0058136B">
        <w:rPr>
          <w:rFonts w:ascii="Arial" w:hAnsi="Arial" w:cs="Arial"/>
          <w:sz w:val="22"/>
          <w:szCs w:val="22"/>
        </w:rPr>
        <w:t xml:space="preserve">L’absence de levée de </w:t>
      </w:r>
      <w:r>
        <w:rPr>
          <w:rFonts w:ascii="Arial" w:hAnsi="Arial" w:cs="Arial"/>
          <w:sz w:val="22"/>
          <w:szCs w:val="22"/>
        </w:rPr>
        <w:t>l’</w:t>
      </w:r>
      <w:r w:rsidRPr="0058136B">
        <w:rPr>
          <w:rFonts w:ascii="Arial" w:hAnsi="Arial" w:cs="Arial"/>
          <w:sz w:val="22"/>
          <w:szCs w:val="22"/>
        </w:rPr>
        <w:t>option n’ouvre pas droit à indemnités au bénéfice du Titulaire.</w:t>
      </w:r>
    </w:p>
    <w:bookmarkEnd w:id="34"/>
    <w:bookmarkEnd w:id="35"/>
    <w:p w14:paraId="4B02AA11" w14:textId="77777777" w:rsidR="00195A2C" w:rsidRPr="00195A2C" w:rsidRDefault="00195A2C" w:rsidP="004978BA">
      <w:pPr>
        <w:autoSpaceDE w:val="0"/>
        <w:autoSpaceDN w:val="0"/>
        <w:adjustRightInd w:val="0"/>
        <w:jc w:val="both"/>
        <w:rPr>
          <w:rFonts w:ascii="Arial" w:hAnsi="Arial" w:cs="Arial"/>
          <w:b/>
          <w:bCs/>
          <w:color w:val="000000"/>
          <w:sz w:val="22"/>
          <w:szCs w:val="22"/>
          <w:u w:val="single"/>
        </w:rPr>
      </w:pPr>
    </w:p>
    <w:p w14:paraId="5FA45227" w14:textId="77777777" w:rsidR="00A9094F" w:rsidRPr="00A9094F" w:rsidRDefault="00A9094F" w:rsidP="004978BA">
      <w:pPr>
        <w:pStyle w:val="Titre2"/>
        <w:keepNext w:val="0"/>
        <w:tabs>
          <w:tab w:val="clear" w:pos="1134"/>
          <w:tab w:val="clear" w:pos="6946"/>
          <w:tab w:val="left" w:pos="4980"/>
        </w:tabs>
        <w:spacing w:line="240" w:lineRule="exact"/>
        <w:ind w:left="0"/>
        <w:rPr>
          <w:rFonts w:ascii="Arial" w:hAnsi="Arial" w:cs="Arial"/>
          <w:sz w:val="22"/>
          <w:szCs w:val="22"/>
          <w:u w:val="none"/>
        </w:rPr>
      </w:pPr>
      <w:bookmarkStart w:id="36" w:name="_Toc14443797"/>
      <w:r w:rsidRPr="00A9094F">
        <w:rPr>
          <w:rFonts w:ascii="Arial" w:hAnsi="Arial" w:cs="Arial"/>
          <w:sz w:val="22"/>
          <w:szCs w:val="22"/>
          <w:u w:val="none"/>
        </w:rPr>
        <w:t>Les Prestations « Club »</w:t>
      </w:r>
      <w:bookmarkEnd w:id="36"/>
    </w:p>
    <w:p w14:paraId="3DF07AF5" w14:textId="77777777" w:rsidR="00A9094F" w:rsidRPr="00CD08E1" w:rsidRDefault="00A9094F" w:rsidP="004978BA">
      <w:pPr>
        <w:pStyle w:val="t4"/>
        <w:spacing w:before="120"/>
        <w:ind w:left="0" w:right="0"/>
        <w:rPr>
          <w:rFonts w:ascii="Arial" w:hAnsi="Arial" w:cs="Arial"/>
          <w:color w:val="000000"/>
          <w:sz w:val="22"/>
          <w:szCs w:val="22"/>
          <w:lang w:eastAsia="fr-FR"/>
        </w:rPr>
      </w:pPr>
      <w:r w:rsidRPr="00CD08E1">
        <w:rPr>
          <w:rFonts w:ascii="Arial" w:hAnsi="Arial" w:cs="Arial"/>
          <w:color w:val="000000"/>
          <w:sz w:val="22"/>
          <w:szCs w:val="22"/>
          <w:lang w:eastAsia="fr-FR"/>
        </w:rPr>
        <w:t>Le type de prestation attendu est une prestation d’excellente qualité dans le cadre de déjeuners d’affaires lors de réceptions d’invités d’affaires ou de réunions de travail Direction.</w:t>
      </w:r>
    </w:p>
    <w:p w14:paraId="4DA9EC35" w14:textId="77777777" w:rsidR="00A9094F" w:rsidRPr="00CD08E1" w:rsidRDefault="00A9094F" w:rsidP="004978BA">
      <w:pPr>
        <w:pStyle w:val="t4"/>
        <w:spacing w:before="120"/>
        <w:ind w:left="0" w:right="0"/>
        <w:rPr>
          <w:rFonts w:ascii="Arial" w:hAnsi="Arial" w:cs="Arial"/>
          <w:color w:val="000000"/>
          <w:sz w:val="22"/>
          <w:szCs w:val="22"/>
          <w:lang w:eastAsia="fr-FR"/>
        </w:rPr>
      </w:pPr>
      <w:r w:rsidRPr="00CD08E1">
        <w:rPr>
          <w:rFonts w:ascii="Arial" w:hAnsi="Arial" w:cs="Arial"/>
          <w:color w:val="000000"/>
          <w:sz w:val="22"/>
          <w:szCs w:val="22"/>
          <w:lang w:eastAsia="fr-FR"/>
        </w:rPr>
        <w:t>Les repas sont commandés dans la</w:t>
      </w:r>
      <w:r>
        <w:rPr>
          <w:rFonts w:ascii="Arial" w:hAnsi="Arial" w:cs="Arial"/>
          <w:color w:val="000000"/>
          <w:sz w:val="22"/>
          <w:szCs w:val="22"/>
          <w:lang w:eastAsia="fr-FR"/>
        </w:rPr>
        <w:t xml:space="preserve"> mesure du possible à l’avance </w:t>
      </w:r>
      <w:r w:rsidRPr="00CD08E1">
        <w:rPr>
          <w:rFonts w:ascii="Arial" w:hAnsi="Arial" w:cs="Arial"/>
          <w:color w:val="000000"/>
          <w:sz w:val="22"/>
          <w:szCs w:val="22"/>
          <w:lang w:eastAsia="fr-FR"/>
        </w:rPr>
        <w:t>(au minimum 24h avant) et composés lors de la commande d’ap</w:t>
      </w:r>
      <w:r>
        <w:rPr>
          <w:rFonts w:ascii="Arial" w:hAnsi="Arial" w:cs="Arial"/>
          <w:color w:val="000000"/>
          <w:sz w:val="22"/>
          <w:szCs w:val="22"/>
          <w:lang w:eastAsia="fr-FR"/>
        </w:rPr>
        <w:t>rès une carte proposée par le Ti</w:t>
      </w:r>
      <w:r w:rsidRPr="00CD08E1">
        <w:rPr>
          <w:rFonts w:ascii="Arial" w:hAnsi="Arial" w:cs="Arial"/>
          <w:color w:val="000000"/>
          <w:sz w:val="22"/>
          <w:szCs w:val="22"/>
          <w:lang w:eastAsia="fr-FR"/>
        </w:rPr>
        <w:t xml:space="preserve">tulaire. </w:t>
      </w:r>
    </w:p>
    <w:p w14:paraId="0AD799FA" w14:textId="77777777" w:rsidR="00A9094F" w:rsidRDefault="00A9094F" w:rsidP="004978BA">
      <w:pPr>
        <w:pStyle w:val="t4"/>
        <w:spacing w:before="120"/>
        <w:ind w:left="0" w:right="0"/>
        <w:rPr>
          <w:rFonts w:ascii="Arial" w:hAnsi="Arial" w:cs="Arial"/>
          <w:color w:val="000000"/>
          <w:sz w:val="22"/>
          <w:szCs w:val="22"/>
          <w:lang w:eastAsia="fr-FR"/>
        </w:rPr>
      </w:pPr>
      <w:r>
        <w:rPr>
          <w:rFonts w:ascii="Arial" w:hAnsi="Arial" w:cs="Arial"/>
          <w:color w:val="000000"/>
          <w:sz w:val="22"/>
          <w:szCs w:val="22"/>
          <w:lang w:eastAsia="fr-FR"/>
        </w:rPr>
        <w:t xml:space="preserve">L’offre </w:t>
      </w:r>
      <w:r w:rsidRPr="00EE67F6">
        <w:rPr>
          <w:rFonts w:ascii="Arial" w:hAnsi="Arial" w:cs="Arial"/>
          <w:color w:val="000000"/>
          <w:sz w:val="22"/>
          <w:szCs w:val="22"/>
          <w:lang w:eastAsia="fr-FR"/>
        </w:rPr>
        <w:t>Club </w:t>
      </w:r>
      <w:r>
        <w:rPr>
          <w:rFonts w:ascii="Arial" w:hAnsi="Arial" w:cs="Arial"/>
          <w:color w:val="000000"/>
          <w:sz w:val="22"/>
          <w:szCs w:val="22"/>
          <w:lang w:eastAsia="fr-FR"/>
        </w:rPr>
        <w:t>est composée de</w:t>
      </w:r>
      <w:r w:rsidRPr="00CD08E1">
        <w:rPr>
          <w:rFonts w:ascii="Arial" w:hAnsi="Arial" w:cs="Arial"/>
          <w:color w:val="000000"/>
          <w:sz w:val="22"/>
          <w:szCs w:val="22"/>
          <w:lang w:eastAsia="fr-FR"/>
        </w:rPr>
        <w:t xml:space="preserve"> 4 menus dont le tarif s’échelonne dans différentes catégories de prix.</w:t>
      </w:r>
      <w:r>
        <w:rPr>
          <w:rFonts w:ascii="Arial" w:hAnsi="Arial" w:cs="Arial"/>
          <w:color w:val="000000"/>
          <w:sz w:val="22"/>
          <w:szCs w:val="22"/>
          <w:lang w:eastAsia="fr-FR"/>
        </w:rPr>
        <w:t xml:space="preserve"> </w:t>
      </w:r>
    </w:p>
    <w:p w14:paraId="5140D6FC" w14:textId="77777777" w:rsidR="00496DC4" w:rsidRDefault="00A9094F" w:rsidP="004978BA">
      <w:pPr>
        <w:pStyle w:val="t4"/>
        <w:spacing w:before="120"/>
        <w:ind w:left="0" w:right="0"/>
        <w:rPr>
          <w:rFonts w:ascii="Arial" w:hAnsi="Arial" w:cs="Arial"/>
          <w:color w:val="000000"/>
          <w:sz w:val="22"/>
          <w:szCs w:val="22"/>
          <w:lang w:eastAsia="fr-FR"/>
        </w:rPr>
      </w:pPr>
      <w:r w:rsidRPr="00496DC4">
        <w:rPr>
          <w:rFonts w:ascii="Arial" w:hAnsi="Arial" w:cs="Arial"/>
          <w:color w:val="000000"/>
          <w:sz w:val="22"/>
          <w:szCs w:val="22"/>
          <w:lang w:eastAsia="fr-FR"/>
        </w:rPr>
        <w:t>Le Titulaire propose, à la demande du CEA, en plus du « menu 4 » inscrit dans l’offre « Club », sur devis, d’autres menus haut de gamme.</w:t>
      </w:r>
    </w:p>
    <w:p w14:paraId="66F84247" w14:textId="543A078F" w:rsidR="00A9094F" w:rsidRPr="00496DC4" w:rsidRDefault="00A9094F" w:rsidP="004978BA">
      <w:pPr>
        <w:pStyle w:val="t4"/>
        <w:spacing w:before="120"/>
        <w:ind w:left="0" w:right="0"/>
        <w:rPr>
          <w:rFonts w:ascii="Arial" w:hAnsi="Arial" w:cs="Arial"/>
          <w:color w:val="000000"/>
          <w:sz w:val="22"/>
          <w:szCs w:val="22"/>
          <w:lang w:eastAsia="fr-FR"/>
        </w:rPr>
      </w:pPr>
      <w:r w:rsidRPr="007543B1">
        <w:rPr>
          <w:rFonts w:ascii="Arial" w:hAnsi="Arial" w:cs="Arial"/>
          <w:sz w:val="22"/>
          <w:szCs w:val="22"/>
        </w:rPr>
        <w:t>Le Titulaire doit assurer les mêmes Prestations que pour les Prestations « self » à l’exception du pré-chargement des cartes. En plus, le Titulaire doit assurer :</w:t>
      </w:r>
    </w:p>
    <w:p w14:paraId="5D1382A5" w14:textId="77777777" w:rsidR="00A9094F" w:rsidRPr="007543B1" w:rsidRDefault="00A9094F" w:rsidP="004978BA">
      <w:pPr>
        <w:autoSpaceDE w:val="0"/>
        <w:autoSpaceDN w:val="0"/>
        <w:adjustRightInd w:val="0"/>
        <w:jc w:val="both"/>
        <w:rPr>
          <w:rFonts w:ascii="Arial" w:hAnsi="Arial" w:cs="Arial"/>
          <w:sz w:val="22"/>
          <w:szCs w:val="22"/>
        </w:rPr>
      </w:pPr>
      <w:r w:rsidRPr="007543B1">
        <w:rPr>
          <w:rFonts w:ascii="Arial" w:hAnsi="Arial" w:cs="Arial"/>
          <w:sz w:val="22"/>
          <w:szCs w:val="22"/>
        </w:rPr>
        <w:t xml:space="preserve">- les réservations, </w:t>
      </w:r>
    </w:p>
    <w:p w14:paraId="5087E083" w14:textId="77777777" w:rsidR="00A9094F" w:rsidRPr="007543B1" w:rsidRDefault="00A9094F" w:rsidP="004978BA">
      <w:pPr>
        <w:autoSpaceDE w:val="0"/>
        <w:autoSpaceDN w:val="0"/>
        <w:adjustRightInd w:val="0"/>
        <w:jc w:val="both"/>
        <w:rPr>
          <w:rFonts w:ascii="Arial" w:hAnsi="Arial" w:cs="Arial"/>
          <w:sz w:val="22"/>
          <w:szCs w:val="22"/>
        </w:rPr>
      </w:pPr>
      <w:r w:rsidRPr="007543B1">
        <w:rPr>
          <w:rFonts w:ascii="Arial" w:hAnsi="Arial" w:cs="Arial"/>
          <w:sz w:val="22"/>
          <w:szCs w:val="22"/>
        </w:rPr>
        <w:t>- l'accueil des convives,</w:t>
      </w:r>
    </w:p>
    <w:p w14:paraId="7E4EB4E6" w14:textId="77777777" w:rsidR="00496DC4" w:rsidRDefault="00A9094F" w:rsidP="004978BA">
      <w:pPr>
        <w:autoSpaceDE w:val="0"/>
        <w:autoSpaceDN w:val="0"/>
        <w:adjustRightInd w:val="0"/>
        <w:jc w:val="both"/>
        <w:rPr>
          <w:rFonts w:ascii="Arial" w:hAnsi="Arial" w:cs="Arial"/>
          <w:sz w:val="22"/>
          <w:szCs w:val="22"/>
        </w:rPr>
      </w:pPr>
      <w:r w:rsidRPr="007543B1">
        <w:rPr>
          <w:rFonts w:ascii="Arial" w:hAnsi="Arial" w:cs="Arial"/>
          <w:sz w:val="22"/>
          <w:szCs w:val="22"/>
        </w:rPr>
        <w:t>- le ramassage, le blanchissage, l'entretien et la distribution du linge de restauration.</w:t>
      </w:r>
    </w:p>
    <w:p w14:paraId="3C8D75C3" w14:textId="77777777" w:rsidR="00496DC4" w:rsidRDefault="00A9094F" w:rsidP="004978BA">
      <w:pPr>
        <w:pStyle w:val="t4"/>
        <w:spacing w:before="120"/>
        <w:ind w:left="0" w:right="0"/>
        <w:rPr>
          <w:rFonts w:ascii="Arial" w:hAnsi="Arial" w:cs="Arial"/>
          <w:color w:val="000000"/>
          <w:sz w:val="22"/>
          <w:szCs w:val="22"/>
          <w:lang w:eastAsia="fr-FR"/>
        </w:rPr>
      </w:pPr>
      <w:r w:rsidRPr="00496DC4">
        <w:rPr>
          <w:rFonts w:ascii="Arial" w:hAnsi="Arial" w:cs="Arial"/>
          <w:color w:val="000000"/>
          <w:sz w:val="22"/>
          <w:szCs w:val="22"/>
          <w:lang w:eastAsia="fr-FR"/>
        </w:rPr>
        <w:t>Pour les réservations, le Titulaire assure, dans l'ordre de priorité qui lui serait indiqué le cas échéant par le CEA, les réservations relatives aux repas des salles « invités » et tient le CEA informé de toute difficulté rencontrée.</w:t>
      </w:r>
    </w:p>
    <w:p w14:paraId="00076D84" w14:textId="78003F68" w:rsidR="00A9094F" w:rsidRPr="00496DC4" w:rsidRDefault="00A9094F" w:rsidP="004978BA">
      <w:pPr>
        <w:pStyle w:val="t4"/>
        <w:spacing w:before="120"/>
        <w:ind w:left="0" w:right="0"/>
        <w:rPr>
          <w:rFonts w:ascii="Arial" w:hAnsi="Arial" w:cs="Arial"/>
          <w:color w:val="000000"/>
          <w:sz w:val="22"/>
          <w:szCs w:val="22"/>
          <w:lang w:eastAsia="fr-FR"/>
        </w:rPr>
      </w:pPr>
      <w:r w:rsidRPr="007543B1">
        <w:rPr>
          <w:rFonts w:ascii="Arial" w:hAnsi="Arial" w:cs="Arial"/>
          <w:sz w:val="22"/>
          <w:szCs w:val="22"/>
        </w:rPr>
        <w:t>Les « salles invités » sont ouvertes du lundi au vendredi, pour le déjeuner, durant les jours d’ouverture du Centre.</w:t>
      </w:r>
    </w:p>
    <w:p w14:paraId="38011B2C" w14:textId="77777777" w:rsidR="00A9094F" w:rsidRPr="007543B1" w:rsidRDefault="00A9094F" w:rsidP="00A9094F">
      <w:pPr>
        <w:autoSpaceDE w:val="0"/>
        <w:autoSpaceDN w:val="0"/>
        <w:adjustRightInd w:val="0"/>
        <w:spacing w:after="40"/>
        <w:jc w:val="both"/>
        <w:rPr>
          <w:rFonts w:ascii="Arial" w:hAnsi="Arial" w:cs="Arial"/>
          <w:sz w:val="22"/>
          <w:szCs w:val="22"/>
        </w:rPr>
      </w:pPr>
    </w:p>
    <w:p w14:paraId="1D7C45FF" w14:textId="77777777" w:rsidR="00A9094F" w:rsidRPr="00A9094F" w:rsidRDefault="00A9094F" w:rsidP="00A9094F">
      <w:pPr>
        <w:pStyle w:val="Titre2"/>
        <w:keepNext w:val="0"/>
        <w:tabs>
          <w:tab w:val="clear" w:pos="1134"/>
          <w:tab w:val="clear" w:pos="6946"/>
          <w:tab w:val="left" w:pos="4980"/>
        </w:tabs>
        <w:spacing w:line="240" w:lineRule="exact"/>
        <w:ind w:left="0"/>
        <w:rPr>
          <w:rFonts w:ascii="Arial" w:hAnsi="Arial" w:cs="Arial"/>
          <w:sz w:val="22"/>
          <w:szCs w:val="22"/>
          <w:u w:val="none"/>
        </w:rPr>
      </w:pPr>
      <w:bookmarkStart w:id="37" w:name="_Toc408392618"/>
      <w:bookmarkStart w:id="38" w:name="_Toc14443798"/>
      <w:r w:rsidRPr="00A9094F">
        <w:rPr>
          <w:rFonts w:ascii="Arial" w:hAnsi="Arial" w:cs="Arial"/>
          <w:sz w:val="22"/>
          <w:szCs w:val="22"/>
          <w:u w:val="none"/>
        </w:rPr>
        <w:t>Les Prestations annexes</w:t>
      </w:r>
      <w:bookmarkEnd w:id="37"/>
      <w:r w:rsidRPr="00A9094F">
        <w:rPr>
          <w:rFonts w:ascii="Arial" w:hAnsi="Arial" w:cs="Arial"/>
          <w:sz w:val="22"/>
          <w:szCs w:val="22"/>
          <w:u w:val="none"/>
        </w:rPr>
        <w:t xml:space="preserve"> « Room Service »</w:t>
      </w:r>
      <w:bookmarkEnd w:id="38"/>
    </w:p>
    <w:p w14:paraId="4396150A" w14:textId="77777777" w:rsidR="00A9094F" w:rsidRPr="007543B1" w:rsidRDefault="00A9094F" w:rsidP="00A9094F"/>
    <w:p w14:paraId="6FB1EC75" w14:textId="77777777" w:rsidR="00A9094F" w:rsidRPr="007543B1" w:rsidRDefault="00A9094F" w:rsidP="00A9094F">
      <w:pPr>
        <w:autoSpaceDE w:val="0"/>
        <w:autoSpaceDN w:val="0"/>
        <w:adjustRightInd w:val="0"/>
        <w:jc w:val="both"/>
        <w:rPr>
          <w:rFonts w:ascii="Arial" w:hAnsi="Arial" w:cs="Arial"/>
          <w:sz w:val="22"/>
          <w:szCs w:val="22"/>
        </w:rPr>
      </w:pPr>
      <w:r w:rsidRPr="007543B1">
        <w:rPr>
          <w:rFonts w:ascii="Arial" w:hAnsi="Arial" w:cs="Arial"/>
          <w:sz w:val="22"/>
          <w:szCs w:val="22"/>
        </w:rPr>
        <w:t xml:space="preserve">Le Titulaire s'engage à fournir au CEA des services divers tels que : </w:t>
      </w:r>
    </w:p>
    <w:p w14:paraId="17C93DD1" w14:textId="77777777" w:rsidR="00A9094F" w:rsidRPr="007543B1" w:rsidRDefault="00A9094F" w:rsidP="007B4B88">
      <w:pPr>
        <w:numPr>
          <w:ilvl w:val="0"/>
          <w:numId w:val="12"/>
        </w:numPr>
        <w:autoSpaceDE w:val="0"/>
        <w:autoSpaceDN w:val="0"/>
        <w:adjustRightInd w:val="0"/>
        <w:jc w:val="both"/>
        <w:rPr>
          <w:rFonts w:ascii="Arial" w:hAnsi="Arial" w:cs="Arial"/>
          <w:sz w:val="22"/>
          <w:szCs w:val="22"/>
        </w:rPr>
      </w:pPr>
      <w:proofErr w:type="gramStart"/>
      <w:r w:rsidRPr="007543B1">
        <w:rPr>
          <w:rFonts w:ascii="Arial" w:hAnsi="Arial" w:cs="Arial"/>
          <w:sz w:val="22"/>
          <w:szCs w:val="22"/>
        </w:rPr>
        <w:t>la</w:t>
      </w:r>
      <w:proofErr w:type="gramEnd"/>
      <w:r w:rsidRPr="007543B1">
        <w:rPr>
          <w:rFonts w:ascii="Arial" w:hAnsi="Arial" w:cs="Arial"/>
          <w:sz w:val="22"/>
          <w:szCs w:val="22"/>
        </w:rPr>
        <w:t xml:space="preserve"> préparation, la distribution et le service de pauses, </w:t>
      </w:r>
    </w:p>
    <w:p w14:paraId="1E553167" w14:textId="77777777" w:rsidR="00A9094F" w:rsidRPr="007543B1" w:rsidRDefault="00A9094F" w:rsidP="007B4B88">
      <w:pPr>
        <w:numPr>
          <w:ilvl w:val="0"/>
          <w:numId w:val="12"/>
        </w:numPr>
        <w:autoSpaceDE w:val="0"/>
        <w:autoSpaceDN w:val="0"/>
        <w:adjustRightInd w:val="0"/>
        <w:jc w:val="both"/>
        <w:rPr>
          <w:rFonts w:ascii="Arial" w:hAnsi="Arial" w:cs="Arial"/>
          <w:sz w:val="22"/>
          <w:szCs w:val="22"/>
        </w:rPr>
      </w:pPr>
      <w:proofErr w:type="gramStart"/>
      <w:r w:rsidRPr="007543B1">
        <w:rPr>
          <w:rFonts w:ascii="Arial" w:hAnsi="Arial" w:cs="Arial"/>
          <w:sz w:val="22"/>
          <w:szCs w:val="22"/>
        </w:rPr>
        <w:t>la</w:t>
      </w:r>
      <w:proofErr w:type="gramEnd"/>
      <w:r w:rsidRPr="007543B1">
        <w:rPr>
          <w:rFonts w:ascii="Arial" w:hAnsi="Arial" w:cs="Arial"/>
          <w:sz w:val="22"/>
          <w:szCs w:val="22"/>
        </w:rPr>
        <w:t xml:space="preserve"> préparation, la distribution et le service de cocktails/buffets, </w:t>
      </w:r>
    </w:p>
    <w:p w14:paraId="4554F1EB" w14:textId="77777777" w:rsidR="00A9094F" w:rsidRPr="007543B1" w:rsidRDefault="00A9094F" w:rsidP="007B4B88">
      <w:pPr>
        <w:numPr>
          <w:ilvl w:val="0"/>
          <w:numId w:val="12"/>
        </w:numPr>
        <w:autoSpaceDE w:val="0"/>
        <w:autoSpaceDN w:val="0"/>
        <w:adjustRightInd w:val="0"/>
        <w:jc w:val="both"/>
        <w:rPr>
          <w:rFonts w:ascii="Arial" w:hAnsi="Arial" w:cs="Arial"/>
          <w:sz w:val="22"/>
          <w:szCs w:val="22"/>
        </w:rPr>
      </w:pPr>
      <w:proofErr w:type="gramStart"/>
      <w:r w:rsidRPr="007543B1">
        <w:rPr>
          <w:rFonts w:ascii="Arial" w:hAnsi="Arial" w:cs="Arial"/>
          <w:sz w:val="22"/>
          <w:szCs w:val="22"/>
        </w:rPr>
        <w:t>la</w:t>
      </w:r>
      <w:proofErr w:type="gramEnd"/>
      <w:r w:rsidRPr="007543B1">
        <w:rPr>
          <w:rFonts w:ascii="Arial" w:hAnsi="Arial" w:cs="Arial"/>
          <w:sz w:val="22"/>
          <w:szCs w:val="22"/>
        </w:rPr>
        <w:t xml:space="preserve"> préparation, la distribution et le service de plateaux repas.</w:t>
      </w:r>
    </w:p>
    <w:p w14:paraId="66D1925F" w14:textId="77777777" w:rsidR="00A9094F" w:rsidRPr="007543B1" w:rsidRDefault="00A9094F" w:rsidP="00A9094F">
      <w:pPr>
        <w:autoSpaceDE w:val="0"/>
        <w:autoSpaceDN w:val="0"/>
        <w:adjustRightInd w:val="0"/>
        <w:jc w:val="both"/>
        <w:rPr>
          <w:rFonts w:ascii="Arial" w:hAnsi="Arial" w:cs="Arial"/>
          <w:sz w:val="22"/>
          <w:szCs w:val="22"/>
        </w:rPr>
      </w:pPr>
    </w:p>
    <w:p w14:paraId="10E923BA" w14:textId="77777777" w:rsidR="00A9094F" w:rsidRPr="007543B1" w:rsidRDefault="00A9094F" w:rsidP="00A9094F">
      <w:pPr>
        <w:autoSpaceDE w:val="0"/>
        <w:autoSpaceDN w:val="0"/>
        <w:adjustRightInd w:val="0"/>
        <w:spacing w:after="40"/>
        <w:jc w:val="both"/>
        <w:rPr>
          <w:rFonts w:ascii="Arial" w:hAnsi="Arial" w:cs="Arial"/>
          <w:sz w:val="22"/>
          <w:szCs w:val="22"/>
        </w:rPr>
      </w:pPr>
      <w:r w:rsidRPr="007543B1">
        <w:rPr>
          <w:rFonts w:ascii="Arial" w:hAnsi="Arial" w:cs="Arial"/>
          <w:sz w:val="22"/>
          <w:szCs w:val="22"/>
        </w:rPr>
        <w:t>Les prestations annexes sont réalisées du lundi au vendredi durant les jours d’ouverture du Centre.</w:t>
      </w:r>
    </w:p>
    <w:p w14:paraId="0148029F" w14:textId="7CD73C48" w:rsidR="00A9094F" w:rsidRDefault="00A9094F" w:rsidP="00A9094F">
      <w:pPr>
        <w:autoSpaceDE w:val="0"/>
        <w:autoSpaceDN w:val="0"/>
        <w:adjustRightInd w:val="0"/>
        <w:jc w:val="both"/>
        <w:rPr>
          <w:rFonts w:ascii="Arial" w:hAnsi="Arial" w:cs="Arial"/>
          <w:sz w:val="22"/>
          <w:szCs w:val="22"/>
        </w:rPr>
      </w:pPr>
      <w:r w:rsidRPr="00613E5E">
        <w:rPr>
          <w:rFonts w:ascii="Arial" w:hAnsi="Arial" w:cs="Arial"/>
          <w:sz w:val="22"/>
          <w:szCs w:val="22"/>
        </w:rPr>
        <w:t>En dehors des jours et heures d'ouverture du restaurant H</w:t>
      </w:r>
      <w:r>
        <w:rPr>
          <w:rFonts w:ascii="Arial" w:hAnsi="Arial" w:cs="Arial"/>
          <w:sz w:val="22"/>
          <w:szCs w:val="22"/>
        </w:rPr>
        <w:t>3</w:t>
      </w:r>
      <w:r w:rsidRPr="00613E5E">
        <w:rPr>
          <w:rFonts w:ascii="Arial" w:hAnsi="Arial" w:cs="Arial"/>
          <w:sz w:val="22"/>
          <w:szCs w:val="22"/>
        </w:rPr>
        <w:t xml:space="preserve">, le Titulaire doit être en mesure de faire face à toute demande particulière (repas spéciaux, séminaire, manifestations, etc.) qui pourrait être faite par le CEA ou toute personne autorisée par lui, </w:t>
      </w:r>
      <w:r w:rsidRPr="00A906FE">
        <w:rPr>
          <w:rFonts w:ascii="Arial" w:hAnsi="Arial" w:cs="Arial"/>
          <w:sz w:val="22"/>
          <w:szCs w:val="22"/>
        </w:rPr>
        <w:t>moyennant un préavis de trois jours.</w:t>
      </w:r>
    </w:p>
    <w:p w14:paraId="6830A3D8" w14:textId="6E116336" w:rsidR="009E1400" w:rsidRDefault="009E1400" w:rsidP="00A9094F">
      <w:pPr>
        <w:autoSpaceDE w:val="0"/>
        <w:autoSpaceDN w:val="0"/>
        <w:adjustRightInd w:val="0"/>
        <w:jc w:val="both"/>
        <w:rPr>
          <w:rFonts w:ascii="Arial" w:hAnsi="Arial" w:cs="Arial"/>
          <w:sz w:val="22"/>
          <w:szCs w:val="22"/>
        </w:rPr>
      </w:pPr>
    </w:p>
    <w:p w14:paraId="0725DB4D" w14:textId="588B981C" w:rsidR="009E1400" w:rsidRDefault="009E1400" w:rsidP="00A9094F">
      <w:pPr>
        <w:autoSpaceDE w:val="0"/>
        <w:autoSpaceDN w:val="0"/>
        <w:adjustRightInd w:val="0"/>
        <w:jc w:val="both"/>
        <w:rPr>
          <w:rFonts w:ascii="Arial" w:hAnsi="Arial" w:cs="Arial"/>
          <w:sz w:val="22"/>
          <w:szCs w:val="22"/>
        </w:rPr>
      </w:pPr>
    </w:p>
    <w:p w14:paraId="78E5CA0F" w14:textId="1B3223CB" w:rsidR="00496DC4" w:rsidRDefault="009E1400" w:rsidP="00195A2C">
      <w:pPr>
        <w:numPr>
          <w:ilvl w:val="0"/>
          <w:numId w:val="7"/>
        </w:numPr>
        <w:tabs>
          <w:tab w:val="left" w:pos="4980"/>
        </w:tabs>
        <w:spacing w:line="240" w:lineRule="exact"/>
        <w:jc w:val="both"/>
        <w:outlineLvl w:val="0"/>
        <w:rPr>
          <w:rFonts w:ascii="Arial" w:hAnsi="Arial" w:cs="Arial"/>
          <w:b/>
          <w:bCs/>
          <w:sz w:val="22"/>
          <w:szCs w:val="22"/>
          <w:u w:val="single"/>
        </w:rPr>
      </w:pPr>
      <w:bookmarkStart w:id="39" w:name="_Toc410035396"/>
      <w:bookmarkStart w:id="40" w:name="_Toc73443478"/>
      <w:bookmarkStart w:id="41" w:name="_Toc202462615"/>
      <w:r w:rsidRPr="00195A2C">
        <w:rPr>
          <w:rFonts w:ascii="Arial" w:hAnsi="Arial" w:cs="Arial"/>
          <w:b/>
          <w:bCs/>
          <w:sz w:val="22"/>
          <w:szCs w:val="22"/>
          <w:u w:val="single"/>
        </w:rPr>
        <w:t xml:space="preserve">CLAUSE </w:t>
      </w:r>
      <w:bookmarkEnd w:id="39"/>
      <w:r w:rsidRPr="00195A2C">
        <w:rPr>
          <w:rFonts w:ascii="Arial" w:hAnsi="Arial" w:cs="Arial"/>
          <w:b/>
          <w:bCs/>
          <w:sz w:val="22"/>
          <w:szCs w:val="22"/>
          <w:u w:val="single"/>
        </w:rPr>
        <w:t>SOCIALE</w:t>
      </w:r>
      <w:bookmarkEnd w:id="40"/>
      <w:r w:rsidRPr="00195A2C">
        <w:rPr>
          <w:rFonts w:ascii="Arial" w:hAnsi="Arial" w:cs="Arial"/>
          <w:b/>
          <w:bCs/>
          <w:sz w:val="22"/>
          <w:szCs w:val="22"/>
          <w:u w:val="single"/>
        </w:rPr>
        <w:t xml:space="preserve"> </w:t>
      </w:r>
      <w:bookmarkEnd w:id="41"/>
    </w:p>
    <w:p w14:paraId="6D93EAD3" w14:textId="77777777" w:rsidR="00195A2C" w:rsidRPr="00195A2C" w:rsidRDefault="00195A2C" w:rsidP="00195A2C">
      <w:pPr>
        <w:tabs>
          <w:tab w:val="left" w:pos="4980"/>
        </w:tabs>
        <w:spacing w:line="240" w:lineRule="exact"/>
        <w:jc w:val="both"/>
        <w:outlineLvl w:val="0"/>
        <w:rPr>
          <w:rFonts w:ascii="Arial" w:hAnsi="Arial" w:cs="Arial"/>
          <w:b/>
          <w:bCs/>
          <w:sz w:val="22"/>
          <w:szCs w:val="22"/>
          <w:u w:val="single"/>
        </w:rPr>
      </w:pPr>
    </w:p>
    <w:p w14:paraId="39252D4D" w14:textId="4B6E49E3" w:rsidR="009E1400" w:rsidRPr="00195A2C" w:rsidRDefault="009E1400" w:rsidP="00195A2C">
      <w:pPr>
        <w:pStyle w:val="Titre1"/>
        <w:numPr>
          <w:ilvl w:val="0"/>
          <w:numId w:val="0"/>
        </w:numPr>
        <w:spacing w:after="120"/>
        <w:jc w:val="both"/>
        <w:rPr>
          <w:rFonts w:ascii="Arial" w:hAnsi="Arial" w:cs="Arial"/>
          <w:b w:val="0"/>
          <w:bCs w:val="0"/>
          <w:sz w:val="22"/>
          <w:szCs w:val="22"/>
        </w:rPr>
      </w:pPr>
      <w:bookmarkStart w:id="42" w:name="_Toc202462616"/>
      <w:r w:rsidRPr="00195A2C">
        <w:rPr>
          <w:rFonts w:ascii="Arial" w:hAnsi="Arial" w:cs="Arial"/>
          <w:b w:val="0"/>
          <w:bCs w:val="0"/>
          <w:sz w:val="22"/>
          <w:highlight w:val="lightGray"/>
        </w:rPr>
        <w:t>[</w:t>
      </w:r>
      <w:proofErr w:type="gramStart"/>
      <w:r w:rsidRPr="00195A2C">
        <w:rPr>
          <w:rFonts w:ascii="Arial" w:hAnsi="Arial" w:cs="Arial"/>
          <w:b w:val="0"/>
          <w:bCs w:val="0"/>
          <w:i/>
          <w:sz w:val="22"/>
          <w:szCs w:val="22"/>
          <w:highlight w:val="lightGray"/>
        </w:rPr>
        <w:t>à</w:t>
      </w:r>
      <w:proofErr w:type="gramEnd"/>
      <w:r w:rsidRPr="00195A2C">
        <w:rPr>
          <w:rFonts w:ascii="Arial" w:hAnsi="Arial" w:cs="Arial"/>
          <w:b w:val="0"/>
          <w:bCs w:val="0"/>
          <w:i/>
          <w:sz w:val="22"/>
          <w:szCs w:val="22"/>
          <w:highlight w:val="lightGray"/>
        </w:rPr>
        <w:t xml:space="preserve"> adapter par le CEA lors de l’établissement du marché</w:t>
      </w:r>
      <w:r w:rsidR="00D25617" w:rsidRPr="00195A2C">
        <w:rPr>
          <w:rFonts w:ascii="Arial" w:hAnsi="Arial" w:cs="Arial"/>
          <w:b w:val="0"/>
          <w:bCs w:val="0"/>
          <w:i/>
          <w:sz w:val="22"/>
          <w:szCs w:val="22"/>
          <w:highlight w:val="lightGray"/>
        </w:rPr>
        <w:t xml:space="preserve"> en fonction de l’offre du titulaire</w:t>
      </w:r>
      <w:r w:rsidRPr="00195A2C">
        <w:rPr>
          <w:rFonts w:ascii="Arial" w:hAnsi="Arial" w:cs="Arial"/>
          <w:b w:val="0"/>
          <w:bCs w:val="0"/>
          <w:sz w:val="22"/>
          <w:szCs w:val="22"/>
          <w:highlight w:val="lightGray"/>
        </w:rPr>
        <w:t>]</w:t>
      </w:r>
      <w:bookmarkEnd w:id="42"/>
    </w:p>
    <w:p w14:paraId="4A7BB7C8" w14:textId="5EA496D0" w:rsidR="009E1400" w:rsidRDefault="009E1400" w:rsidP="009E1400">
      <w:pPr>
        <w:jc w:val="both"/>
        <w:rPr>
          <w:rFonts w:ascii="Arial" w:hAnsi="Arial" w:cs="Arial"/>
          <w:sz w:val="22"/>
          <w:szCs w:val="22"/>
        </w:rPr>
      </w:pPr>
      <w:r w:rsidRPr="009E1400">
        <w:rPr>
          <w:rFonts w:ascii="Arial" w:hAnsi="Arial" w:cs="Arial"/>
          <w:sz w:val="22"/>
          <w:szCs w:val="22"/>
        </w:rPr>
        <w:t xml:space="preserve">Le CEA souhaite impliquer le Titulaire, à l’occasion de l’exécution du marché, dans sa politique en vue de promouvoir l’emploi et combattre l’exclusion sociale. </w:t>
      </w:r>
    </w:p>
    <w:p w14:paraId="6B3A94A2" w14:textId="77777777" w:rsidR="00195A2C" w:rsidRPr="009E1400" w:rsidRDefault="00195A2C" w:rsidP="009E1400">
      <w:pPr>
        <w:jc w:val="both"/>
        <w:rPr>
          <w:rFonts w:ascii="Arial" w:hAnsi="Arial" w:cs="Arial"/>
          <w:sz w:val="22"/>
          <w:szCs w:val="22"/>
        </w:rPr>
      </w:pPr>
    </w:p>
    <w:p w14:paraId="1C7530D5" w14:textId="51DD6524" w:rsidR="00195A2C" w:rsidRDefault="007D56FB" w:rsidP="009E1400">
      <w:pPr>
        <w:jc w:val="both"/>
        <w:rPr>
          <w:rFonts w:ascii="Arial" w:hAnsi="Arial" w:cs="Arial"/>
          <w:b/>
          <w:color w:val="000000" w:themeColor="text1"/>
          <w:sz w:val="22"/>
          <w:szCs w:val="22"/>
        </w:rPr>
      </w:pPr>
      <w:bookmarkStart w:id="43" w:name="_Hlk202536435"/>
      <w:r w:rsidRPr="007D56FB">
        <w:rPr>
          <w:rFonts w:ascii="Arial" w:hAnsi="Arial" w:cs="Arial"/>
          <w:sz w:val="22"/>
          <w:szCs w:val="22"/>
        </w:rPr>
        <w:t>Afin de participer à cette action, le Titulaire s’engage à faire réaliser une partie des prestations auprès du secteur adapté et protégé</w:t>
      </w:r>
      <w:r>
        <w:rPr>
          <w:rFonts w:cs="Arial"/>
        </w:rPr>
        <w:t xml:space="preserve"> </w:t>
      </w:r>
      <w:r w:rsidR="00195A2C" w:rsidRPr="00195A2C">
        <w:rPr>
          <w:rFonts w:ascii="Arial" w:hAnsi="Arial" w:cs="Arial"/>
          <w:b/>
          <w:color w:val="000000" w:themeColor="text1"/>
          <w:sz w:val="22"/>
          <w:szCs w:val="22"/>
        </w:rPr>
        <w:t>à hauteur de _______________ € HT</w:t>
      </w:r>
      <w:r w:rsidR="004978BA">
        <w:rPr>
          <w:rFonts w:ascii="Arial" w:hAnsi="Arial" w:cs="Arial"/>
          <w:b/>
          <w:color w:val="000000" w:themeColor="text1"/>
          <w:sz w:val="22"/>
          <w:szCs w:val="22"/>
        </w:rPr>
        <w:t xml:space="preserve">* </w:t>
      </w:r>
      <w:r w:rsidR="00195A2C" w:rsidRPr="00195A2C">
        <w:rPr>
          <w:rFonts w:ascii="Arial" w:hAnsi="Arial" w:cs="Arial"/>
          <w:b/>
          <w:color w:val="000000" w:themeColor="text1"/>
          <w:sz w:val="22"/>
          <w:szCs w:val="22"/>
        </w:rPr>
        <w:lastRenderedPageBreak/>
        <w:t>par an (ou ___________heures</w:t>
      </w:r>
      <w:r w:rsidR="004978BA">
        <w:rPr>
          <w:rFonts w:ascii="Arial" w:hAnsi="Arial" w:cs="Arial"/>
          <w:b/>
          <w:color w:val="000000" w:themeColor="text1"/>
          <w:sz w:val="22"/>
          <w:szCs w:val="22"/>
        </w:rPr>
        <w:t>**</w:t>
      </w:r>
      <w:r w:rsidR="00195A2C" w:rsidRPr="00195A2C">
        <w:rPr>
          <w:rFonts w:ascii="Arial" w:hAnsi="Arial" w:cs="Arial"/>
          <w:b/>
          <w:color w:val="000000" w:themeColor="text1"/>
          <w:sz w:val="22"/>
          <w:szCs w:val="22"/>
        </w:rPr>
        <w:t>), soit _______________ € HT</w:t>
      </w:r>
      <w:r w:rsidR="004978BA">
        <w:rPr>
          <w:rFonts w:ascii="Arial" w:hAnsi="Arial" w:cs="Arial"/>
          <w:b/>
          <w:color w:val="000000" w:themeColor="text1"/>
          <w:sz w:val="22"/>
          <w:szCs w:val="22"/>
        </w:rPr>
        <w:t>*</w:t>
      </w:r>
      <w:r>
        <w:rPr>
          <w:rFonts w:ascii="Arial" w:hAnsi="Arial" w:cs="Arial"/>
          <w:b/>
          <w:color w:val="000000" w:themeColor="text1"/>
          <w:sz w:val="22"/>
          <w:szCs w:val="22"/>
        </w:rPr>
        <w:t xml:space="preserve"> </w:t>
      </w:r>
      <w:r w:rsidRPr="00195A2C">
        <w:rPr>
          <w:rFonts w:ascii="Arial" w:hAnsi="Arial" w:cs="Arial"/>
          <w:b/>
          <w:color w:val="000000" w:themeColor="text1"/>
          <w:sz w:val="22"/>
          <w:szCs w:val="22"/>
        </w:rPr>
        <w:t>(ou ___________heures</w:t>
      </w:r>
      <w:r w:rsidR="004978BA">
        <w:rPr>
          <w:rFonts w:ascii="Arial" w:hAnsi="Arial" w:cs="Arial"/>
          <w:b/>
          <w:color w:val="000000" w:themeColor="text1"/>
          <w:sz w:val="22"/>
          <w:szCs w:val="22"/>
        </w:rPr>
        <w:t>**</w:t>
      </w:r>
      <w:r w:rsidRPr="00195A2C">
        <w:rPr>
          <w:rFonts w:ascii="Arial" w:hAnsi="Arial" w:cs="Arial"/>
          <w:b/>
          <w:color w:val="000000" w:themeColor="text1"/>
          <w:sz w:val="22"/>
          <w:szCs w:val="22"/>
        </w:rPr>
        <w:t>)</w:t>
      </w:r>
      <w:r w:rsidR="00195A2C" w:rsidRPr="00195A2C">
        <w:rPr>
          <w:rFonts w:ascii="Arial" w:hAnsi="Arial" w:cs="Arial"/>
          <w:b/>
          <w:color w:val="000000" w:themeColor="text1"/>
          <w:sz w:val="22"/>
          <w:szCs w:val="22"/>
        </w:rPr>
        <w:t xml:space="preserve"> sur la durée totale du marché, reconduction comprise.</w:t>
      </w:r>
    </w:p>
    <w:p w14:paraId="13906CBE" w14:textId="77777777" w:rsidR="004978BA" w:rsidRDefault="004978BA" w:rsidP="009E1400">
      <w:pPr>
        <w:jc w:val="both"/>
        <w:rPr>
          <w:rFonts w:ascii="Arial" w:hAnsi="Arial" w:cs="Arial"/>
          <w:b/>
          <w:color w:val="000000" w:themeColor="text1"/>
          <w:sz w:val="22"/>
          <w:szCs w:val="22"/>
        </w:rPr>
      </w:pPr>
    </w:p>
    <w:p w14:paraId="72BD4C25" w14:textId="77777777" w:rsidR="00496DC4" w:rsidRPr="00496DC4" w:rsidRDefault="00496DC4" w:rsidP="00496DC4">
      <w:pPr>
        <w:tabs>
          <w:tab w:val="left" w:pos="1590"/>
        </w:tabs>
        <w:jc w:val="center"/>
        <w:rPr>
          <w:rFonts w:ascii="Arial" w:hAnsi="Arial" w:cs="Arial"/>
          <w:b/>
          <w:i/>
          <w:sz w:val="22"/>
          <w:szCs w:val="22"/>
          <w:highlight w:val="green"/>
        </w:rPr>
      </w:pPr>
      <w:r w:rsidRPr="00875C9C">
        <w:rPr>
          <w:rFonts w:ascii="Arial" w:hAnsi="Arial" w:cs="Arial"/>
          <w:b/>
          <w:i/>
          <w:sz w:val="22"/>
          <w:szCs w:val="22"/>
          <w:highlight w:val="green"/>
        </w:rPr>
        <w:t>(</w:t>
      </w:r>
      <w:proofErr w:type="gramStart"/>
      <w:r w:rsidRPr="00875C9C">
        <w:rPr>
          <w:rFonts w:ascii="Arial" w:hAnsi="Arial" w:cs="Arial"/>
          <w:b/>
          <w:i/>
          <w:sz w:val="22"/>
          <w:szCs w:val="22"/>
          <w:highlight w:val="green"/>
        </w:rPr>
        <w:t>à</w:t>
      </w:r>
      <w:proofErr w:type="gramEnd"/>
      <w:r w:rsidRPr="00875C9C">
        <w:rPr>
          <w:rFonts w:ascii="Arial" w:hAnsi="Arial" w:cs="Arial"/>
          <w:b/>
          <w:i/>
          <w:sz w:val="22"/>
          <w:szCs w:val="22"/>
          <w:highlight w:val="green"/>
        </w:rPr>
        <w:t xml:space="preserve"> compléter par le soumissionnaire lors de la remise de son offre)</w:t>
      </w:r>
    </w:p>
    <w:p w14:paraId="74A6BC1A" w14:textId="2CBE41A5" w:rsidR="00496DC4" w:rsidRPr="00496DC4" w:rsidRDefault="00496DC4" w:rsidP="00496DC4">
      <w:pPr>
        <w:tabs>
          <w:tab w:val="left" w:pos="1590"/>
        </w:tabs>
        <w:jc w:val="center"/>
        <w:rPr>
          <w:rFonts w:ascii="Arial" w:hAnsi="Arial" w:cs="Arial"/>
          <w:b/>
          <w:i/>
          <w:sz w:val="22"/>
          <w:szCs w:val="22"/>
          <w:highlight w:val="green"/>
        </w:rPr>
      </w:pPr>
      <w:r w:rsidRPr="00496DC4">
        <w:rPr>
          <w:rFonts w:ascii="Arial" w:hAnsi="Arial" w:cs="Arial"/>
          <w:b/>
          <w:i/>
          <w:sz w:val="22"/>
          <w:szCs w:val="22"/>
          <w:highlight w:val="green"/>
        </w:rPr>
        <w:t>(</w:t>
      </w:r>
      <w:proofErr w:type="gramStart"/>
      <w:r w:rsidRPr="00496DC4">
        <w:rPr>
          <w:rFonts w:ascii="Arial" w:hAnsi="Arial" w:cs="Arial"/>
          <w:b/>
          <w:i/>
          <w:sz w:val="22"/>
          <w:szCs w:val="22"/>
          <w:highlight w:val="green"/>
        </w:rPr>
        <w:t>décliner</w:t>
      </w:r>
      <w:proofErr w:type="gramEnd"/>
      <w:r w:rsidRPr="00496DC4">
        <w:rPr>
          <w:rFonts w:ascii="Arial" w:hAnsi="Arial" w:cs="Arial"/>
          <w:b/>
          <w:i/>
          <w:sz w:val="22"/>
          <w:szCs w:val="22"/>
          <w:highlight w:val="green"/>
        </w:rPr>
        <w:t xml:space="preserve"> le montant en fonction des </w:t>
      </w:r>
      <w:r w:rsidR="008E7D51">
        <w:rPr>
          <w:rFonts w:ascii="Arial" w:hAnsi="Arial" w:cs="Arial"/>
          <w:b/>
          <w:i/>
          <w:sz w:val="22"/>
          <w:szCs w:val="22"/>
          <w:highlight w:val="green"/>
        </w:rPr>
        <w:t xml:space="preserve">6 </w:t>
      </w:r>
      <w:r w:rsidRPr="00496DC4">
        <w:rPr>
          <w:rFonts w:ascii="Arial" w:hAnsi="Arial" w:cs="Arial"/>
          <w:b/>
          <w:i/>
          <w:sz w:val="22"/>
          <w:szCs w:val="22"/>
          <w:highlight w:val="green"/>
        </w:rPr>
        <w:t>tranches de fréquentation si nécessaire</w:t>
      </w:r>
      <w:r>
        <w:rPr>
          <w:rFonts w:ascii="Arial" w:hAnsi="Arial" w:cs="Arial"/>
          <w:b/>
          <w:i/>
          <w:sz w:val="22"/>
          <w:szCs w:val="22"/>
          <w:highlight w:val="green"/>
        </w:rPr>
        <w:t>)</w:t>
      </w:r>
    </w:p>
    <w:p w14:paraId="572F30AD" w14:textId="25452382" w:rsidR="009E1400" w:rsidRPr="007B4B88" w:rsidRDefault="009E1400" w:rsidP="009E1400">
      <w:pPr>
        <w:jc w:val="both"/>
        <w:rPr>
          <w:rFonts w:ascii="Arial" w:hAnsi="Arial" w:cs="Arial"/>
          <w:b/>
          <w:color w:val="0070C0"/>
          <w:sz w:val="12"/>
          <w:szCs w:val="12"/>
        </w:rPr>
      </w:pPr>
    </w:p>
    <w:p w14:paraId="0C073DCF" w14:textId="77777777" w:rsidR="004978BA" w:rsidRPr="004978BA" w:rsidRDefault="004978BA" w:rsidP="004978BA">
      <w:pPr>
        <w:jc w:val="both"/>
        <w:rPr>
          <w:rFonts w:ascii="Arial" w:hAnsi="Arial" w:cs="Arial"/>
          <w:i/>
          <w:iCs/>
          <w:sz w:val="22"/>
          <w:szCs w:val="22"/>
        </w:rPr>
      </w:pPr>
      <w:r w:rsidRPr="004978BA">
        <w:rPr>
          <w:rFonts w:ascii="Arial" w:hAnsi="Arial" w:cs="Arial"/>
          <w:i/>
          <w:iCs/>
          <w:sz w:val="22"/>
          <w:szCs w:val="22"/>
        </w:rPr>
        <w:t>* : Exprimé en chiffre d’affaires utile (à savoir la part main d’œuvre du montant des prestations sous traitées à ces organismes)</w:t>
      </w:r>
    </w:p>
    <w:p w14:paraId="1280AA54" w14:textId="03CE429C" w:rsidR="004978BA" w:rsidRDefault="004978BA" w:rsidP="004978BA">
      <w:pPr>
        <w:jc w:val="both"/>
        <w:rPr>
          <w:rFonts w:ascii="Arial" w:hAnsi="Arial" w:cs="Arial"/>
          <w:i/>
          <w:iCs/>
          <w:sz w:val="22"/>
          <w:szCs w:val="22"/>
        </w:rPr>
      </w:pPr>
      <w:r w:rsidRPr="004978BA">
        <w:rPr>
          <w:rFonts w:ascii="Arial" w:hAnsi="Arial" w:cs="Arial"/>
          <w:i/>
          <w:iCs/>
          <w:sz w:val="22"/>
          <w:szCs w:val="22"/>
        </w:rPr>
        <w:t>** : Exprimé en heures de travail à réaliser par des missions d’intérim auprès d’une EATT.</w:t>
      </w:r>
    </w:p>
    <w:p w14:paraId="1ADE01C9" w14:textId="096455D7" w:rsidR="007B4B88" w:rsidRPr="007B4B88" w:rsidRDefault="007B4B88" w:rsidP="004978BA">
      <w:pPr>
        <w:jc w:val="both"/>
        <w:rPr>
          <w:rFonts w:ascii="Arial" w:hAnsi="Arial" w:cs="Arial"/>
          <w:i/>
          <w:iCs/>
          <w:sz w:val="12"/>
          <w:szCs w:val="12"/>
        </w:rPr>
      </w:pPr>
    </w:p>
    <w:p w14:paraId="0162DA32" w14:textId="5805EBD7" w:rsidR="007B4B88" w:rsidRPr="007B4B88" w:rsidRDefault="007B4B88" w:rsidP="007B4B88">
      <w:pPr>
        <w:jc w:val="both"/>
        <w:rPr>
          <w:rFonts w:ascii="Arial" w:hAnsi="Arial" w:cs="Arial"/>
          <w:sz w:val="22"/>
          <w:szCs w:val="22"/>
        </w:rPr>
      </w:pPr>
      <w:r>
        <w:rPr>
          <w:rFonts w:ascii="Arial" w:hAnsi="Arial" w:cs="Arial"/>
          <w:sz w:val="22"/>
          <w:szCs w:val="22"/>
        </w:rPr>
        <w:t>L</w:t>
      </w:r>
      <w:r w:rsidRPr="009E1400">
        <w:rPr>
          <w:rFonts w:ascii="Arial" w:hAnsi="Arial" w:cs="Arial"/>
          <w:sz w:val="22"/>
          <w:szCs w:val="22"/>
        </w:rPr>
        <w:t>e Titulaire</w:t>
      </w:r>
      <w:r w:rsidRPr="007B4B88">
        <w:rPr>
          <w:rFonts w:ascii="Arial" w:hAnsi="Arial" w:cs="Arial"/>
          <w:sz w:val="22"/>
          <w:szCs w:val="22"/>
        </w:rPr>
        <w:t xml:space="preserve"> justifie la réalisation quantitative de ses objectifs par communication des attestations transmises par les structures dans le cadre de sa DOETH et de sa valorisation emploi direct et indirect.</w:t>
      </w:r>
    </w:p>
    <w:bookmarkEnd w:id="43"/>
    <w:p w14:paraId="486B3723" w14:textId="77777777" w:rsidR="009E1400" w:rsidRPr="009E1400" w:rsidRDefault="009E1400" w:rsidP="009E1400">
      <w:pPr>
        <w:jc w:val="both"/>
        <w:rPr>
          <w:rFonts w:ascii="Arial" w:hAnsi="Arial" w:cs="Arial"/>
          <w:sz w:val="22"/>
          <w:szCs w:val="22"/>
        </w:rPr>
      </w:pPr>
      <w:r w:rsidRPr="009E1400">
        <w:rPr>
          <w:rFonts w:ascii="Arial" w:hAnsi="Arial" w:cs="Arial"/>
          <w:sz w:val="22"/>
          <w:szCs w:val="22"/>
        </w:rPr>
        <w:t>Il est précisé que cet engagement ne constitue pas une cause de limitation ou de diminution de la responsabilité du Titulaire dans l’exécution du marché.</w:t>
      </w:r>
    </w:p>
    <w:p w14:paraId="542F0ED5" w14:textId="6BEBE342" w:rsidR="009E1400" w:rsidRPr="009E1400" w:rsidRDefault="009E1400" w:rsidP="0045714A">
      <w:pPr>
        <w:jc w:val="both"/>
        <w:rPr>
          <w:rFonts w:ascii="Arial" w:hAnsi="Arial" w:cs="Arial"/>
          <w:sz w:val="22"/>
          <w:szCs w:val="22"/>
        </w:rPr>
      </w:pPr>
      <w:r w:rsidRPr="009E1400">
        <w:rPr>
          <w:rFonts w:ascii="Arial" w:hAnsi="Arial" w:cs="Arial"/>
          <w:sz w:val="22"/>
          <w:szCs w:val="22"/>
        </w:rPr>
        <w:t>Le montant des prestations réalisées pourra être révisé conformément aux modalités définies dans la clause « Révision de prix » du marché.</w:t>
      </w:r>
    </w:p>
    <w:p w14:paraId="0B52B3D7" w14:textId="77777777" w:rsidR="004978BA" w:rsidRDefault="004978BA" w:rsidP="0058136B">
      <w:pPr>
        <w:autoSpaceDE w:val="0"/>
        <w:autoSpaceDN w:val="0"/>
        <w:adjustRightInd w:val="0"/>
        <w:jc w:val="both"/>
        <w:rPr>
          <w:rFonts w:ascii="Arial" w:hAnsi="Arial" w:cs="Arial"/>
          <w:color w:val="000000"/>
          <w:sz w:val="22"/>
          <w:szCs w:val="22"/>
        </w:rPr>
      </w:pPr>
    </w:p>
    <w:p w14:paraId="3C972755" w14:textId="77777777" w:rsidR="004978BA" w:rsidRDefault="004978BA" w:rsidP="0058136B">
      <w:pPr>
        <w:autoSpaceDE w:val="0"/>
        <w:autoSpaceDN w:val="0"/>
        <w:adjustRightInd w:val="0"/>
        <w:jc w:val="both"/>
        <w:rPr>
          <w:rFonts w:ascii="Arial" w:hAnsi="Arial" w:cs="Arial"/>
          <w:color w:val="000000"/>
          <w:sz w:val="22"/>
          <w:szCs w:val="22"/>
        </w:rPr>
      </w:pPr>
    </w:p>
    <w:p w14:paraId="5FA05E68" w14:textId="721F4CD2" w:rsidR="00496DC4" w:rsidRDefault="00496DC4" w:rsidP="004978BA">
      <w:pPr>
        <w:numPr>
          <w:ilvl w:val="0"/>
          <w:numId w:val="7"/>
        </w:numPr>
        <w:tabs>
          <w:tab w:val="left" w:pos="4980"/>
        </w:tabs>
        <w:spacing w:line="240" w:lineRule="exact"/>
        <w:jc w:val="both"/>
        <w:outlineLvl w:val="0"/>
        <w:rPr>
          <w:rFonts w:ascii="Arial" w:hAnsi="Arial" w:cs="Arial"/>
          <w:b/>
          <w:bCs/>
          <w:sz w:val="22"/>
          <w:szCs w:val="22"/>
          <w:u w:val="single"/>
        </w:rPr>
      </w:pPr>
      <w:bookmarkStart w:id="44" w:name="_Toc202462617"/>
      <w:r w:rsidRPr="004978BA">
        <w:rPr>
          <w:rFonts w:ascii="Arial" w:hAnsi="Arial" w:cs="Arial"/>
          <w:b/>
          <w:bCs/>
          <w:sz w:val="22"/>
          <w:szCs w:val="22"/>
          <w:u w:val="single"/>
        </w:rPr>
        <w:t>CLAUSE D’INSERTION</w:t>
      </w:r>
      <w:bookmarkEnd w:id="44"/>
    </w:p>
    <w:p w14:paraId="35D30D39" w14:textId="77777777" w:rsidR="004978BA" w:rsidRPr="004978BA" w:rsidRDefault="004978BA" w:rsidP="004978BA">
      <w:pPr>
        <w:tabs>
          <w:tab w:val="left" w:pos="4980"/>
        </w:tabs>
        <w:spacing w:line="240" w:lineRule="exact"/>
        <w:jc w:val="both"/>
        <w:outlineLvl w:val="0"/>
        <w:rPr>
          <w:rFonts w:ascii="Arial" w:hAnsi="Arial" w:cs="Arial"/>
          <w:b/>
          <w:bCs/>
          <w:sz w:val="22"/>
          <w:szCs w:val="22"/>
          <w:u w:val="single"/>
        </w:rPr>
      </w:pPr>
    </w:p>
    <w:p w14:paraId="0CD73F9B" w14:textId="2B5EE260" w:rsidR="00D25617" w:rsidRPr="004978BA" w:rsidRDefault="00D25617" w:rsidP="004978BA">
      <w:pPr>
        <w:pStyle w:val="Titre1"/>
        <w:numPr>
          <w:ilvl w:val="0"/>
          <w:numId w:val="0"/>
        </w:numPr>
        <w:spacing w:after="120"/>
        <w:jc w:val="both"/>
        <w:rPr>
          <w:rFonts w:ascii="Arial" w:hAnsi="Arial" w:cs="Arial"/>
          <w:b w:val="0"/>
          <w:bCs w:val="0"/>
          <w:sz w:val="22"/>
          <w:highlight w:val="lightGray"/>
        </w:rPr>
      </w:pPr>
      <w:bookmarkStart w:id="45" w:name="_Toc202462618"/>
      <w:r w:rsidRPr="004978BA">
        <w:rPr>
          <w:rFonts w:ascii="Arial" w:hAnsi="Arial" w:cs="Arial"/>
          <w:b w:val="0"/>
          <w:bCs w:val="0"/>
          <w:sz w:val="22"/>
          <w:highlight w:val="lightGray"/>
        </w:rPr>
        <w:t>[</w:t>
      </w:r>
      <w:proofErr w:type="gramStart"/>
      <w:r w:rsidRPr="004978BA">
        <w:rPr>
          <w:rFonts w:ascii="Arial" w:hAnsi="Arial" w:cs="Arial"/>
          <w:b w:val="0"/>
          <w:bCs w:val="0"/>
          <w:sz w:val="22"/>
          <w:highlight w:val="lightGray"/>
        </w:rPr>
        <w:t>à</w:t>
      </w:r>
      <w:proofErr w:type="gramEnd"/>
      <w:r w:rsidRPr="004978BA">
        <w:rPr>
          <w:rFonts w:ascii="Arial" w:hAnsi="Arial" w:cs="Arial"/>
          <w:b w:val="0"/>
          <w:bCs w:val="0"/>
          <w:sz w:val="22"/>
          <w:highlight w:val="lightGray"/>
        </w:rPr>
        <w:t xml:space="preserve"> adapter par le CEA lors de l’établissement du marché en fonction de l’off</w:t>
      </w:r>
      <w:r w:rsidR="004978BA">
        <w:rPr>
          <w:rFonts w:ascii="Arial" w:hAnsi="Arial" w:cs="Arial"/>
          <w:b w:val="0"/>
          <w:bCs w:val="0"/>
          <w:sz w:val="22"/>
          <w:highlight w:val="lightGray"/>
        </w:rPr>
        <w:t>r</w:t>
      </w:r>
      <w:r w:rsidRPr="004978BA">
        <w:rPr>
          <w:rFonts w:ascii="Arial" w:hAnsi="Arial" w:cs="Arial"/>
          <w:b w:val="0"/>
          <w:bCs w:val="0"/>
          <w:sz w:val="22"/>
          <w:highlight w:val="lightGray"/>
        </w:rPr>
        <w:t>e du titulaire]</w:t>
      </w:r>
      <w:bookmarkEnd w:id="45"/>
    </w:p>
    <w:p w14:paraId="1126CC5A" w14:textId="77777777" w:rsidR="00D25617" w:rsidRPr="00D25617" w:rsidRDefault="00D25617" w:rsidP="00D25617">
      <w:pPr>
        <w:autoSpaceDE w:val="0"/>
        <w:autoSpaceDN w:val="0"/>
        <w:adjustRightInd w:val="0"/>
        <w:jc w:val="both"/>
        <w:rPr>
          <w:rFonts w:ascii="Arial" w:hAnsi="Arial" w:cs="Arial"/>
          <w:color w:val="000000"/>
          <w:sz w:val="22"/>
          <w:szCs w:val="22"/>
        </w:rPr>
      </w:pPr>
      <w:r w:rsidRPr="00D25617">
        <w:rPr>
          <w:rFonts w:ascii="Arial" w:hAnsi="Arial" w:cs="Arial"/>
          <w:color w:val="000000"/>
          <w:sz w:val="22"/>
          <w:szCs w:val="22"/>
        </w:rPr>
        <w:t xml:space="preserve">Le CEA souhaite impliquer le Titulaire, à l'occasion de l'exécution du marché, dans sa politique en vue de promouvoir l'emploi et combattre l'exclusion sociale. Il a donc décidé de faire application des dispositions </w:t>
      </w:r>
      <w:bookmarkStart w:id="46" w:name="_Hlk195864128"/>
      <w:r w:rsidRPr="00D25617">
        <w:rPr>
          <w:rFonts w:ascii="Arial" w:hAnsi="Arial" w:cs="Arial"/>
          <w:color w:val="000000"/>
          <w:sz w:val="22"/>
          <w:szCs w:val="22"/>
        </w:rPr>
        <w:t>des articles L2111-1 et L2112-2</w:t>
      </w:r>
      <w:bookmarkEnd w:id="46"/>
      <w:r w:rsidRPr="00D25617">
        <w:rPr>
          <w:rFonts w:ascii="Arial" w:hAnsi="Arial" w:cs="Arial"/>
          <w:color w:val="000000"/>
          <w:sz w:val="22"/>
          <w:szCs w:val="22"/>
        </w:rPr>
        <w:t xml:space="preserve"> du Code de la commande publique en incluant une clause obligatoire visant à promouvoir l'emploi de personnes rencontrant des difficultés particulières d’insertion professionnelle et à lutter contre le chômage. </w:t>
      </w:r>
    </w:p>
    <w:p w14:paraId="187A437B" w14:textId="5AAAFC51" w:rsidR="00D25617" w:rsidRDefault="00D25617" w:rsidP="00D25617">
      <w:pPr>
        <w:jc w:val="both"/>
        <w:rPr>
          <w:rFonts w:ascii="Arial" w:hAnsi="Arial" w:cs="Arial"/>
          <w:b/>
          <w:bCs/>
          <w:sz w:val="22"/>
          <w:szCs w:val="22"/>
        </w:rPr>
      </w:pPr>
      <w:r w:rsidRPr="00D25617">
        <w:rPr>
          <w:rFonts w:ascii="Arial" w:hAnsi="Arial" w:cs="Arial"/>
          <w:sz w:val="22"/>
          <w:szCs w:val="22"/>
        </w:rPr>
        <w:t xml:space="preserve">Afin de participer à cette action d'insertion, le Titulaire s'engage à réserver aux personnes visées par l’annexe </w:t>
      </w:r>
      <w:r>
        <w:rPr>
          <w:rFonts w:ascii="Arial" w:hAnsi="Arial" w:cs="Arial"/>
          <w:sz w:val="22"/>
          <w:szCs w:val="22"/>
        </w:rPr>
        <w:t>6</w:t>
      </w:r>
      <w:r w:rsidRPr="00D25617">
        <w:rPr>
          <w:rFonts w:ascii="Arial" w:hAnsi="Arial" w:cs="Arial"/>
          <w:sz w:val="22"/>
          <w:szCs w:val="22"/>
        </w:rPr>
        <w:t xml:space="preserve"> du présent marché « Insertion et emploi », </w:t>
      </w:r>
      <w:r>
        <w:rPr>
          <w:rFonts w:ascii="Arial" w:hAnsi="Arial" w:cs="Arial"/>
          <w:b/>
          <w:bCs/>
          <w:sz w:val="22"/>
          <w:szCs w:val="22"/>
        </w:rPr>
        <w:t>________</w:t>
      </w:r>
      <w:r w:rsidRPr="00D25617">
        <w:rPr>
          <w:rFonts w:ascii="Arial" w:hAnsi="Arial" w:cs="Arial"/>
          <w:b/>
          <w:bCs/>
          <w:sz w:val="22"/>
          <w:szCs w:val="22"/>
        </w:rPr>
        <w:t xml:space="preserve"> heures de travail</w:t>
      </w:r>
      <w:r w:rsidR="000B6B3D">
        <w:rPr>
          <w:rFonts w:ascii="Arial" w:hAnsi="Arial" w:cs="Arial"/>
          <w:b/>
          <w:bCs/>
          <w:sz w:val="22"/>
          <w:szCs w:val="22"/>
        </w:rPr>
        <w:t xml:space="preserve"> (dont ______ heures de formation)</w:t>
      </w:r>
      <w:r w:rsidRPr="00D25617">
        <w:rPr>
          <w:rFonts w:ascii="Arial" w:hAnsi="Arial" w:cs="Arial"/>
          <w:b/>
          <w:bCs/>
          <w:sz w:val="22"/>
          <w:szCs w:val="22"/>
        </w:rPr>
        <w:t xml:space="preserve"> sur la durée du marché</w:t>
      </w:r>
      <w:r>
        <w:rPr>
          <w:rFonts w:ascii="Arial" w:hAnsi="Arial" w:cs="Arial"/>
          <w:b/>
          <w:bCs/>
          <w:sz w:val="22"/>
          <w:szCs w:val="22"/>
        </w:rPr>
        <w:t xml:space="preserve">, </w:t>
      </w:r>
      <w:r w:rsidRPr="00D25617">
        <w:rPr>
          <w:rFonts w:ascii="Arial" w:hAnsi="Arial" w:cs="Arial"/>
          <w:b/>
          <w:bCs/>
          <w:sz w:val="22"/>
          <w:szCs w:val="22"/>
        </w:rPr>
        <w:t>reconduction comprise.</w:t>
      </w:r>
    </w:p>
    <w:p w14:paraId="799FE89A" w14:textId="77777777" w:rsidR="00D25617" w:rsidRPr="00496DC4" w:rsidRDefault="00D25617" w:rsidP="00D25617">
      <w:pPr>
        <w:tabs>
          <w:tab w:val="left" w:pos="1590"/>
        </w:tabs>
        <w:jc w:val="center"/>
        <w:rPr>
          <w:rFonts w:ascii="Arial" w:hAnsi="Arial" w:cs="Arial"/>
          <w:b/>
          <w:i/>
          <w:sz w:val="22"/>
          <w:szCs w:val="22"/>
          <w:highlight w:val="green"/>
        </w:rPr>
      </w:pPr>
      <w:r w:rsidRPr="00875C9C">
        <w:rPr>
          <w:rFonts w:ascii="Arial" w:hAnsi="Arial" w:cs="Arial"/>
          <w:b/>
          <w:i/>
          <w:sz w:val="22"/>
          <w:szCs w:val="22"/>
          <w:highlight w:val="green"/>
        </w:rPr>
        <w:t>(</w:t>
      </w:r>
      <w:proofErr w:type="gramStart"/>
      <w:r w:rsidRPr="00875C9C">
        <w:rPr>
          <w:rFonts w:ascii="Arial" w:hAnsi="Arial" w:cs="Arial"/>
          <w:b/>
          <w:i/>
          <w:sz w:val="22"/>
          <w:szCs w:val="22"/>
          <w:highlight w:val="green"/>
        </w:rPr>
        <w:t>à</w:t>
      </w:r>
      <w:proofErr w:type="gramEnd"/>
      <w:r w:rsidRPr="00875C9C">
        <w:rPr>
          <w:rFonts w:ascii="Arial" w:hAnsi="Arial" w:cs="Arial"/>
          <w:b/>
          <w:i/>
          <w:sz w:val="22"/>
          <w:szCs w:val="22"/>
          <w:highlight w:val="green"/>
        </w:rPr>
        <w:t xml:space="preserve"> compléter par le soumissionnaire lors de la remise de son offre)</w:t>
      </w:r>
    </w:p>
    <w:p w14:paraId="53B59EF4" w14:textId="77777777" w:rsidR="00D25617" w:rsidRDefault="00D25617" w:rsidP="00D25617">
      <w:pPr>
        <w:jc w:val="both"/>
        <w:rPr>
          <w:rFonts w:ascii="Arial" w:hAnsi="Arial" w:cs="Arial"/>
          <w:b/>
          <w:bCs/>
          <w:sz w:val="22"/>
          <w:szCs w:val="22"/>
        </w:rPr>
      </w:pPr>
    </w:p>
    <w:p w14:paraId="55EB4D0E" w14:textId="77777777" w:rsidR="000B6B3D" w:rsidRPr="00D25617" w:rsidRDefault="00D25617" w:rsidP="000B6B3D">
      <w:pPr>
        <w:autoSpaceDE w:val="0"/>
        <w:autoSpaceDN w:val="0"/>
        <w:adjustRightInd w:val="0"/>
        <w:jc w:val="both"/>
        <w:rPr>
          <w:rFonts w:ascii="Arial" w:hAnsi="Arial" w:cs="Arial"/>
          <w:color w:val="000000"/>
          <w:sz w:val="22"/>
          <w:szCs w:val="22"/>
        </w:rPr>
      </w:pPr>
      <w:r w:rsidRPr="00D25617">
        <w:rPr>
          <w:rFonts w:ascii="Arial" w:hAnsi="Arial" w:cs="Arial"/>
          <w:sz w:val="22"/>
          <w:szCs w:val="22"/>
        </w:rPr>
        <w:t xml:space="preserve">Le nombre d’heures indiqué ci-dessus constitue un minimum obligatoire. Le Titulaire est libre de réserver un volume plus important. </w:t>
      </w:r>
      <w:r w:rsidR="000B6B3D" w:rsidRPr="00D25617">
        <w:rPr>
          <w:rFonts w:ascii="Arial" w:hAnsi="Arial" w:cs="Arial"/>
          <w:sz w:val="22"/>
          <w:szCs w:val="22"/>
        </w:rPr>
        <w:t>Il est précisé que cet engagement ne constitue pas une cause de limitation ou de diminution de la responsabilité du Titulaire dans l'exécution du marché.</w:t>
      </w:r>
    </w:p>
    <w:p w14:paraId="35C2C0F1" w14:textId="6487FA1A" w:rsidR="00D25617" w:rsidRPr="00D25617" w:rsidRDefault="00D25617" w:rsidP="00D25617">
      <w:pPr>
        <w:jc w:val="both"/>
        <w:rPr>
          <w:rFonts w:ascii="Arial" w:hAnsi="Arial" w:cs="Arial"/>
          <w:sz w:val="22"/>
          <w:szCs w:val="22"/>
        </w:rPr>
      </w:pPr>
      <w:r w:rsidRPr="00D25617">
        <w:rPr>
          <w:rFonts w:ascii="Arial" w:hAnsi="Arial" w:cs="Arial"/>
          <w:sz w:val="22"/>
          <w:szCs w:val="22"/>
        </w:rPr>
        <w:t xml:space="preserve">L’annexe </w:t>
      </w:r>
      <w:r>
        <w:rPr>
          <w:rFonts w:ascii="Arial" w:hAnsi="Arial" w:cs="Arial"/>
          <w:sz w:val="22"/>
          <w:szCs w:val="22"/>
        </w:rPr>
        <w:t>6</w:t>
      </w:r>
      <w:r w:rsidRPr="00D25617">
        <w:rPr>
          <w:rFonts w:ascii="Arial" w:hAnsi="Arial" w:cs="Arial"/>
          <w:sz w:val="22"/>
          <w:szCs w:val="22"/>
        </w:rPr>
        <w:t xml:space="preserve"> du présent marché précise les modalités de mise en œuvre de cette clause d’exécution et les conditions de son contrôle.</w:t>
      </w:r>
    </w:p>
    <w:p w14:paraId="0B709BD2" w14:textId="77777777" w:rsidR="00D25617" w:rsidRPr="00D25617" w:rsidRDefault="00D25617" w:rsidP="00D25617">
      <w:pPr>
        <w:jc w:val="both"/>
        <w:rPr>
          <w:rFonts w:ascii="Arial" w:hAnsi="Arial" w:cs="Arial"/>
          <w:sz w:val="22"/>
          <w:szCs w:val="22"/>
        </w:rPr>
      </w:pPr>
    </w:p>
    <w:p w14:paraId="7A167897" w14:textId="77777777" w:rsidR="00D25617" w:rsidRPr="00D25617" w:rsidRDefault="00D25617" w:rsidP="00D25617">
      <w:pPr>
        <w:jc w:val="both"/>
        <w:rPr>
          <w:rFonts w:ascii="Arial" w:hAnsi="Arial" w:cs="Arial"/>
          <w:b/>
          <w:bCs/>
          <w:sz w:val="22"/>
          <w:szCs w:val="22"/>
          <w:u w:val="single"/>
        </w:rPr>
      </w:pPr>
      <w:r w:rsidRPr="00D25617">
        <w:rPr>
          <w:rFonts w:ascii="Arial" w:hAnsi="Arial" w:cs="Arial"/>
          <w:b/>
          <w:bCs/>
          <w:sz w:val="22"/>
          <w:szCs w:val="22"/>
          <w:u w:val="single"/>
        </w:rPr>
        <w:t>Contact et renseignements :</w:t>
      </w:r>
    </w:p>
    <w:p w14:paraId="4B1D26A0" w14:textId="77777777" w:rsidR="00D25617" w:rsidRPr="00D25617" w:rsidRDefault="00D25617" w:rsidP="00D25617">
      <w:pPr>
        <w:jc w:val="both"/>
        <w:rPr>
          <w:rFonts w:ascii="Arial" w:hAnsi="Arial" w:cs="Arial"/>
          <w:sz w:val="22"/>
          <w:szCs w:val="22"/>
        </w:rPr>
      </w:pPr>
      <w:r w:rsidRPr="00D25617">
        <w:rPr>
          <w:rFonts w:ascii="Arial" w:hAnsi="Arial" w:cs="Arial"/>
          <w:sz w:val="22"/>
          <w:szCs w:val="22"/>
        </w:rPr>
        <w:t>Le CEA dans le cadre de l’exécution de la clause sociale est représenté par :</w:t>
      </w:r>
    </w:p>
    <w:p w14:paraId="385FA603" w14:textId="77777777" w:rsidR="00D25617" w:rsidRPr="00D25617" w:rsidRDefault="00D25617" w:rsidP="000B6B3D">
      <w:pPr>
        <w:jc w:val="center"/>
        <w:rPr>
          <w:rFonts w:ascii="Arial" w:hAnsi="Arial" w:cs="Arial"/>
          <w:sz w:val="22"/>
          <w:szCs w:val="22"/>
        </w:rPr>
      </w:pPr>
      <w:r w:rsidRPr="00D25617">
        <w:rPr>
          <w:rFonts w:ascii="Arial" w:hAnsi="Arial" w:cs="Arial"/>
          <w:sz w:val="22"/>
          <w:szCs w:val="22"/>
        </w:rPr>
        <w:t>Le Service Ressource et Développement pour l'Emploi de Grenoble Alpes Métropole</w:t>
      </w:r>
    </w:p>
    <w:p w14:paraId="48708B6B" w14:textId="77777777" w:rsidR="00D25617" w:rsidRPr="00D25617" w:rsidRDefault="00D25617" w:rsidP="000B6B3D">
      <w:pPr>
        <w:jc w:val="center"/>
        <w:rPr>
          <w:rFonts w:ascii="Arial" w:hAnsi="Arial" w:cs="Arial"/>
          <w:sz w:val="22"/>
          <w:szCs w:val="22"/>
        </w:rPr>
      </w:pPr>
      <w:r w:rsidRPr="00D25617">
        <w:rPr>
          <w:rFonts w:ascii="Arial" w:hAnsi="Arial" w:cs="Arial"/>
          <w:sz w:val="22"/>
          <w:szCs w:val="22"/>
        </w:rPr>
        <w:t>Contact :  Maryline GUIGNARD – Chargée Mission Clauses Emploi</w:t>
      </w:r>
    </w:p>
    <w:p w14:paraId="20A168E8" w14:textId="2F798992" w:rsidR="00D25617" w:rsidRPr="00D25617" w:rsidRDefault="00D25617" w:rsidP="000B6B3D">
      <w:pPr>
        <w:jc w:val="center"/>
        <w:rPr>
          <w:rFonts w:ascii="Arial" w:hAnsi="Arial" w:cs="Arial"/>
          <w:sz w:val="22"/>
          <w:szCs w:val="22"/>
        </w:rPr>
      </w:pPr>
      <w:r w:rsidRPr="00D25617">
        <w:rPr>
          <w:rFonts w:ascii="Arial" w:hAnsi="Arial" w:cs="Arial"/>
          <w:sz w:val="22"/>
          <w:szCs w:val="22"/>
        </w:rPr>
        <w:t>Tél : 04.85 59 95 70 et 07 88 22 90 01</w:t>
      </w:r>
    </w:p>
    <w:p w14:paraId="6B42485F" w14:textId="77777777" w:rsidR="00D25617" w:rsidRPr="00D25617" w:rsidRDefault="00D25617" w:rsidP="000B6B3D">
      <w:pPr>
        <w:jc w:val="center"/>
        <w:rPr>
          <w:rFonts w:ascii="Arial" w:hAnsi="Arial" w:cs="Arial"/>
          <w:sz w:val="22"/>
          <w:szCs w:val="22"/>
        </w:rPr>
      </w:pPr>
      <w:r w:rsidRPr="00D25617">
        <w:rPr>
          <w:rFonts w:ascii="Arial" w:hAnsi="Arial" w:cs="Arial"/>
          <w:sz w:val="22"/>
          <w:szCs w:val="22"/>
        </w:rPr>
        <w:t xml:space="preserve">Mail : </w:t>
      </w:r>
      <w:hyperlink r:id="rId14" w:history="1">
        <w:r w:rsidRPr="00D25617">
          <w:rPr>
            <w:rStyle w:val="Lienhypertexte"/>
            <w:rFonts w:ascii="Arial" w:hAnsi="Arial" w:cs="Arial"/>
            <w:sz w:val="22"/>
            <w:szCs w:val="22"/>
          </w:rPr>
          <w:t>maryline.guignard@grenoblealpesmetropole.fr</w:t>
        </w:r>
      </w:hyperlink>
    </w:p>
    <w:p w14:paraId="68DF5846" w14:textId="77777777" w:rsidR="00D25617" w:rsidRPr="00D25617" w:rsidRDefault="00D25617" w:rsidP="00D25617">
      <w:pPr>
        <w:autoSpaceDE w:val="0"/>
        <w:autoSpaceDN w:val="0"/>
        <w:adjustRightInd w:val="0"/>
        <w:jc w:val="both"/>
        <w:rPr>
          <w:rFonts w:ascii="Arial" w:hAnsi="Arial" w:cs="Arial"/>
          <w:sz w:val="22"/>
          <w:szCs w:val="22"/>
        </w:rPr>
      </w:pPr>
    </w:p>
    <w:p w14:paraId="02AA0B24" w14:textId="77777777" w:rsidR="003966A9" w:rsidRPr="00016E32" w:rsidRDefault="003966A9" w:rsidP="0058136B">
      <w:pPr>
        <w:autoSpaceDE w:val="0"/>
        <w:autoSpaceDN w:val="0"/>
        <w:adjustRightInd w:val="0"/>
        <w:jc w:val="both"/>
        <w:rPr>
          <w:rFonts w:ascii="Arial" w:hAnsi="Arial" w:cs="Arial"/>
          <w:color w:val="FF6600"/>
          <w:sz w:val="22"/>
          <w:szCs w:val="22"/>
        </w:rPr>
      </w:pPr>
    </w:p>
    <w:p w14:paraId="507A195A" w14:textId="6477E218" w:rsidR="009F0DAA" w:rsidRPr="00016E32" w:rsidRDefault="009F0DAA" w:rsidP="00A40561">
      <w:pPr>
        <w:numPr>
          <w:ilvl w:val="0"/>
          <w:numId w:val="7"/>
        </w:numPr>
        <w:tabs>
          <w:tab w:val="left" w:pos="4980"/>
        </w:tabs>
        <w:spacing w:line="240" w:lineRule="exact"/>
        <w:jc w:val="both"/>
        <w:outlineLvl w:val="0"/>
        <w:rPr>
          <w:rFonts w:ascii="Arial" w:hAnsi="Arial" w:cs="Arial"/>
          <w:sz w:val="22"/>
          <w:szCs w:val="22"/>
        </w:rPr>
      </w:pPr>
      <w:bookmarkStart w:id="47" w:name="_Toc202462619"/>
      <w:r w:rsidRPr="00016E32">
        <w:rPr>
          <w:rFonts w:ascii="Arial" w:hAnsi="Arial" w:cs="Arial"/>
          <w:b/>
          <w:bCs/>
          <w:sz w:val="22"/>
          <w:szCs w:val="22"/>
          <w:u w:val="single"/>
        </w:rPr>
        <w:t>CONDITIONS D'EXECUTION</w:t>
      </w:r>
      <w:bookmarkEnd w:id="47"/>
    </w:p>
    <w:p w14:paraId="772B7127" w14:textId="77777777" w:rsidR="008B5F06" w:rsidRPr="00016E32" w:rsidRDefault="008B5F06" w:rsidP="0058136B">
      <w:pPr>
        <w:autoSpaceDE w:val="0"/>
        <w:autoSpaceDN w:val="0"/>
        <w:adjustRightInd w:val="0"/>
        <w:jc w:val="both"/>
        <w:rPr>
          <w:rFonts w:ascii="Arial" w:hAnsi="Arial" w:cs="Arial"/>
          <w:color w:val="000000"/>
          <w:sz w:val="22"/>
          <w:szCs w:val="22"/>
        </w:rPr>
      </w:pPr>
    </w:p>
    <w:p w14:paraId="58A0E5BE" w14:textId="77777777" w:rsidR="009E680A" w:rsidRPr="00016E32" w:rsidRDefault="009E680A" w:rsidP="0058136B">
      <w:pPr>
        <w:autoSpaceDE w:val="0"/>
        <w:autoSpaceDN w:val="0"/>
        <w:adjustRightInd w:val="0"/>
        <w:jc w:val="both"/>
        <w:rPr>
          <w:rFonts w:ascii="Arial" w:hAnsi="Arial" w:cs="Arial"/>
          <w:color w:val="000000"/>
          <w:sz w:val="22"/>
          <w:szCs w:val="22"/>
        </w:rPr>
      </w:pPr>
      <w:r w:rsidRPr="00016E32">
        <w:rPr>
          <w:rFonts w:ascii="Arial" w:hAnsi="Arial" w:cs="Arial"/>
          <w:color w:val="000000"/>
          <w:sz w:val="22"/>
          <w:szCs w:val="22"/>
        </w:rPr>
        <w:t>Les Prestations sont effectuées dans le périmètre désigné au cahier des charges, sur le site du CEA de Grenoble.</w:t>
      </w:r>
    </w:p>
    <w:p w14:paraId="2F9A9E8A" w14:textId="77777777" w:rsidR="009E680A" w:rsidRPr="00016E32" w:rsidRDefault="009E680A" w:rsidP="0058136B">
      <w:pPr>
        <w:autoSpaceDE w:val="0"/>
        <w:autoSpaceDN w:val="0"/>
        <w:adjustRightInd w:val="0"/>
        <w:jc w:val="both"/>
        <w:rPr>
          <w:rFonts w:ascii="Arial" w:hAnsi="Arial" w:cs="Arial"/>
          <w:color w:val="000000"/>
          <w:sz w:val="22"/>
          <w:szCs w:val="22"/>
        </w:rPr>
      </w:pPr>
      <w:r w:rsidRPr="00016E32">
        <w:rPr>
          <w:rFonts w:ascii="Arial" w:hAnsi="Arial" w:cs="Arial"/>
          <w:color w:val="000000"/>
          <w:sz w:val="22"/>
          <w:szCs w:val="22"/>
        </w:rPr>
        <w:t xml:space="preserve">Une "Installation" est un ensemble délimité géographiquement, cohérent par les moyens et les techniques qui y sont utilisés. Chaque Installation du CEA est sous la responsabilité d'un Chef d'Installation en matière de sécurité et d'environnement, lequel, à cet effet, </w:t>
      </w:r>
      <w:proofErr w:type="gramStart"/>
      <w:r w:rsidRPr="00016E32">
        <w:rPr>
          <w:rFonts w:ascii="Arial" w:hAnsi="Arial" w:cs="Arial"/>
          <w:color w:val="000000"/>
          <w:sz w:val="22"/>
          <w:szCs w:val="22"/>
        </w:rPr>
        <w:t>a</w:t>
      </w:r>
      <w:proofErr w:type="gramEnd"/>
      <w:r w:rsidRPr="00016E32">
        <w:rPr>
          <w:rFonts w:ascii="Arial" w:hAnsi="Arial" w:cs="Arial"/>
          <w:color w:val="000000"/>
          <w:sz w:val="22"/>
          <w:szCs w:val="22"/>
        </w:rPr>
        <w:t xml:space="preserve"> tout pouvoir sur les conditions d'exécution des Prestations par le Titulaire dans ces domaines.</w:t>
      </w:r>
    </w:p>
    <w:p w14:paraId="59C0D8EA" w14:textId="3C6E690A" w:rsidR="009E680A" w:rsidRPr="00016E32" w:rsidRDefault="009E680A" w:rsidP="0058136B">
      <w:pPr>
        <w:autoSpaceDE w:val="0"/>
        <w:autoSpaceDN w:val="0"/>
        <w:adjustRightInd w:val="0"/>
        <w:jc w:val="both"/>
        <w:rPr>
          <w:rFonts w:ascii="Arial" w:hAnsi="Arial" w:cs="Arial"/>
          <w:color w:val="FF6600"/>
          <w:sz w:val="22"/>
          <w:szCs w:val="22"/>
        </w:rPr>
      </w:pPr>
      <w:r w:rsidRPr="00016E32">
        <w:rPr>
          <w:rFonts w:ascii="Arial" w:hAnsi="Arial" w:cs="Arial"/>
          <w:color w:val="000000"/>
          <w:sz w:val="22"/>
          <w:szCs w:val="22"/>
        </w:rPr>
        <w:lastRenderedPageBreak/>
        <w:t xml:space="preserve">Le responsable local du Titulaire s'engage à rendre compte au Chef d'Installation concerné de tous les incidents et/ou anomalies rencontrées dans le cadre des Prestations confiées et au responsable du marché du CEA. </w:t>
      </w:r>
    </w:p>
    <w:p w14:paraId="0599A7F9" w14:textId="31A29AA1" w:rsidR="00A40561" w:rsidRPr="00016E32" w:rsidRDefault="00A40561" w:rsidP="00C208BE">
      <w:pPr>
        <w:spacing w:line="240" w:lineRule="atLeast"/>
        <w:jc w:val="both"/>
        <w:rPr>
          <w:rFonts w:ascii="Arial" w:hAnsi="Arial" w:cs="Arial"/>
          <w:sz w:val="22"/>
          <w:szCs w:val="22"/>
        </w:rPr>
      </w:pPr>
    </w:p>
    <w:p w14:paraId="7AE85E9D" w14:textId="4A3F7F14" w:rsidR="00C208BE" w:rsidRDefault="00C208BE" w:rsidP="00C208BE">
      <w:pPr>
        <w:pStyle w:val="Titre2"/>
        <w:keepNext w:val="0"/>
        <w:numPr>
          <w:ilvl w:val="1"/>
          <w:numId w:val="5"/>
        </w:numPr>
        <w:tabs>
          <w:tab w:val="clear" w:pos="1134"/>
          <w:tab w:val="clear" w:pos="6946"/>
          <w:tab w:val="left" w:pos="4980"/>
        </w:tabs>
        <w:spacing w:line="240" w:lineRule="exact"/>
        <w:rPr>
          <w:rFonts w:ascii="Arial" w:hAnsi="Arial" w:cs="Arial"/>
          <w:sz w:val="22"/>
          <w:szCs w:val="22"/>
          <w:u w:val="none"/>
        </w:rPr>
      </w:pPr>
      <w:bookmarkStart w:id="48" w:name="_Toc30971366"/>
      <w:r w:rsidRPr="00016E32">
        <w:rPr>
          <w:rFonts w:ascii="Arial" w:hAnsi="Arial" w:cs="Arial"/>
          <w:sz w:val="22"/>
          <w:szCs w:val="22"/>
          <w:u w:val="none"/>
        </w:rPr>
        <w:t>Mise à disposition de locaux, équipements et matériels</w:t>
      </w:r>
      <w:bookmarkEnd w:id="48"/>
    </w:p>
    <w:p w14:paraId="00FAECAC" w14:textId="77777777" w:rsidR="00A9094F" w:rsidRPr="004978BA" w:rsidRDefault="00A9094F" w:rsidP="00A9094F">
      <w:pPr>
        <w:rPr>
          <w:sz w:val="12"/>
          <w:szCs w:val="12"/>
        </w:rPr>
      </w:pPr>
    </w:p>
    <w:p w14:paraId="151439B3" w14:textId="2D5AA0BD" w:rsidR="00C208BE" w:rsidRPr="004978BA" w:rsidRDefault="00C208BE" w:rsidP="00C208BE">
      <w:pPr>
        <w:autoSpaceDE w:val="0"/>
        <w:autoSpaceDN w:val="0"/>
        <w:adjustRightInd w:val="0"/>
        <w:jc w:val="both"/>
        <w:rPr>
          <w:rFonts w:ascii="Arial" w:hAnsi="Arial" w:cs="Arial"/>
          <w:color w:val="000000"/>
          <w:sz w:val="22"/>
          <w:szCs w:val="22"/>
        </w:rPr>
      </w:pPr>
      <w:r w:rsidRPr="004978BA">
        <w:rPr>
          <w:rFonts w:ascii="Arial" w:hAnsi="Arial" w:cs="Arial"/>
          <w:color w:val="000000"/>
          <w:sz w:val="22"/>
          <w:szCs w:val="22"/>
        </w:rPr>
        <w:t>Le CEA confie au Titulaire à titre précaire, g</w:t>
      </w:r>
      <w:r w:rsidR="005B695A" w:rsidRPr="004978BA">
        <w:rPr>
          <w:rFonts w:ascii="Arial" w:hAnsi="Arial" w:cs="Arial"/>
          <w:color w:val="000000"/>
          <w:sz w:val="22"/>
          <w:szCs w:val="22"/>
        </w:rPr>
        <w:t>racieux et révocable des locaux (le restaurant H</w:t>
      </w:r>
      <w:r w:rsidR="00A9094F" w:rsidRPr="004978BA">
        <w:rPr>
          <w:rFonts w:ascii="Arial" w:hAnsi="Arial" w:cs="Arial"/>
          <w:color w:val="000000"/>
          <w:sz w:val="22"/>
          <w:szCs w:val="22"/>
        </w:rPr>
        <w:t>3</w:t>
      </w:r>
      <w:r w:rsidR="008E7D51" w:rsidRPr="004978BA">
        <w:rPr>
          <w:rFonts w:ascii="Arial" w:hAnsi="Arial" w:cs="Arial"/>
          <w:color w:val="000000"/>
          <w:sz w:val="22"/>
          <w:szCs w:val="22"/>
        </w:rPr>
        <w:t xml:space="preserve"> et</w:t>
      </w:r>
      <w:r w:rsidR="005B695A" w:rsidRPr="004978BA">
        <w:rPr>
          <w:rFonts w:ascii="Arial" w:hAnsi="Arial" w:cs="Arial"/>
          <w:color w:val="000000"/>
          <w:sz w:val="22"/>
          <w:szCs w:val="22"/>
        </w:rPr>
        <w:t xml:space="preserve"> l’espace de restauration rapide H5</w:t>
      </w:r>
      <w:r w:rsidR="00A9094F" w:rsidRPr="004978BA">
        <w:rPr>
          <w:rFonts w:ascii="Arial" w:hAnsi="Arial" w:cs="Arial"/>
          <w:color w:val="000000"/>
          <w:sz w:val="22"/>
          <w:szCs w:val="22"/>
        </w:rPr>
        <w:t>).</w:t>
      </w:r>
    </w:p>
    <w:p w14:paraId="43F650B5" w14:textId="77777777" w:rsidR="00C208BE" w:rsidRPr="00016E32" w:rsidRDefault="00C208BE" w:rsidP="00C208BE">
      <w:pPr>
        <w:autoSpaceDE w:val="0"/>
        <w:autoSpaceDN w:val="0"/>
        <w:adjustRightInd w:val="0"/>
        <w:jc w:val="both"/>
        <w:rPr>
          <w:rFonts w:ascii="Arial" w:hAnsi="Arial" w:cs="Arial"/>
          <w:color w:val="000000"/>
          <w:sz w:val="22"/>
          <w:szCs w:val="22"/>
        </w:rPr>
      </w:pPr>
      <w:r w:rsidRPr="004978BA">
        <w:rPr>
          <w:rFonts w:ascii="Arial" w:hAnsi="Arial" w:cs="Arial"/>
          <w:color w:val="000000"/>
          <w:sz w:val="22"/>
          <w:szCs w:val="22"/>
        </w:rPr>
        <w:t>La mise à</w:t>
      </w:r>
      <w:r w:rsidRPr="00016E32">
        <w:rPr>
          <w:rFonts w:ascii="Arial" w:hAnsi="Arial" w:cs="Arial"/>
          <w:color w:val="000000"/>
          <w:sz w:val="22"/>
          <w:szCs w:val="22"/>
        </w:rPr>
        <w:t xml:space="preserve"> disposition de ces locaux est attachée à l'exécution du présent marché et ne peut être assimilée en aucune manière à un bail commercial. L'occupation temporaire de ces locaux prend fin obligatoirement avec celle du présent marché.</w:t>
      </w:r>
    </w:p>
    <w:p w14:paraId="5B8310EF" w14:textId="77777777" w:rsidR="00C208BE" w:rsidRPr="00016E32" w:rsidRDefault="00C208BE" w:rsidP="00C208BE">
      <w:pPr>
        <w:autoSpaceDE w:val="0"/>
        <w:autoSpaceDN w:val="0"/>
        <w:adjustRightInd w:val="0"/>
        <w:jc w:val="both"/>
        <w:rPr>
          <w:rFonts w:ascii="Arial" w:hAnsi="Arial" w:cs="Arial"/>
          <w:color w:val="000000"/>
          <w:sz w:val="22"/>
          <w:szCs w:val="22"/>
        </w:rPr>
      </w:pPr>
    </w:p>
    <w:p w14:paraId="071119D9" w14:textId="56E1C1DC" w:rsidR="00A9094F" w:rsidRPr="0033448B" w:rsidRDefault="00A9094F" w:rsidP="00A9094F">
      <w:pPr>
        <w:autoSpaceDE w:val="0"/>
        <w:autoSpaceDN w:val="0"/>
        <w:adjustRightInd w:val="0"/>
        <w:jc w:val="both"/>
        <w:rPr>
          <w:rFonts w:ascii="Arial" w:hAnsi="Arial" w:cs="Arial"/>
          <w:color w:val="000000"/>
          <w:sz w:val="22"/>
          <w:szCs w:val="22"/>
        </w:rPr>
      </w:pPr>
      <w:r w:rsidRPr="0033448B">
        <w:rPr>
          <w:rFonts w:ascii="Arial" w:hAnsi="Arial" w:cs="Arial"/>
          <w:color w:val="000000"/>
          <w:sz w:val="22"/>
          <w:szCs w:val="22"/>
        </w:rPr>
        <w:t>Un état des lieux et inventaire des équipements et de la dotation initiale en petits matériels (tels que définis dans le cahier des charges et listés dans son annexe n°</w:t>
      </w:r>
      <w:r>
        <w:rPr>
          <w:rFonts w:ascii="Arial" w:hAnsi="Arial" w:cs="Arial"/>
          <w:color w:val="000000"/>
          <w:sz w:val="22"/>
          <w:szCs w:val="22"/>
        </w:rPr>
        <w:t>5</w:t>
      </w:r>
      <w:r w:rsidRPr="0033448B">
        <w:rPr>
          <w:rFonts w:ascii="Arial" w:hAnsi="Arial" w:cs="Arial"/>
          <w:color w:val="000000"/>
          <w:sz w:val="22"/>
          <w:szCs w:val="22"/>
        </w:rPr>
        <w:t xml:space="preserve">) sont réalisés contradictoirement lors de l'entrée dans les lieux et à la libération de ceux-ci. Ces états des lieux et inventaires font l’objet d’un constat contradictoire mentionnant la liste et l’état des équipements et matériels, ainsi que les derniers contrôles réglementaires effectués. </w:t>
      </w:r>
    </w:p>
    <w:p w14:paraId="361957CC" w14:textId="77777777" w:rsidR="00A9094F" w:rsidRPr="0033448B" w:rsidRDefault="00A9094F" w:rsidP="00A9094F">
      <w:pPr>
        <w:autoSpaceDE w:val="0"/>
        <w:autoSpaceDN w:val="0"/>
        <w:adjustRightInd w:val="0"/>
        <w:jc w:val="both"/>
        <w:rPr>
          <w:rFonts w:ascii="Arial" w:hAnsi="Arial" w:cs="Arial"/>
          <w:color w:val="000000"/>
          <w:sz w:val="22"/>
          <w:szCs w:val="22"/>
        </w:rPr>
      </w:pPr>
    </w:p>
    <w:p w14:paraId="054A0F45" w14:textId="77777777" w:rsidR="00A9094F" w:rsidRPr="0033448B" w:rsidRDefault="00A9094F" w:rsidP="00A9094F">
      <w:pPr>
        <w:autoSpaceDE w:val="0"/>
        <w:autoSpaceDN w:val="0"/>
        <w:adjustRightInd w:val="0"/>
        <w:jc w:val="both"/>
        <w:rPr>
          <w:rFonts w:ascii="Arial" w:hAnsi="Arial" w:cs="Arial"/>
          <w:color w:val="000000"/>
          <w:sz w:val="22"/>
          <w:szCs w:val="22"/>
        </w:rPr>
      </w:pPr>
      <w:r w:rsidRPr="0033448B">
        <w:rPr>
          <w:rFonts w:ascii="Arial" w:hAnsi="Arial" w:cs="Arial"/>
          <w:color w:val="000000"/>
          <w:sz w:val="22"/>
          <w:szCs w:val="22"/>
        </w:rPr>
        <w:t>Pour les équipements, la mise à disposition est effectuée à titre gracieux.</w:t>
      </w:r>
    </w:p>
    <w:p w14:paraId="05387B99" w14:textId="77777777" w:rsidR="00A9094F" w:rsidRPr="0033448B" w:rsidRDefault="00A9094F" w:rsidP="00A9094F">
      <w:pPr>
        <w:autoSpaceDE w:val="0"/>
        <w:autoSpaceDN w:val="0"/>
        <w:adjustRightInd w:val="0"/>
        <w:jc w:val="both"/>
        <w:rPr>
          <w:rFonts w:ascii="Arial" w:hAnsi="Arial" w:cs="Arial"/>
          <w:color w:val="000000"/>
          <w:sz w:val="22"/>
          <w:szCs w:val="22"/>
        </w:rPr>
      </w:pPr>
    </w:p>
    <w:p w14:paraId="62EA5287" w14:textId="77777777" w:rsidR="00A9094F" w:rsidRPr="0033448B" w:rsidRDefault="00A9094F" w:rsidP="00A9094F">
      <w:pPr>
        <w:autoSpaceDE w:val="0"/>
        <w:autoSpaceDN w:val="0"/>
        <w:adjustRightInd w:val="0"/>
        <w:jc w:val="both"/>
        <w:rPr>
          <w:rFonts w:ascii="Arial" w:hAnsi="Arial" w:cs="Arial"/>
          <w:color w:val="000000"/>
          <w:sz w:val="22"/>
          <w:szCs w:val="22"/>
        </w:rPr>
      </w:pPr>
      <w:r w:rsidRPr="0033448B">
        <w:rPr>
          <w:rFonts w:ascii="Arial" w:hAnsi="Arial" w:cs="Arial"/>
          <w:color w:val="000000"/>
          <w:sz w:val="22"/>
          <w:szCs w:val="22"/>
        </w:rPr>
        <w:t>Pour les petits matériels, la mise à disposition de la dotation initiale à la date de prise d’effet du marché, telle que définie au cahier des charges, est effectuée à titre gracieux.</w:t>
      </w:r>
    </w:p>
    <w:p w14:paraId="526CFCDA" w14:textId="77777777" w:rsidR="00A9094F" w:rsidRPr="0033448B" w:rsidRDefault="00A9094F" w:rsidP="00A9094F">
      <w:pPr>
        <w:autoSpaceDE w:val="0"/>
        <w:autoSpaceDN w:val="0"/>
        <w:adjustRightInd w:val="0"/>
        <w:jc w:val="both"/>
        <w:rPr>
          <w:rFonts w:ascii="Arial" w:hAnsi="Arial" w:cs="Arial"/>
          <w:color w:val="000000"/>
          <w:sz w:val="22"/>
          <w:szCs w:val="22"/>
        </w:rPr>
      </w:pPr>
    </w:p>
    <w:p w14:paraId="3A2D220B" w14:textId="77777777" w:rsidR="00A9094F" w:rsidRPr="0033448B" w:rsidRDefault="00A9094F" w:rsidP="00A9094F">
      <w:pPr>
        <w:autoSpaceDE w:val="0"/>
        <w:autoSpaceDN w:val="0"/>
        <w:adjustRightInd w:val="0"/>
        <w:jc w:val="both"/>
        <w:rPr>
          <w:rFonts w:ascii="Arial" w:hAnsi="Arial" w:cs="Arial"/>
          <w:color w:val="000000"/>
          <w:sz w:val="22"/>
          <w:szCs w:val="22"/>
        </w:rPr>
      </w:pPr>
      <w:r w:rsidRPr="0033448B">
        <w:rPr>
          <w:rFonts w:ascii="Arial" w:hAnsi="Arial" w:cs="Arial"/>
          <w:color w:val="000000"/>
          <w:sz w:val="22"/>
          <w:szCs w:val="22"/>
        </w:rPr>
        <w:t>Durant toute la durée du marché, le Titulaire est tenu de renouveler régulièrement ces petits matériels, à ses frais, de façon à maintenir le niveau du stock existant à la prise d’effet du marché. A la fin du marché, le Titulaire s’engage à restituer le stock de petits matériels au CEA qui en est propriétaire. Le stock de petits matériels restitué par le Titulaire à la fin du marché doit être au moins équivalent à celui de la dotation initiale confiée en début de marché. Dans l’hypothèse où le stock restitué par le Titulaire au CEA à la fin du marché n’est pas au niveau de celui confié par le CEA au Titulaire en début de marché, le CEA facture au Titulaire les manquements constatés.</w:t>
      </w:r>
    </w:p>
    <w:p w14:paraId="707FDA95" w14:textId="77777777" w:rsidR="00A9094F" w:rsidRPr="0033448B" w:rsidRDefault="00A9094F" w:rsidP="00A9094F">
      <w:pPr>
        <w:autoSpaceDE w:val="0"/>
        <w:autoSpaceDN w:val="0"/>
        <w:adjustRightInd w:val="0"/>
        <w:jc w:val="both"/>
        <w:rPr>
          <w:rFonts w:ascii="Arial" w:hAnsi="Arial" w:cs="Arial"/>
          <w:color w:val="000000"/>
          <w:sz w:val="22"/>
          <w:szCs w:val="22"/>
        </w:rPr>
      </w:pPr>
    </w:p>
    <w:p w14:paraId="73F1771E" w14:textId="77777777" w:rsidR="00A9094F" w:rsidRPr="007543B1" w:rsidRDefault="00A9094F" w:rsidP="00A9094F">
      <w:pPr>
        <w:autoSpaceDE w:val="0"/>
        <w:autoSpaceDN w:val="0"/>
        <w:adjustRightInd w:val="0"/>
        <w:jc w:val="both"/>
        <w:rPr>
          <w:rFonts w:ascii="Arial" w:hAnsi="Arial" w:cs="Arial"/>
          <w:color w:val="000000"/>
          <w:sz w:val="22"/>
          <w:szCs w:val="22"/>
        </w:rPr>
      </w:pPr>
      <w:r w:rsidRPr="0033448B">
        <w:rPr>
          <w:rFonts w:ascii="Arial" w:hAnsi="Arial" w:cs="Arial"/>
          <w:color w:val="000000"/>
          <w:sz w:val="22"/>
          <w:szCs w:val="22"/>
        </w:rPr>
        <w:t>En cas de détérioration du local, des équipements ou du matériel, le CEA peut demander au Titulaire leur remise en état.</w:t>
      </w:r>
    </w:p>
    <w:p w14:paraId="1173B6CF" w14:textId="77777777" w:rsidR="00A9094F" w:rsidRPr="007543B1" w:rsidRDefault="00A9094F" w:rsidP="00A9094F">
      <w:pPr>
        <w:autoSpaceDE w:val="0"/>
        <w:autoSpaceDN w:val="0"/>
        <w:adjustRightInd w:val="0"/>
        <w:jc w:val="both"/>
        <w:rPr>
          <w:rFonts w:ascii="Arial" w:hAnsi="Arial" w:cs="Arial"/>
          <w:color w:val="000000"/>
          <w:sz w:val="22"/>
          <w:szCs w:val="22"/>
        </w:rPr>
      </w:pPr>
    </w:p>
    <w:p w14:paraId="616589F8" w14:textId="68A4022E" w:rsidR="00A9094F" w:rsidRPr="007543B1" w:rsidRDefault="00A9094F" w:rsidP="00A9094F">
      <w:pPr>
        <w:autoSpaceDE w:val="0"/>
        <w:autoSpaceDN w:val="0"/>
        <w:adjustRightInd w:val="0"/>
        <w:jc w:val="both"/>
        <w:rPr>
          <w:rFonts w:ascii="Arial" w:hAnsi="Arial" w:cs="Arial"/>
          <w:color w:val="000000"/>
          <w:sz w:val="22"/>
          <w:szCs w:val="22"/>
        </w:rPr>
      </w:pPr>
      <w:r w:rsidRPr="007543B1">
        <w:rPr>
          <w:rFonts w:ascii="Arial" w:hAnsi="Arial" w:cs="Arial"/>
          <w:color w:val="000000"/>
          <w:sz w:val="22"/>
          <w:szCs w:val="22"/>
        </w:rPr>
        <w:t>Pour le téléphone relié au standard du CEA, les communications extérieures sont facturées au Titulaire sur la base du tarif en vigueur majoré d'un coefficient correspondant aux frais d'abonnement, de gestion et d'entretien des installations téléphoniques du CEA/Grenoble.</w:t>
      </w:r>
      <w:r w:rsidR="009E1400">
        <w:rPr>
          <w:rFonts w:ascii="Arial" w:hAnsi="Arial" w:cs="Arial"/>
          <w:color w:val="000000"/>
          <w:sz w:val="22"/>
          <w:szCs w:val="22"/>
        </w:rPr>
        <w:t xml:space="preserve"> </w:t>
      </w:r>
      <w:r w:rsidRPr="007543B1">
        <w:rPr>
          <w:rFonts w:ascii="Arial" w:hAnsi="Arial" w:cs="Arial"/>
          <w:color w:val="000000"/>
          <w:sz w:val="22"/>
          <w:szCs w:val="22"/>
        </w:rPr>
        <w:t>Cette facturation fait l'objet d'un contrat séparé entre le CEA et le Titulaire.</w:t>
      </w:r>
    </w:p>
    <w:p w14:paraId="0F6ACF15" w14:textId="77777777" w:rsidR="00A9094F" w:rsidRPr="007543B1" w:rsidRDefault="00A9094F" w:rsidP="00A9094F">
      <w:pPr>
        <w:autoSpaceDE w:val="0"/>
        <w:autoSpaceDN w:val="0"/>
        <w:adjustRightInd w:val="0"/>
        <w:jc w:val="both"/>
        <w:rPr>
          <w:rFonts w:ascii="Arial" w:hAnsi="Arial" w:cs="Arial"/>
          <w:color w:val="000000"/>
          <w:sz w:val="22"/>
          <w:szCs w:val="22"/>
        </w:rPr>
      </w:pPr>
    </w:p>
    <w:p w14:paraId="0F96FFE5" w14:textId="77777777" w:rsidR="00A9094F" w:rsidRPr="0033448B" w:rsidRDefault="00A9094F" w:rsidP="00A9094F">
      <w:pPr>
        <w:autoSpaceDE w:val="0"/>
        <w:autoSpaceDN w:val="0"/>
        <w:adjustRightInd w:val="0"/>
        <w:jc w:val="both"/>
        <w:rPr>
          <w:rFonts w:ascii="Arial" w:hAnsi="Arial" w:cs="Arial"/>
          <w:color w:val="000000"/>
          <w:sz w:val="22"/>
          <w:szCs w:val="22"/>
        </w:rPr>
      </w:pPr>
      <w:r w:rsidRPr="007543B1">
        <w:rPr>
          <w:rFonts w:ascii="Arial" w:hAnsi="Arial" w:cs="Arial"/>
          <w:color w:val="000000"/>
          <w:sz w:val="22"/>
          <w:szCs w:val="22"/>
        </w:rPr>
        <w:t xml:space="preserve">L'adresse mèl que le CEA peut mettre à la disposition du Titulaire doit être, dans ce cas, utilisée exclusivement dans le cadre du présent marché, à l'exclusion de toute autre activité non définie </w:t>
      </w:r>
      <w:r w:rsidRPr="0033448B">
        <w:rPr>
          <w:rFonts w:ascii="Arial" w:hAnsi="Arial" w:cs="Arial"/>
          <w:color w:val="000000"/>
          <w:sz w:val="22"/>
          <w:szCs w:val="22"/>
        </w:rPr>
        <w:t>dans le cahier des charges susvisé.</w:t>
      </w:r>
    </w:p>
    <w:p w14:paraId="37D43A75" w14:textId="77777777" w:rsidR="00743ABD" w:rsidRPr="00016E32" w:rsidRDefault="00743ABD" w:rsidP="00743ABD">
      <w:pPr>
        <w:autoSpaceDE w:val="0"/>
        <w:autoSpaceDN w:val="0"/>
        <w:adjustRightInd w:val="0"/>
        <w:jc w:val="both"/>
        <w:rPr>
          <w:rFonts w:cs="Arial"/>
          <w:color w:val="000000"/>
          <w:szCs w:val="22"/>
        </w:rPr>
      </w:pPr>
    </w:p>
    <w:p w14:paraId="63D37697" w14:textId="76F48343" w:rsidR="00743ABD" w:rsidRDefault="00743ABD" w:rsidP="00743ABD">
      <w:pPr>
        <w:pStyle w:val="Titre2"/>
        <w:keepNext w:val="0"/>
        <w:numPr>
          <w:ilvl w:val="1"/>
          <w:numId w:val="5"/>
        </w:numPr>
        <w:tabs>
          <w:tab w:val="clear" w:pos="1134"/>
          <w:tab w:val="clear" w:pos="6946"/>
          <w:tab w:val="left" w:pos="4980"/>
        </w:tabs>
        <w:spacing w:line="240" w:lineRule="exact"/>
        <w:rPr>
          <w:rFonts w:ascii="Arial" w:hAnsi="Arial" w:cs="Arial"/>
          <w:sz w:val="22"/>
          <w:szCs w:val="22"/>
          <w:u w:val="none"/>
        </w:rPr>
      </w:pPr>
      <w:bookmarkStart w:id="49" w:name="_Toc30971367"/>
      <w:r w:rsidRPr="00016E32">
        <w:rPr>
          <w:rFonts w:ascii="Arial" w:hAnsi="Arial" w:cs="Arial"/>
          <w:sz w:val="22"/>
          <w:szCs w:val="22"/>
          <w:u w:val="none"/>
        </w:rPr>
        <w:t>Maintenance des équipements et matériels mis à disposition par le CEA</w:t>
      </w:r>
      <w:bookmarkEnd w:id="49"/>
    </w:p>
    <w:p w14:paraId="1D5C9867" w14:textId="77777777" w:rsidR="009E1400" w:rsidRPr="009E1400" w:rsidRDefault="009E1400" w:rsidP="009E1400"/>
    <w:p w14:paraId="35B2AAB1" w14:textId="77777777" w:rsidR="00301CD0" w:rsidRPr="00240FB2" w:rsidRDefault="00301CD0" w:rsidP="00301CD0">
      <w:pPr>
        <w:autoSpaceDE w:val="0"/>
        <w:autoSpaceDN w:val="0"/>
        <w:adjustRightInd w:val="0"/>
        <w:jc w:val="both"/>
        <w:rPr>
          <w:rFonts w:ascii="Arial" w:hAnsi="Arial" w:cs="Arial"/>
          <w:sz w:val="22"/>
          <w:szCs w:val="22"/>
        </w:rPr>
      </w:pPr>
      <w:r w:rsidRPr="00240FB2">
        <w:rPr>
          <w:rFonts w:ascii="Arial" w:hAnsi="Arial" w:cs="Arial"/>
          <w:sz w:val="22"/>
          <w:szCs w:val="22"/>
        </w:rPr>
        <w:t>Le Titulaire est responsable et assume intégralement la maintenance préventive et corrective des équipements et matériels, et notamment les maintenances sur les équipements et matériels mis à sa disposition par le CEA et utilisés dans le cadre de l’exécution du présent marché dans les conditions précisées ci-après.</w:t>
      </w:r>
    </w:p>
    <w:p w14:paraId="38806435" w14:textId="77777777" w:rsidR="00301CD0" w:rsidRPr="00240FB2" w:rsidRDefault="00301CD0" w:rsidP="00301CD0">
      <w:pPr>
        <w:autoSpaceDE w:val="0"/>
        <w:autoSpaceDN w:val="0"/>
        <w:adjustRightInd w:val="0"/>
        <w:jc w:val="both"/>
        <w:rPr>
          <w:rFonts w:ascii="Arial" w:hAnsi="Arial" w:cs="Arial"/>
          <w:sz w:val="22"/>
          <w:szCs w:val="22"/>
        </w:rPr>
      </w:pPr>
      <w:r w:rsidRPr="00240FB2">
        <w:rPr>
          <w:rFonts w:ascii="Arial" w:hAnsi="Arial" w:cs="Arial"/>
          <w:sz w:val="22"/>
          <w:szCs w:val="22"/>
        </w:rPr>
        <w:t xml:space="preserve">En revanche, si une mise en conformité est nécessaire du fait d’une évolution de la législation, le CEA la prend en charge. Cette mise en conformité peut être réalisée par tout tiers retenu par le CEA, ou éventuellement par le Titulaire. </w:t>
      </w:r>
    </w:p>
    <w:p w14:paraId="47E769F9" w14:textId="77777777" w:rsidR="00301CD0" w:rsidRPr="00240FB2" w:rsidRDefault="00301CD0" w:rsidP="00301CD0">
      <w:pPr>
        <w:autoSpaceDE w:val="0"/>
        <w:autoSpaceDN w:val="0"/>
        <w:adjustRightInd w:val="0"/>
        <w:jc w:val="both"/>
        <w:rPr>
          <w:rFonts w:ascii="Arial" w:hAnsi="Arial" w:cs="Arial"/>
          <w:sz w:val="22"/>
          <w:szCs w:val="22"/>
        </w:rPr>
      </w:pPr>
      <w:r w:rsidRPr="00240FB2">
        <w:rPr>
          <w:rFonts w:ascii="Arial" w:hAnsi="Arial" w:cs="Arial"/>
          <w:sz w:val="22"/>
          <w:szCs w:val="22"/>
        </w:rPr>
        <w:t xml:space="preserve">Le Titulaire prend en charge toutes les interventions de maintenance préventive et corrective nécessaires au bon fonctionnement des équipements, matériels selon les modalités suivantes : </w:t>
      </w:r>
    </w:p>
    <w:p w14:paraId="13D944E2" w14:textId="77777777" w:rsidR="00301CD0" w:rsidRPr="00240FB2" w:rsidRDefault="00301CD0" w:rsidP="007B4B88">
      <w:pPr>
        <w:numPr>
          <w:ilvl w:val="0"/>
          <w:numId w:val="13"/>
        </w:numPr>
        <w:tabs>
          <w:tab w:val="clear" w:pos="720"/>
          <w:tab w:val="left" w:pos="180"/>
        </w:tabs>
        <w:autoSpaceDE w:val="0"/>
        <w:autoSpaceDN w:val="0"/>
        <w:adjustRightInd w:val="0"/>
        <w:ind w:left="180" w:hanging="180"/>
        <w:jc w:val="both"/>
        <w:rPr>
          <w:rFonts w:ascii="Arial" w:hAnsi="Arial" w:cs="Arial"/>
          <w:sz w:val="22"/>
          <w:szCs w:val="22"/>
        </w:rPr>
      </w:pPr>
      <w:r w:rsidRPr="00240FB2">
        <w:rPr>
          <w:rFonts w:ascii="Arial" w:hAnsi="Arial" w:cs="Arial"/>
          <w:sz w:val="22"/>
          <w:szCs w:val="22"/>
        </w:rPr>
        <w:lastRenderedPageBreak/>
        <w:t xml:space="preserve">Tous les devis dont le prix unitaire est inférieur ou égal à </w:t>
      </w:r>
      <w:r w:rsidRPr="00240FB2">
        <w:rPr>
          <w:rFonts w:ascii="Arial" w:hAnsi="Arial" w:cs="Arial"/>
          <w:b/>
          <w:sz w:val="22"/>
          <w:szCs w:val="22"/>
        </w:rPr>
        <w:t>1 500 € HT</w:t>
      </w:r>
      <w:r w:rsidRPr="00240FB2">
        <w:rPr>
          <w:rFonts w:ascii="Arial" w:hAnsi="Arial" w:cs="Arial"/>
          <w:sz w:val="22"/>
          <w:szCs w:val="22"/>
        </w:rPr>
        <w:t xml:space="preserve">, (tels que visseries, quincailleries, lubrifiants, joints, petites pièces détachées, …), sont compris dans les prix fixés ci-après à l'article « Prix ». </w:t>
      </w:r>
    </w:p>
    <w:p w14:paraId="11345A43" w14:textId="77777777" w:rsidR="00301CD0" w:rsidRPr="00240FB2" w:rsidRDefault="00301CD0" w:rsidP="00301CD0">
      <w:pPr>
        <w:pStyle w:val="titre0"/>
        <w:tabs>
          <w:tab w:val="left" w:pos="180"/>
        </w:tabs>
        <w:ind w:left="180" w:hanging="180"/>
        <w:jc w:val="both"/>
        <w:rPr>
          <w:rFonts w:ascii="Arial" w:hAnsi="Arial" w:cs="Arial"/>
          <w:b w:val="0"/>
          <w:sz w:val="22"/>
          <w:szCs w:val="22"/>
          <w:u w:val="none"/>
        </w:rPr>
      </w:pPr>
      <w:r w:rsidRPr="00240FB2">
        <w:rPr>
          <w:rFonts w:ascii="Arial" w:hAnsi="Arial"/>
          <w:b w:val="0"/>
          <w:sz w:val="22"/>
          <w:u w:val="none"/>
        </w:rPr>
        <w:t>-</w:t>
      </w:r>
      <w:r w:rsidRPr="00240FB2">
        <w:rPr>
          <w:rFonts w:ascii="Arial" w:hAnsi="Arial"/>
          <w:b w:val="0"/>
          <w:sz w:val="22"/>
          <w:u w:val="none"/>
        </w:rPr>
        <w:tab/>
        <w:t xml:space="preserve">Tous les devis dont le prix unitaire est supérieur à </w:t>
      </w:r>
      <w:r w:rsidRPr="00240FB2">
        <w:rPr>
          <w:rFonts w:ascii="Arial" w:hAnsi="Arial"/>
          <w:sz w:val="22"/>
          <w:u w:val="none"/>
        </w:rPr>
        <w:t>1 500 € HT</w:t>
      </w:r>
      <w:r w:rsidRPr="00240FB2">
        <w:rPr>
          <w:rFonts w:ascii="Arial" w:hAnsi="Arial"/>
          <w:b w:val="0"/>
          <w:sz w:val="22"/>
          <w:u w:val="none"/>
        </w:rPr>
        <w:t xml:space="preserve"> ne sont pas compris dans les prix fixés ci-après à l’article « Prix » et font l’objet de commandes séparées après acceptation par le CEA d’un devis. Le Titulaire s’engage à fournir au CEA à minima deux devis</w:t>
      </w:r>
      <w:r w:rsidRPr="00240FB2">
        <w:rPr>
          <w:rFonts w:ascii="Arial" w:hAnsi="Arial" w:cs="Arial"/>
          <w:b w:val="0"/>
          <w:sz w:val="22"/>
          <w:szCs w:val="22"/>
          <w:u w:val="none"/>
        </w:rPr>
        <w:t>.</w:t>
      </w:r>
    </w:p>
    <w:p w14:paraId="20939BE7" w14:textId="77777777" w:rsidR="00301CD0" w:rsidRPr="00240FB2" w:rsidRDefault="00301CD0" w:rsidP="00301CD0">
      <w:pPr>
        <w:autoSpaceDE w:val="0"/>
        <w:autoSpaceDN w:val="0"/>
        <w:adjustRightInd w:val="0"/>
        <w:jc w:val="both"/>
        <w:rPr>
          <w:rFonts w:ascii="Arial" w:hAnsi="Arial" w:cs="Arial"/>
          <w:sz w:val="22"/>
          <w:szCs w:val="22"/>
        </w:rPr>
      </w:pPr>
      <w:r w:rsidRPr="00240FB2">
        <w:rPr>
          <w:rFonts w:ascii="Arial" w:hAnsi="Arial" w:cs="Arial"/>
          <w:sz w:val="22"/>
          <w:szCs w:val="22"/>
        </w:rPr>
        <w:t>Le Titulaire assume toutes les conséquences résultant d’une éventuelle panne de l’un ou l’autre de ces équipements. Il est en ainsi pour les équipements mis à disposition du Titulaire lors de la signature du présent marché et ceux qui seraient mis à sa disposition en cours de marché.</w:t>
      </w:r>
    </w:p>
    <w:p w14:paraId="0E9270A9" w14:textId="312DD263" w:rsidR="00FA55C1" w:rsidRDefault="00301CD0" w:rsidP="00743ABD">
      <w:pPr>
        <w:autoSpaceDE w:val="0"/>
        <w:autoSpaceDN w:val="0"/>
        <w:adjustRightInd w:val="0"/>
        <w:jc w:val="both"/>
        <w:rPr>
          <w:rFonts w:ascii="Arial" w:hAnsi="Arial" w:cs="Arial"/>
          <w:sz w:val="22"/>
          <w:szCs w:val="22"/>
        </w:rPr>
      </w:pPr>
      <w:r w:rsidRPr="00240FB2">
        <w:rPr>
          <w:rFonts w:ascii="Arial" w:hAnsi="Arial" w:cs="Arial"/>
          <w:sz w:val="22"/>
          <w:szCs w:val="22"/>
        </w:rPr>
        <w:t>La liste et l’état des équipements font l’objet d’un constat contradictoire avant leur mise à disposition du Titulaire (mention des derniers contrôles réglementaires effectués pour chaque équipement, de l’état de fonctionnement, …). Cette mise à disposition, à titre gratuit, peut faire l’objet d’un contrat spécifique.</w:t>
      </w:r>
    </w:p>
    <w:p w14:paraId="45ED00B2" w14:textId="3040999C" w:rsidR="00DA713C" w:rsidRDefault="00DA713C" w:rsidP="00743ABD">
      <w:pPr>
        <w:autoSpaceDE w:val="0"/>
        <w:autoSpaceDN w:val="0"/>
        <w:adjustRightInd w:val="0"/>
        <w:jc w:val="both"/>
        <w:rPr>
          <w:rFonts w:ascii="Arial" w:hAnsi="Arial" w:cs="Arial"/>
          <w:sz w:val="22"/>
          <w:szCs w:val="22"/>
        </w:rPr>
      </w:pPr>
    </w:p>
    <w:p w14:paraId="0473A077" w14:textId="09E1BBBC" w:rsidR="00E17B75" w:rsidRPr="00016E32" w:rsidRDefault="00E17B75" w:rsidP="009230BF">
      <w:pPr>
        <w:pStyle w:val="Titre2"/>
        <w:keepNext w:val="0"/>
        <w:numPr>
          <w:ilvl w:val="1"/>
          <w:numId w:val="5"/>
        </w:numPr>
        <w:tabs>
          <w:tab w:val="clear" w:pos="1134"/>
          <w:tab w:val="clear" w:pos="6946"/>
          <w:tab w:val="left" w:pos="4980"/>
        </w:tabs>
        <w:spacing w:line="240" w:lineRule="exact"/>
        <w:rPr>
          <w:rFonts w:ascii="Arial" w:hAnsi="Arial" w:cs="Arial"/>
          <w:sz w:val="22"/>
          <w:szCs w:val="22"/>
          <w:u w:val="none"/>
        </w:rPr>
      </w:pPr>
      <w:r w:rsidRPr="00016E32">
        <w:rPr>
          <w:rFonts w:ascii="Arial" w:hAnsi="Arial" w:cs="Arial"/>
          <w:sz w:val="22"/>
          <w:szCs w:val="22"/>
          <w:u w:val="none"/>
        </w:rPr>
        <w:t>Mise à disposition de fichiers ou programmes informatiques</w:t>
      </w:r>
      <w:r w:rsidR="00094D1B" w:rsidRPr="00016E32">
        <w:rPr>
          <w:rFonts w:ascii="Arial" w:hAnsi="Arial" w:cs="Arial"/>
          <w:sz w:val="22"/>
          <w:szCs w:val="22"/>
          <w:u w:val="none"/>
        </w:rPr>
        <w:t xml:space="preserve"> ou documents</w:t>
      </w:r>
    </w:p>
    <w:p w14:paraId="3CE3298D" w14:textId="77777777" w:rsidR="00301CD0" w:rsidRPr="00240FB2" w:rsidRDefault="00301CD0" w:rsidP="00301CD0">
      <w:pPr>
        <w:autoSpaceDE w:val="0"/>
        <w:autoSpaceDN w:val="0"/>
        <w:adjustRightInd w:val="0"/>
        <w:jc w:val="both"/>
        <w:rPr>
          <w:rFonts w:ascii="Arial" w:hAnsi="Arial" w:cs="Arial"/>
          <w:sz w:val="22"/>
          <w:szCs w:val="22"/>
        </w:rPr>
      </w:pPr>
      <w:r w:rsidRPr="00240FB2">
        <w:rPr>
          <w:rFonts w:ascii="Arial" w:hAnsi="Arial" w:cs="Arial"/>
          <w:sz w:val="22"/>
          <w:szCs w:val="22"/>
        </w:rPr>
        <w:t>Dans le cadre des Prestations confiées au Titulaire et pour leur bonne exécution, le CEA peut mettre à la disposition du Titulaire des fichiers informatiques de données, des programmes informatiques, sous quelque forme que ce soit (codes sources, codes objets, codes exécutables).</w:t>
      </w:r>
    </w:p>
    <w:p w14:paraId="1AB449B9" w14:textId="77777777" w:rsidR="00301CD0" w:rsidRPr="00240FB2" w:rsidRDefault="00301CD0" w:rsidP="00301CD0">
      <w:pPr>
        <w:autoSpaceDE w:val="0"/>
        <w:autoSpaceDN w:val="0"/>
        <w:adjustRightInd w:val="0"/>
        <w:jc w:val="both"/>
        <w:rPr>
          <w:rFonts w:ascii="Arial" w:hAnsi="Arial" w:cs="Arial"/>
          <w:sz w:val="22"/>
          <w:szCs w:val="22"/>
        </w:rPr>
      </w:pPr>
      <w:r w:rsidRPr="00240FB2">
        <w:rPr>
          <w:rFonts w:ascii="Arial" w:hAnsi="Arial" w:cs="Arial"/>
          <w:sz w:val="22"/>
          <w:szCs w:val="22"/>
        </w:rPr>
        <w:t>Il est de convention expresse que le CEA est et reste propriétaire des ensembles mis à la disposition du Titulaire. Les données contenues dans ces fichiers ou programmes ne peuvent être exploitées par le Titulaire que pour les besoins des Prestations qui lui sont confiées. Toute autre diffusion ou exploitation, sous quelque forme que ce soit, lui est interdite. De même, il lui est interdit d'effectuer des copies de ces fichiers ou programmes.</w:t>
      </w:r>
    </w:p>
    <w:p w14:paraId="0219CF33" w14:textId="77777777" w:rsidR="00301CD0" w:rsidRPr="00240FB2" w:rsidRDefault="00301CD0" w:rsidP="00301CD0">
      <w:pPr>
        <w:autoSpaceDE w:val="0"/>
        <w:autoSpaceDN w:val="0"/>
        <w:adjustRightInd w:val="0"/>
        <w:jc w:val="both"/>
        <w:rPr>
          <w:rFonts w:ascii="Arial" w:hAnsi="Arial" w:cs="Arial"/>
          <w:sz w:val="22"/>
          <w:szCs w:val="22"/>
        </w:rPr>
      </w:pPr>
      <w:r w:rsidRPr="00240FB2">
        <w:rPr>
          <w:rFonts w:ascii="Arial" w:hAnsi="Arial" w:cs="Arial"/>
          <w:sz w:val="22"/>
          <w:szCs w:val="22"/>
        </w:rPr>
        <w:t>En conséquence, le Titulaire doit s'obliger à prendre toutes mesures tendant à assurer le secret le plus absolu sur les données communiquées. Il ne peut communiquer les éléments relatifs à celles-ci qu'aux membres de son personnel appelés à travailler pour exécuter les Prestations considérées. A l'issue des Prestations, le Titulaire doit restituer sans délais les fichiers ou programmes au CEA et n'en conserver aucune trace.</w:t>
      </w:r>
    </w:p>
    <w:p w14:paraId="7948A2DA" w14:textId="77777777" w:rsidR="00E17B75" w:rsidRPr="00016E32" w:rsidRDefault="00E17B75" w:rsidP="0058136B">
      <w:pPr>
        <w:autoSpaceDE w:val="0"/>
        <w:autoSpaceDN w:val="0"/>
        <w:adjustRightInd w:val="0"/>
        <w:jc w:val="both"/>
        <w:rPr>
          <w:rFonts w:ascii="Arial" w:hAnsi="Arial" w:cs="Arial"/>
          <w:b/>
          <w:bCs/>
          <w:color w:val="000000"/>
          <w:sz w:val="22"/>
          <w:szCs w:val="22"/>
        </w:rPr>
      </w:pPr>
    </w:p>
    <w:p w14:paraId="0E61F45C" w14:textId="067486D1" w:rsidR="00E17B75" w:rsidRPr="00016E32" w:rsidRDefault="004D4F41" w:rsidP="009230BF">
      <w:pPr>
        <w:pStyle w:val="Titre2"/>
        <w:keepNext w:val="0"/>
        <w:numPr>
          <w:ilvl w:val="1"/>
          <w:numId w:val="5"/>
        </w:numPr>
        <w:tabs>
          <w:tab w:val="clear" w:pos="1134"/>
          <w:tab w:val="clear" w:pos="6946"/>
          <w:tab w:val="left" w:pos="4980"/>
        </w:tabs>
        <w:spacing w:line="240" w:lineRule="exact"/>
        <w:rPr>
          <w:rFonts w:ascii="Arial" w:hAnsi="Arial" w:cs="Arial"/>
          <w:sz w:val="22"/>
          <w:szCs w:val="22"/>
          <w:u w:val="none"/>
        </w:rPr>
      </w:pPr>
      <w:r w:rsidRPr="00016E32">
        <w:rPr>
          <w:rFonts w:ascii="Arial" w:hAnsi="Arial" w:cs="Arial"/>
          <w:sz w:val="22"/>
          <w:szCs w:val="22"/>
          <w:u w:val="none"/>
        </w:rPr>
        <w:t xml:space="preserve">Accès au Centre </w:t>
      </w:r>
      <w:r w:rsidR="00E17B75" w:rsidRPr="00016E32">
        <w:rPr>
          <w:rFonts w:ascii="Arial" w:hAnsi="Arial" w:cs="Arial"/>
          <w:sz w:val="22"/>
          <w:szCs w:val="22"/>
          <w:u w:val="none"/>
        </w:rPr>
        <w:t>et organisation du Titulaire</w:t>
      </w:r>
    </w:p>
    <w:p w14:paraId="5B04F365" w14:textId="7B5030BB" w:rsidR="00301CD0" w:rsidRDefault="00301CD0" w:rsidP="00301CD0">
      <w:pPr>
        <w:autoSpaceDE w:val="0"/>
        <w:autoSpaceDN w:val="0"/>
        <w:adjustRightInd w:val="0"/>
        <w:jc w:val="both"/>
        <w:rPr>
          <w:rFonts w:ascii="Arial" w:hAnsi="Arial" w:cs="Arial"/>
          <w:sz w:val="22"/>
          <w:szCs w:val="22"/>
        </w:rPr>
      </w:pPr>
      <w:r w:rsidRPr="0058136B">
        <w:rPr>
          <w:rFonts w:ascii="Arial" w:hAnsi="Arial" w:cs="Arial"/>
          <w:color w:val="000000"/>
          <w:sz w:val="22"/>
          <w:szCs w:val="22"/>
        </w:rPr>
        <w:t xml:space="preserve">Les conditions d’accès au Centre et aux Installations sont définies dans les </w:t>
      </w:r>
      <w:r w:rsidRPr="0058136B">
        <w:rPr>
          <w:rFonts w:ascii="Arial" w:hAnsi="Arial" w:cs="Arial"/>
          <w:sz w:val="22"/>
          <w:szCs w:val="22"/>
        </w:rPr>
        <w:t>règles applicables aux Entreprises Extérieures visées à l’article 2 du présent marché, complétées par les dispositions du cahier des charges le cas échéant.</w:t>
      </w:r>
    </w:p>
    <w:p w14:paraId="076AC52B" w14:textId="77777777" w:rsidR="00301CD0" w:rsidRDefault="00301CD0" w:rsidP="00301CD0">
      <w:pPr>
        <w:autoSpaceDE w:val="0"/>
        <w:autoSpaceDN w:val="0"/>
        <w:adjustRightInd w:val="0"/>
        <w:jc w:val="both"/>
        <w:rPr>
          <w:rFonts w:ascii="Arial" w:hAnsi="Arial" w:cs="Arial"/>
          <w:color w:val="000000"/>
          <w:sz w:val="22"/>
          <w:szCs w:val="22"/>
        </w:rPr>
      </w:pPr>
      <w:r w:rsidRPr="00537AF8">
        <w:rPr>
          <w:rFonts w:ascii="Arial" w:hAnsi="Arial" w:cs="Arial"/>
          <w:color w:val="000000"/>
          <w:sz w:val="22"/>
          <w:szCs w:val="22"/>
        </w:rPr>
        <w:t>Ces dispositions ne donnent lieu à aucune indemnité au bénéfice du Titulaire qui, par ailleurs, ne peut s'en prévaloir pour justifier du non-respect de ses obligations contractuelles quelles qu'elles soient.</w:t>
      </w:r>
    </w:p>
    <w:p w14:paraId="693EB4F6" w14:textId="77777777" w:rsidR="00301CD0" w:rsidRDefault="00301CD0" w:rsidP="00301CD0">
      <w:pPr>
        <w:autoSpaceDE w:val="0"/>
        <w:autoSpaceDN w:val="0"/>
        <w:adjustRightInd w:val="0"/>
        <w:jc w:val="both"/>
        <w:rPr>
          <w:rFonts w:ascii="Arial" w:hAnsi="Arial" w:cs="Arial"/>
          <w:color w:val="000000"/>
          <w:sz w:val="22"/>
          <w:szCs w:val="22"/>
        </w:rPr>
      </w:pPr>
      <w:r w:rsidRPr="0042420F">
        <w:rPr>
          <w:rFonts w:ascii="Arial" w:hAnsi="Arial" w:cs="Arial"/>
          <w:color w:val="000000"/>
          <w:sz w:val="22"/>
          <w:szCs w:val="22"/>
        </w:rPr>
        <w:t>En début de chaque année, le CEA Grenoble fait connaître au Titulaire les dates de fermeture du Centre (environ 8 à 10 jours par an en plus des jours fériés</w:t>
      </w:r>
      <w:r>
        <w:rPr>
          <w:rFonts w:ascii="Arial" w:hAnsi="Arial" w:cs="Arial"/>
          <w:color w:val="000000"/>
          <w:sz w:val="22"/>
          <w:szCs w:val="22"/>
        </w:rPr>
        <w:t xml:space="preserve">. </w:t>
      </w:r>
    </w:p>
    <w:p w14:paraId="25B120C1" w14:textId="493BA6C1" w:rsidR="00301CD0" w:rsidRPr="003133E9" w:rsidRDefault="00301CD0" w:rsidP="00301CD0">
      <w:pPr>
        <w:autoSpaceDE w:val="0"/>
        <w:autoSpaceDN w:val="0"/>
        <w:adjustRightInd w:val="0"/>
        <w:jc w:val="both"/>
        <w:rPr>
          <w:rFonts w:ascii="Arial" w:hAnsi="Arial" w:cs="Arial"/>
          <w:color w:val="000000"/>
          <w:sz w:val="22"/>
          <w:szCs w:val="22"/>
        </w:rPr>
      </w:pPr>
      <w:r>
        <w:rPr>
          <w:rFonts w:ascii="Arial" w:hAnsi="Arial" w:cs="Arial"/>
          <w:color w:val="000000"/>
          <w:sz w:val="22"/>
          <w:szCs w:val="22"/>
        </w:rPr>
        <w:t>A titre indicatif, pour l’année 2025, les jours de fermeture sont les 2, 9 et 30 mai, le 10 novembre, les 24, 26, 29, 30 et 31 décembre.</w:t>
      </w:r>
    </w:p>
    <w:p w14:paraId="7B1CDB81" w14:textId="77777777" w:rsidR="00E17B75" w:rsidRPr="00016E32" w:rsidRDefault="00E17B75" w:rsidP="0058136B">
      <w:pPr>
        <w:autoSpaceDE w:val="0"/>
        <w:autoSpaceDN w:val="0"/>
        <w:adjustRightInd w:val="0"/>
        <w:jc w:val="both"/>
        <w:rPr>
          <w:rFonts w:ascii="Arial" w:hAnsi="Arial" w:cs="Arial"/>
          <w:color w:val="000000"/>
          <w:sz w:val="22"/>
          <w:szCs w:val="22"/>
        </w:rPr>
      </w:pPr>
    </w:p>
    <w:p w14:paraId="575EC382" w14:textId="77777777" w:rsidR="00537AF8" w:rsidRPr="00016E32" w:rsidRDefault="00537AF8" w:rsidP="0058136B">
      <w:pPr>
        <w:autoSpaceDE w:val="0"/>
        <w:autoSpaceDN w:val="0"/>
        <w:adjustRightInd w:val="0"/>
        <w:jc w:val="both"/>
        <w:rPr>
          <w:rFonts w:ascii="Arial" w:hAnsi="Arial" w:cs="Arial"/>
          <w:color w:val="000000"/>
          <w:sz w:val="22"/>
          <w:szCs w:val="22"/>
        </w:rPr>
      </w:pPr>
    </w:p>
    <w:p w14:paraId="1D420341" w14:textId="3A6C3531" w:rsidR="00FC0097" w:rsidRPr="00016E32" w:rsidRDefault="00FC0097" w:rsidP="00A40561">
      <w:pPr>
        <w:numPr>
          <w:ilvl w:val="0"/>
          <w:numId w:val="7"/>
        </w:numPr>
        <w:tabs>
          <w:tab w:val="left" w:pos="4980"/>
        </w:tabs>
        <w:spacing w:line="240" w:lineRule="exact"/>
        <w:jc w:val="both"/>
        <w:outlineLvl w:val="0"/>
        <w:rPr>
          <w:rFonts w:ascii="Arial" w:hAnsi="Arial" w:cs="Arial"/>
          <w:bCs/>
          <w:sz w:val="22"/>
          <w:szCs w:val="22"/>
        </w:rPr>
      </w:pPr>
      <w:bookmarkStart w:id="50" w:name="_Toc202462620"/>
      <w:r w:rsidRPr="00016E32">
        <w:rPr>
          <w:rFonts w:ascii="Arial" w:hAnsi="Arial" w:cs="Arial"/>
          <w:b/>
          <w:bCs/>
          <w:sz w:val="22"/>
          <w:szCs w:val="22"/>
          <w:u w:val="single"/>
        </w:rPr>
        <w:t>OBLIGATIONS DU TITULAIRE</w:t>
      </w:r>
      <w:bookmarkEnd w:id="50"/>
    </w:p>
    <w:p w14:paraId="6A9C8EBE" w14:textId="77777777" w:rsidR="009E680A" w:rsidRPr="00016E32" w:rsidRDefault="009E680A" w:rsidP="0058136B">
      <w:pPr>
        <w:autoSpaceDE w:val="0"/>
        <w:autoSpaceDN w:val="0"/>
        <w:adjustRightInd w:val="0"/>
        <w:jc w:val="both"/>
        <w:rPr>
          <w:rFonts w:ascii="Arial" w:hAnsi="Arial" w:cs="Arial"/>
          <w:b/>
          <w:color w:val="000000"/>
          <w:sz w:val="22"/>
          <w:szCs w:val="22"/>
        </w:rPr>
      </w:pPr>
    </w:p>
    <w:p w14:paraId="06B120B0" w14:textId="5E4B79B5" w:rsidR="008C0A61" w:rsidRPr="00016E32" w:rsidRDefault="008C0A61" w:rsidP="009230BF">
      <w:pPr>
        <w:pStyle w:val="Titre2"/>
        <w:keepNext w:val="0"/>
        <w:tabs>
          <w:tab w:val="clear" w:pos="1134"/>
          <w:tab w:val="clear" w:pos="6946"/>
          <w:tab w:val="left" w:pos="4980"/>
        </w:tabs>
        <w:spacing w:line="240" w:lineRule="exact"/>
        <w:ind w:left="0"/>
        <w:rPr>
          <w:rFonts w:cs="Arial"/>
          <w:szCs w:val="22"/>
        </w:rPr>
      </w:pPr>
      <w:r w:rsidRPr="00016E32">
        <w:rPr>
          <w:rFonts w:ascii="Arial" w:hAnsi="Arial" w:cs="Arial"/>
          <w:sz w:val="22"/>
          <w:szCs w:val="22"/>
          <w:u w:val="none"/>
        </w:rPr>
        <w:t xml:space="preserve">Respect par le Titulaire de la réglementation fiscale et sociale </w:t>
      </w:r>
    </w:p>
    <w:p w14:paraId="7D35C1DF" w14:textId="73E9912A" w:rsidR="000A02CC" w:rsidRPr="00016E32" w:rsidRDefault="001A69B9" w:rsidP="0058136B">
      <w:pPr>
        <w:autoSpaceDE w:val="0"/>
        <w:autoSpaceDN w:val="0"/>
        <w:adjustRightInd w:val="0"/>
        <w:jc w:val="both"/>
        <w:rPr>
          <w:rFonts w:ascii="Arial" w:hAnsi="Arial" w:cs="Arial"/>
          <w:color w:val="000000"/>
          <w:sz w:val="22"/>
          <w:szCs w:val="22"/>
        </w:rPr>
      </w:pPr>
      <w:r w:rsidRPr="00016E32">
        <w:rPr>
          <w:rFonts w:ascii="Arial" w:hAnsi="Arial" w:cs="Arial"/>
          <w:color w:val="000000"/>
          <w:sz w:val="22"/>
          <w:szCs w:val="22"/>
        </w:rPr>
        <w:t>Le Titulaire s’engage à remettre</w:t>
      </w:r>
      <w:r w:rsidR="00C51E91" w:rsidRPr="00016E32">
        <w:rPr>
          <w:rFonts w:ascii="Arial" w:hAnsi="Arial" w:cs="Arial"/>
          <w:color w:val="000000"/>
          <w:sz w:val="22"/>
          <w:szCs w:val="22"/>
        </w:rPr>
        <w:t> :</w:t>
      </w:r>
    </w:p>
    <w:p w14:paraId="5AE78A59" w14:textId="6B9C8C05" w:rsidR="000A02CC" w:rsidRPr="00016E32" w:rsidRDefault="000A02CC" w:rsidP="00A40561">
      <w:pPr>
        <w:pStyle w:val="Paragraphedeliste"/>
        <w:numPr>
          <w:ilvl w:val="0"/>
          <w:numId w:val="9"/>
        </w:numPr>
        <w:autoSpaceDE w:val="0"/>
        <w:autoSpaceDN w:val="0"/>
        <w:adjustRightInd w:val="0"/>
        <w:rPr>
          <w:rFonts w:cs="Arial"/>
          <w:color w:val="000000"/>
          <w:sz w:val="22"/>
          <w:szCs w:val="22"/>
        </w:rPr>
      </w:pPr>
      <w:proofErr w:type="gramStart"/>
      <w:r w:rsidRPr="00016E32">
        <w:rPr>
          <w:rFonts w:cs="Arial"/>
          <w:color w:val="000000"/>
          <w:sz w:val="22"/>
          <w:szCs w:val="22"/>
        </w:rPr>
        <w:t>lors</w:t>
      </w:r>
      <w:proofErr w:type="gramEnd"/>
      <w:r w:rsidRPr="00016E32">
        <w:rPr>
          <w:rFonts w:cs="Arial"/>
          <w:color w:val="000000"/>
          <w:sz w:val="22"/>
          <w:szCs w:val="22"/>
        </w:rPr>
        <w:t xml:space="preserve"> de la conclusion du présent marché et tous les six mois à compter de sa </w:t>
      </w:r>
      <w:r w:rsidR="00221264" w:rsidRPr="00016E32">
        <w:rPr>
          <w:rFonts w:cs="Arial"/>
          <w:color w:val="000000"/>
          <w:sz w:val="22"/>
          <w:szCs w:val="22"/>
        </w:rPr>
        <w:t>notification</w:t>
      </w:r>
      <w:r w:rsidR="00FA0266" w:rsidRPr="00016E32">
        <w:rPr>
          <w:rFonts w:cs="Arial"/>
          <w:color w:val="000000"/>
          <w:sz w:val="22"/>
          <w:szCs w:val="22"/>
        </w:rPr>
        <w:t>,</w:t>
      </w:r>
      <w:r w:rsidRPr="00016E32">
        <w:rPr>
          <w:rFonts w:cs="Arial"/>
          <w:color w:val="000000"/>
          <w:sz w:val="22"/>
          <w:szCs w:val="22"/>
        </w:rPr>
        <w:t xml:space="preserve"> jusqu'à la fin de l'exécution, les documents exigés à l'article D.8222-5 (s'il est établi en France) ou à l'article D.8222-7 (s'il est établi à l'étranger) du Code du travail et, le cas échéant, la liste nominative des salariés étrangers qui seraient susceptibles d'être employés (articles D. 8254-2 à D. 8254-5 du Code du travail) ;</w:t>
      </w:r>
    </w:p>
    <w:p w14:paraId="2110295E" w14:textId="0E77C8B5" w:rsidR="000A02CC" w:rsidRPr="00016E32" w:rsidRDefault="000A02CC" w:rsidP="00A40561">
      <w:pPr>
        <w:pStyle w:val="Paragraphedeliste"/>
        <w:numPr>
          <w:ilvl w:val="0"/>
          <w:numId w:val="9"/>
        </w:numPr>
        <w:autoSpaceDE w:val="0"/>
        <w:autoSpaceDN w:val="0"/>
        <w:adjustRightInd w:val="0"/>
        <w:rPr>
          <w:rFonts w:cs="Arial"/>
          <w:color w:val="000000"/>
          <w:sz w:val="22"/>
          <w:szCs w:val="22"/>
        </w:rPr>
      </w:pPr>
      <w:proofErr w:type="gramStart"/>
      <w:r w:rsidRPr="00016E32">
        <w:rPr>
          <w:rFonts w:cs="Arial"/>
          <w:color w:val="000000"/>
          <w:sz w:val="22"/>
          <w:szCs w:val="22"/>
        </w:rPr>
        <w:t>les</w:t>
      </w:r>
      <w:proofErr w:type="gramEnd"/>
      <w:r w:rsidRPr="00016E32">
        <w:rPr>
          <w:rFonts w:cs="Arial"/>
          <w:color w:val="000000"/>
          <w:sz w:val="22"/>
          <w:szCs w:val="22"/>
        </w:rPr>
        <w:t xml:space="preserve"> attestations et certificats délivrés par les administrations et organismes compétents prouvant que le candidat a satisfait à ses obligations fiscales et sociales (arrêté </w:t>
      </w:r>
      <w:r w:rsidR="00A338B9" w:rsidRPr="00016E32">
        <w:rPr>
          <w:rFonts w:cs="Arial"/>
          <w:color w:val="000000"/>
          <w:sz w:val="22"/>
          <w:szCs w:val="22"/>
        </w:rPr>
        <w:t xml:space="preserve">du 22 mars 2019 </w:t>
      </w:r>
      <w:r w:rsidRPr="00016E32">
        <w:rPr>
          <w:rFonts w:cs="Arial"/>
          <w:color w:val="000000"/>
          <w:sz w:val="22"/>
          <w:szCs w:val="22"/>
        </w:rPr>
        <w:t xml:space="preserve">fixant la liste des impôts, taxes, contributions ou cotisations </w:t>
      </w:r>
      <w:r w:rsidRPr="00016E32">
        <w:rPr>
          <w:rFonts w:cs="Arial"/>
          <w:color w:val="000000"/>
          <w:sz w:val="22"/>
          <w:szCs w:val="22"/>
        </w:rPr>
        <w:lastRenderedPageBreak/>
        <w:t>sociales donnant lieu à la délivrance de certificats pour l'attribution de marchés publics).</w:t>
      </w:r>
    </w:p>
    <w:p w14:paraId="6DA188A2" w14:textId="77777777" w:rsidR="000A02CC" w:rsidRPr="00016E32" w:rsidRDefault="000A02CC" w:rsidP="0058136B">
      <w:pPr>
        <w:autoSpaceDE w:val="0"/>
        <w:autoSpaceDN w:val="0"/>
        <w:adjustRightInd w:val="0"/>
        <w:jc w:val="both"/>
        <w:rPr>
          <w:rFonts w:ascii="Arial" w:hAnsi="Arial" w:cs="Arial"/>
          <w:color w:val="000000"/>
          <w:sz w:val="22"/>
          <w:szCs w:val="22"/>
        </w:rPr>
      </w:pPr>
      <w:r w:rsidRPr="00016E32">
        <w:rPr>
          <w:rFonts w:ascii="Arial" w:hAnsi="Arial" w:cs="Arial"/>
          <w:color w:val="000000"/>
          <w:sz w:val="22"/>
          <w:szCs w:val="22"/>
        </w:rPr>
        <w:t>Le Titulaire doit s'assurer lors de la conclusion du marché, et tout au long de son exécution, que ses fournisseurs et sous-traitants se conforment également à ces dispositions.</w:t>
      </w:r>
    </w:p>
    <w:p w14:paraId="125B7D6D" w14:textId="10086117" w:rsidR="000A02CC" w:rsidRPr="00016E32" w:rsidRDefault="000A02CC" w:rsidP="0058136B">
      <w:pPr>
        <w:autoSpaceDE w:val="0"/>
        <w:autoSpaceDN w:val="0"/>
        <w:adjustRightInd w:val="0"/>
        <w:jc w:val="both"/>
        <w:rPr>
          <w:rFonts w:ascii="Arial" w:hAnsi="Arial" w:cs="Arial"/>
          <w:color w:val="000000"/>
          <w:sz w:val="22"/>
          <w:szCs w:val="22"/>
        </w:rPr>
      </w:pPr>
      <w:r w:rsidRPr="00016E32">
        <w:rPr>
          <w:rFonts w:ascii="Arial" w:hAnsi="Arial" w:cs="Arial"/>
          <w:color w:val="000000"/>
          <w:sz w:val="22"/>
          <w:szCs w:val="22"/>
        </w:rPr>
        <w:t xml:space="preserve">Le </w:t>
      </w:r>
      <w:r w:rsidR="00FA0266" w:rsidRPr="00016E32">
        <w:rPr>
          <w:rFonts w:ascii="Arial" w:hAnsi="Arial" w:cs="Arial"/>
          <w:color w:val="000000"/>
          <w:sz w:val="22"/>
          <w:szCs w:val="22"/>
        </w:rPr>
        <w:t>Titulaire encourt</w:t>
      </w:r>
      <w:r w:rsidRPr="00016E32">
        <w:rPr>
          <w:rFonts w:ascii="Arial" w:hAnsi="Arial" w:cs="Arial"/>
          <w:color w:val="000000"/>
          <w:sz w:val="22"/>
          <w:szCs w:val="22"/>
        </w:rPr>
        <w:t xml:space="preserve"> des pénalités s'il ne les respecte pas (cf. article 21.1 des Conditions générales d'achat du CEA).</w:t>
      </w:r>
    </w:p>
    <w:p w14:paraId="5B83D0EC" w14:textId="77777777" w:rsidR="0064062F" w:rsidRPr="00016E32" w:rsidRDefault="0064062F" w:rsidP="0058136B">
      <w:pPr>
        <w:autoSpaceDE w:val="0"/>
        <w:autoSpaceDN w:val="0"/>
        <w:adjustRightInd w:val="0"/>
        <w:jc w:val="both"/>
        <w:rPr>
          <w:rFonts w:ascii="Arial" w:hAnsi="Arial" w:cs="Arial"/>
          <w:bCs/>
          <w:color w:val="000000"/>
          <w:sz w:val="22"/>
          <w:szCs w:val="22"/>
          <w:u w:val="single"/>
        </w:rPr>
      </w:pPr>
    </w:p>
    <w:p w14:paraId="6AF2DA01" w14:textId="09B9842A" w:rsidR="0064062F" w:rsidRPr="00016E32" w:rsidRDefault="0064062F" w:rsidP="009230BF">
      <w:pPr>
        <w:pStyle w:val="Titre2"/>
        <w:keepNext w:val="0"/>
        <w:tabs>
          <w:tab w:val="clear" w:pos="1134"/>
          <w:tab w:val="clear" w:pos="6946"/>
          <w:tab w:val="left" w:pos="4980"/>
        </w:tabs>
        <w:spacing w:line="240" w:lineRule="exact"/>
        <w:ind w:left="0"/>
        <w:rPr>
          <w:rFonts w:cs="Arial"/>
          <w:b w:val="0"/>
          <w:i/>
          <w:szCs w:val="22"/>
        </w:rPr>
      </w:pPr>
      <w:r w:rsidRPr="00016E32">
        <w:rPr>
          <w:rFonts w:ascii="Arial" w:hAnsi="Arial" w:cs="Arial"/>
          <w:sz w:val="22"/>
          <w:szCs w:val="22"/>
          <w:u w:val="none"/>
        </w:rPr>
        <w:t xml:space="preserve"> Respect par le Titulaire du marché de la réglementation en matière de détachement transnational de salariés</w:t>
      </w:r>
    </w:p>
    <w:p w14:paraId="01A24444" w14:textId="77777777" w:rsidR="0064062F" w:rsidRPr="00016E32" w:rsidRDefault="0064062F" w:rsidP="0058136B">
      <w:pPr>
        <w:autoSpaceDE w:val="0"/>
        <w:autoSpaceDN w:val="0"/>
        <w:adjustRightInd w:val="0"/>
        <w:jc w:val="both"/>
        <w:rPr>
          <w:rFonts w:ascii="Arial" w:hAnsi="Arial" w:cs="Arial"/>
          <w:color w:val="000000"/>
          <w:sz w:val="22"/>
          <w:szCs w:val="22"/>
        </w:rPr>
      </w:pPr>
      <w:r w:rsidRPr="00016E32">
        <w:rPr>
          <w:rFonts w:ascii="Arial" w:hAnsi="Arial" w:cs="Arial"/>
          <w:color w:val="000000"/>
          <w:sz w:val="22"/>
          <w:szCs w:val="22"/>
        </w:rPr>
        <w:t>Conformément aux dispositions de l'article R.1263-12 du code du travail, si le Titulaire est établi à l'étranger et qu'il détache un ou plusieurs salariés en France, il doit fournir, avant le début du détachement, les documents suivants au CEA :</w:t>
      </w:r>
    </w:p>
    <w:p w14:paraId="49218765" w14:textId="7E17B040" w:rsidR="0064062F" w:rsidRPr="00016E32" w:rsidRDefault="0064062F" w:rsidP="00A40561">
      <w:pPr>
        <w:pStyle w:val="Paragraphedeliste"/>
        <w:numPr>
          <w:ilvl w:val="0"/>
          <w:numId w:val="9"/>
        </w:numPr>
        <w:autoSpaceDE w:val="0"/>
        <w:autoSpaceDN w:val="0"/>
        <w:adjustRightInd w:val="0"/>
        <w:rPr>
          <w:rFonts w:cs="Arial"/>
          <w:color w:val="000000"/>
          <w:sz w:val="22"/>
          <w:szCs w:val="22"/>
        </w:rPr>
      </w:pPr>
      <w:proofErr w:type="gramStart"/>
      <w:r w:rsidRPr="00016E32">
        <w:rPr>
          <w:rFonts w:cs="Arial"/>
          <w:color w:val="000000"/>
          <w:sz w:val="22"/>
          <w:szCs w:val="22"/>
        </w:rPr>
        <w:t>une</w:t>
      </w:r>
      <w:proofErr w:type="gramEnd"/>
      <w:r w:rsidRPr="00016E32">
        <w:rPr>
          <w:rFonts w:cs="Arial"/>
          <w:color w:val="000000"/>
          <w:sz w:val="22"/>
          <w:szCs w:val="22"/>
        </w:rPr>
        <w:t xml:space="preserve"> copie de la déclaration de détachement effectuée sur le téléservice « SIPSI » du Ministère chargé du travail ;</w:t>
      </w:r>
    </w:p>
    <w:p w14:paraId="26540B5B" w14:textId="44B097BF" w:rsidR="0064062F" w:rsidRPr="00016E32" w:rsidRDefault="0064062F" w:rsidP="00A40561">
      <w:pPr>
        <w:pStyle w:val="Paragraphedeliste"/>
        <w:numPr>
          <w:ilvl w:val="0"/>
          <w:numId w:val="9"/>
        </w:numPr>
        <w:autoSpaceDE w:val="0"/>
        <w:autoSpaceDN w:val="0"/>
        <w:adjustRightInd w:val="0"/>
        <w:rPr>
          <w:rFonts w:cs="Arial"/>
          <w:color w:val="000000"/>
          <w:sz w:val="22"/>
          <w:szCs w:val="22"/>
        </w:rPr>
      </w:pPr>
      <w:proofErr w:type="gramStart"/>
      <w:r w:rsidRPr="00016E32">
        <w:rPr>
          <w:rFonts w:cs="Arial"/>
          <w:color w:val="000000"/>
          <w:sz w:val="22"/>
          <w:szCs w:val="22"/>
        </w:rPr>
        <w:t>une</w:t>
      </w:r>
      <w:proofErr w:type="gramEnd"/>
      <w:r w:rsidRPr="00016E32">
        <w:rPr>
          <w:rFonts w:cs="Arial"/>
          <w:color w:val="000000"/>
          <w:sz w:val="22"/>
          <w:szCs w:val="22"/>
        </w:rPr>
        <w:t xml:space="preserve"> copie du document désignant le représentant mentionné à l'article R. 1263-2-1 du code du travail.</w:t>
      </w:r>
    </w:p>
    <w:p w14:paraId="45BA4B29" w14:textId="77777777" w:rsidR="00485B32" w:rsidRPr="00016E32" w:rsidRDefault="00485B32" w:rsidP="00485B32">
      <w:pPr>
        <w:pStyle w:val="Paragraphedeliste"/>
        <w:autoSpaceDE w:val="0"/>
        <w:autoSpaceDN w:val="0"/>
        <w:adjustRightInd w:val="0"/>
        <w:ind w:left="360"/>
        <w:rPr>
          <w:rFonts w:cs="Arial"/>
          <w:color w:val="000000"/>
          <w:sz w:val="22"/>
          <w:szCs w:val="22"/>
        </w:rPr>
      </w:pPr>
    </w:p>
    <w:p w14:paraId="32E95813" w14:textId="4633EC60" w:rsidR="00953577" w:rsidRPr="00016E32" w:rsidRDefault="00953577" w:rsidP="009230BF">
      <w:pPr>
        <w:pStyle w:val="Titre2"/>
        <w:keepNext w:val="0"/>
        <w:tabs>
          <w:tab w:val="clear" w:pos="1134"/>
          <w:tab w:val="clear" w:pos="6946"/>
          <w:tab w:val="left" w:pos="4980"/>
        </w:tabs>
        <w:spacing w:line="240" w:lineRule="exact"/>
        <w:ind w:left="0"/>
        <w:rPr>
          <w:rFonts w:cs="Arial"/>
          <w:szCs w:val="22"/>
        </w:rPr>
      </w:pPr>
      <w:r w:rsidRPr="00016E32">
        <w:rPr>
          <w:rFonts w:ascii="Arial" w:hAnsi="Arial" w:cs="Arial"/>
          <w:sz w:val="22"/>
          <w:szCs w:val="22"/>
          <w:u w:val="none"/>
        </w:rPr>
        <w:t xml:space="preserve"> Traitement des données à caractère personnel </w:t>
      </w:r>
    </w:p>
    <w:p w14:paraId="702E1A7B" w14:textId="6F8AA879" w:rsidR="0064062F" w:rsidRPr="00016E32" w:rsidRDefault="00953577" w:rsidP="00953577">
      <w:pPr>
        <w:jc w:val="both"/>
        <w:rPr>
          <w:rFonts w:ascii="Arial" w:hAnsi="Arial" w:cs="Arial"/>
          <w:iCs/>
          <w:sz w:val="22"/>
          <w:szCs w:val="22"/>
        </w:rPr>
      </w:pPr>
      <w:r w:rsidRPr="00016E32">
        <w:rPr>
          <w:rFonts w:ascii="Arial" w:hAnsi="Arial" w:cs="Arial"/>
          <w:iCs/>
          <w:sz w:val="22"/>
          <w:szCs w:val="22"/>
        </w:rPr>
        <w:t>Le Titulaire et le CEA s’engagent à respecter les dispositions figurant à l’annexe</w:t>
      </w:r>
      <w:r w:rsidR="006B7563" w:rsidRPr="00016E32">
        <w:rPr>
          <w:rFonts w:ascii="Arial" w:hAnsi="Arial" w:cs="Arial"/>
          <w:iCs/>
          <w:sz w:val="22"/>
          <w:szCs w:val="22"/>
        </w:rPr>
        <w:t xml:space="preserve"> n°</w:t>
      </w:r>
      <w:r w:rsidR="00301CD0">
        <w:rPr>
          <w:rFonts w:ascii="Arial" w:hAnsi="Arial" w:cs="Arial"/>
          <w:iCs/>
          <w:sz w:val="22"/>
          <w:szCs w:val="22"/>
        </w:rPr>
        <w:t>2</w:t>
      </w:r>
      <w:r w:rsidR="006B7563" w:rsidRPr="00016E32">
        <w:rPr>
          <w:rFonts w:ascii="Arial" w:hAnsi="Arial" w:cs="Arial"/>
          <w:iCs/>
          <w:sz w:val="22"/>
          <w:szCs w:val="22"/>
        </w:rPr>
        <w:t xml:space="preserve"> du marché</w:t>
      </w:r>
      <w:r w:rsidR="00301CD0">
        <w:rPr>
          <w:rFonts w:ascii="Arial" w:hAnsi="Arial" w:cs="Arial"/>
          <w:iCs/>
          <w:sz w:val="22"/>
          <w:szCs w:val="22"/>
        </w:rPr>
        <w:t>.</w:t>
      </w:r>
    </w:p>
    <w:p w14:paraId="0912E04A" w14:textId="77777777" w:rsidR="00953577" w:rsidRPr="00016E32" w:rsidRDefault="00953577" w:rsidP="00953577">
      <w:pPr>
        <w:jc w:val="both"/>
        <w:rPr>
          <w:rFonts w:ascii="Arial" w:hAnsi="Arial" w:cs="Arial"/>
          <w:iCs/>
          <w:sz w:val="22"/>
          <w:szCs w:val="22"/>
        </w:rPr>
      </w:pPr>
    </w:p>
    <w:p w14:paraId="460A909A" w14:textId="067503C7" w:rsidR="00E17B75" w:rsidRPr="00016E32" w:rsidRDefault="00E17B75" w:rsidP="009230BF">
      <w:pPr>
        <w:pStyle w:val="Titre2"/>
        <w:keepNext w:val="0"/>
        <w:tabs>
          <w:tab w:val="clear" w:pos="1134"/>
          <w:tab w:val="clear" w:pos="6946"/>
          <w:tab w:val="left" w:pos="4980"/>
        </w:tabs>
        <w:spacing w:line="240" w:lineRule="exact"/>
        <w:ind w:left="0"/>
        <w:rPr>
          <w:rFonts w:ascii="Arial" w:hAnsi="Arial" w:cs="Arial"/>
          <w:sz w:val="22"/>
          <w:szCs w:val="22"/>
          <w:u w:val="none"/>
        </w:rPr>
      </w:pPr>
      <w:r w:rsidRPr="00016E32">
        <w:rPr>
          <w:rFonts w:ascii="Arial" w:hAnsi="Arial" w:cs="Arial"/>
          <w:sz w:val="22"/>
          <w:szCs w:val="22"/>
          <w:u w:val="none"/>
        </w:rPr>
        <w:t>Sous-traitance</w:t>
      </w:r>
    </w:p>
    <w:p w14:paraId="09DB38D9" w14:textId="77777777" w:rsidR="00E17B75" w:rsidRPr="00016E32" w:rsidRDefault="00E17B75" w:rsidP="0058136B">
      <w:pPr>
        <w:autoSpaceDE w:val="0"/>
        <w:autoSpaceDN w:val="0"/>
        <w:adjustRightInd w:val="0"/>
        <w:jc w:val="both"/>
        <w:rPr>
          <w:rFonts w:ascii="Arial" w:hAnsi="Arial" w:cs="Arial"/>
          <w:color w:val="000000"/>
          <w:sz w:val="22"/>
          <w:szCs w:val="22"/>
        </w:rPr>
      </w:pPr>
      <w:r w:rsidRPr="00016E32">
        <w:rPr>
          <w:rFonts w:ascii="Arial" w:hAnsi="Arial" w:cs="Arial"/>
          <w:color w:val="000000"/>
          <w:sz w:val="22"/>
          <w:szCs w:val="22"/>
        </w:rPr>
        <w:t>Le Titulaire ne peut pas sous-traiter l'intégralité du marché.</w:t>
      </w:r>
    </w:p>
    <w:p w14:paraId="3A2084EB" w14:textId="77777777" w:rsidR="00E17B75" w:rsidRPr="00016E32" w:rsidRDefault="00E17B75" w:rsidP="0058136B">
      <w:pPr>
        <w:autoSpaceDE w:val="0"/>
        <w:autoSpaceDN w:val="0"/>
        <w:adjustRightInd w:val="0"/>
        <w:jc w:val="both"/>
        <w:rPr>
          <w:rFonts w:ascii="Arial" w:hAnsi="Arial" w:cs="Arial"/>
          <w:color w:val="000000"/>
          <w:sz w:val="22"/>
          <w:szCs w:val="22"/>
        </w:rPr>
      </w:pPr>
      <w:r w:rsidRPr="00016E32">
        <w:rPr>
          <w:rFonts w:ascii="Arial" w:hAnsi="Arial" w:cs="Arial"/>
          <w:color w:val="000000"/>
          <w:sz w:val="22"/>
          <w:szCs w:val="22"/>
        </w:rPr>
        <w:t xml:space="preserve">Si le Titulaire sous-traite une partie des Prestations prévues dans le cadre du présent marché, il doit remettre au CEA une demande d'acceptation de sous-traitant. Le Titulaire ne peut présenter à l'acceptation du CEA que des entreprises répondant aux conditions fixées </w:t>
      </w:r>
      <w:r w:rsidR="00743FEB" w:rsidRPr="00016E32">
        <w:rPr>
          <w:rFonts w:ascii="Arial" w:hAnsi="Arial" w:cs="Arial"/>
          <w:color w:val="000000"/>
          <w:sz w:val="22"/>
          <w:szCs w:val="22"/>
        </w:rPr>
        <w:t>à l’article 7 des Conditions Générales d’Achat du CEA</w:t>
      </w:r>
      <w:r w:rsidRPr="00016E32">
        <w:rPr>
          <w:rFonts w:ascii="Arial" w:hAnsi="Arial" w:cs="Arial"/>
          <w:color w:val="000000"/>
          <w:sz w:val="22"/>
          <w:szCs w:val="22"/>
        </w:rPr>
        <w:t>.</w:t>
      </w:r>
    </w:p>
    <w:p w14:paraId="0C980C08" w14:textId="77777777" w:rsidR="00E17B75" w:rsidRPr="00016E32" w:rsidRDefault="00E17B75" w:rsidP="0058136B">
      <w:pPr>
        <w:autoSpaceDE w:val="0"/>
        <w:autoSpaceDN w:val="0"/>
        <w:adjustRightInd w:val="0"/>
        <w:jc w:val="both"/>
        <w:rPr>
          <w:rFonts w:ascii="Arial" w:hAnsi="Arial" w:cs="Arial"/>
          <w:color w:val="000000"/>
          <w:sz w:val="22"/>
          <w:szCs w:val="22"/>
        </w:rPr>
      </w:pPr>
      <w:r w:rsidRPr="00016E32">
        <w:rPr>
          <w:rFonts w:ascii="Arial" w:hAnsi="Arial" w:cs="Arial"/>
          <w:color w:val="000000"/>
          <w:sz w:val="22"/>
          <w:szCs w:val="22"/>
        </w:rPr>
        <w:t>Le Titulaire doit remplir l'imprimé de demande d'acceptation de sous-traitant selon le modèle joint au présent marché et le transmettre au correspondant commercial du CEA, Service Achats.</w:t>
      </w:r>
    </w:p>
    <w:p w14:paraId="58DA081B" w14:textId="72CA5030" w:rsidR="00064704" w:rsidRPr="00016E32" w:rsidRDefault="00E17B75" w:rsidP="0058136B">
      <w:pPr>
        <w:autoSpaceDE w:val="0"/>
        <w:autoSpaceDN w:val="0"/>
        <w:adjustRightInd w:val="0"/>
        <w:jc w:val="both"/>
        <w:rPr>
          <w:rFonts w:ascii="Arial" w:hAnsi="Arial" w:cs="Arial"/>
          <w:color w:val="000000"/>
          <w:sz w:val="22"/>
          <w:szCs w:val="22"/>
        </w:rPr>
      </w:pPr>
      <w:r w:rsidRPr="00016E32">
        <w:rPr>
          <w:rFonts w:ascii="Arial" w:hAnsi="Arial" w:cs="Arial"/>
          <w:color w:val="000000"/>
          <w:sz w:val="22"/>
          <w:szCs w:val="22"/>
        </w:rPr>
        <w:t>Le Titulaire est tenu de faire respecter ses obligations con</w:t>
      </w:r>
      <w:r w:rsidR="00195EA7" w:rsidRPr="00016E32">
        <w:rPr>
          <w:rFonts w:ascii="Arial" w:hAnsi="Arial" w:cs="Arial"/>
          <w:color w:val="000000"/>
          <w:sz w:val="22"/>
          <w:szCs w:val="22"/>
        </w:rPr>
        <w:t>tractuelles nées du présent marc</w:t>
      </w:r>
      <w:r w:rsidRPr="00016E32">
        <w:rPr>
          <w:rFonts w:ascii="Arial" w:hAnsi="Arial" w:cs="Arial"/>
          <w:color w:val="000000"/>
          <w:sz w:val="22"/>
          <w:szCs w:val="22"/>
        </w:rPr>
        <w:t>hé par son (ou ses) sous-traitant(s).</w:t>
      </w:r>
    </w:p>
    <w:p w14:paraId="3894CFCB" w14:textId="77777777" w:rsidR="00195EA7" w:rsidRPr="00016E32" w:rsidRDefault="00195EA7" w:rsidP="0058136B">
      <w:pPr>
        <w:autoSpaceDE w:val="0"/>
        <w:autoSpaceDN w:val="0"/>
        <w:adjustRightInd w:val="0"/>
        <w:jc w:val="both"/>
        <w:rPr>
          <w:rFonts w:ascii="Arial" w:hAnsi="Arial" w:cs="Arial"/>
          <w:color w:val="000000"/>
          <w:sz w:val="22"/>
          <w:szCs w:val="22"/>
        </w:rPr>
      </w:pPr>
    </w:p>
    <w:p w14:paraId="7E649F4D" w14:textId="767862CB" w:rsidR="00E17B75" w:rsidRPr="00016E32" w:rsidRDefault="00E17B75" w:rsidP="009230BF">
      <w:pPr>
        <w:pStyle w:val="Titre2"/>
        <w:keepNext w:val="0"/>
        <w:tabs>
          <w:tab w:val="clear" w:pos="1134"/>
          <w:tab w:val="clear" w:pos="6946"/>
          <w:tab w:val="left" w:pos="4980"/>
        </w:tabs>
        <w:spacing w:line="240" w:lineRule="exact"/>
        <w:ind w:left="0"/>
        <w:rPr>
          <w:rFonts w:ascii="Arial" w:hAnsi="Arial" w:cs="Arial"/>
          <w:sz w:val="22"/>
          <w:szCs w:val="22"/>
          <w:u w:val="none"/>
        </w:rPr>
      </w:pPr>
      <w:r w:rsidRPr="00016E32">
        <w:rPr>
          <w:rFonts w:ascii="Arial" w:hAnsi="Arial" w:cs="Arial"/>
          <w:sz w:val="22"/>
          <w:szCs w:val="22"/>
          <w:u w:val="none"/>
        </w:rPr>
        <w:t>Confidentialité</w:t>
      </w:r>
    </w:p>
    <w:p w14:paraId="3FD1DE07" w14:textId="7598B692" w:rsidR="00E17B75" w:rsidRPr="00016E32" w:rsidRDefault="00743FEB" w:rsidP="0058136B">
      <w:pPr>
        <w:autoSpaceDE w:val="0"/>
        <w:autoSpaceDN w:val="0"/>
        <w:adjustRightInd w:val="0"/>
        <w:jc w:val="both"/>
        <w:rPr>
          <w:rFonts w:ascii="Arial" w:hAnsi="Arial" w:cs="Arial"/>
          <w:sz w:val="22"/>
          <w:szCs w:val="22"/>
        </w:rPr>
      </w:pPr>
      <w:r w:rsidRPr="00016E32">
        <w:rPr>
          <w:rFonts w:ascii="Arial" w:hAnsi="Arial" w:cs="Arial"/>
          <w:color w:val="000000"/>
          <w:sz w:val="22"/>
          <w:szCs w:val="22"/>
        </w:rPr>
        <w:t xml:space="preserve">Les obligations en matière de confidentialité sont régies par l’article 11 des Conditions </w:t>
      </w:r>
      <w:r w:rsidRPr="00016E32">
        <w:rPr>
          <w:rFonts w:ascii="Arial" w:hAnsi="Arial" w:cs="Arial"/>
          <w:sz w:val="22"/>
          <w:szCs w:val="22"/>
        </w:rPr>
        <w:t>Générales d’Achat du CEA</w:t>
      </w:r>
      <w:r w:rsidR="009A3D16" w:rsidRPr="00016E32">
        <w:rPr>
          <w:rFonts w:ascii="Arial" w:hAnsi="Arial" w:cs="Arial"/>
          <w:sz w:val="22"/>
          <w:szCs w:val="22"/>
        </w:rPr>
        <w:t>.</w:t>
      </w:r>
    </w:p>
    <w:p w14:paraId="7EA0EA7C" w14:textId="2F7EC7E4" w:rsidR="00135557" w:rsidRPr="00016E32" w:rsidRDefault="00135557" w:rsidP="0058136B">
      <w:pPr>
        <w:autoSpaceDE w:val="0"/>
        <w:autoSpaceDN w:val="0"/>
        <w:adjustRightInd w:val="0"/>
        <w:jc w:val="both"/>
        <w:rPr>
          <w:rFonts w:ascii="Arial" w:hAnsi="Arial" w:cs="Arial"/>
          <w:sz w:val="22"/>
          <w:szCs w:val="22"/>
        </w:rPr>
      </w:pPr>
    </w:p>
    <w:p w14:paraId="663D5465" w14:textId="77777777" w:rsidR="00135557" w:rsidRPr="00016E32" w:rsidRDefault="00135557" w:rsidP="009230BF">
      <w:pPr>
        <w:pStyle w:val="Titre2"/>
        <w:keepNext w:val="0"/>
        <w:tabs>
          <w:tab w:val="clear" w:pos="1134"/>
          <w:tab w:val="clear" w:pos="6946"/>
          <w:tab w:val="left" w:pos="4980"/>
        </w:tabs>
        <w:spacing w:line="240" w:lineRule="exact"/>
        <w:ind w:left="0"/>
        <w:rPr>
          <w:rFonts w:ascii="Arial" w:hAnsi="Arial" w:cs="Arial"/>
          <w:sz w:val="22"/>
          <w:szCs w:val="22"/>
          <w:u w:val="none"/>
        </w:rPr>
      </w:pPr>
      <w:r w:rsidRPr="00016E32">
        <w:rPr>
          <w:rFonts w:ascii="Arial" w:hAnsi="Arial" w:cs="Arial"/>
          <w:sz w:val="22"/>
          <w:szCs w:val="22"/>
          <w:u w:val="none"/>
        </w:rPr>
        <w:t>Zone à Faibles Emissions</w:t>
      </w:r>
    </w:p>
    <w:p w14:paraId="2DC750CB" w14:textId="63814E0A" w:rsidR="00135557" w:rsidRPr="00016E32" w:rsidRDefault="00135557" w:rsidP="00135557">
      <w:pPr>
        <w:autoSpaceDE w:val="0"/>
        <w:autoSpaceDN w:val="0"/>
        <w:adjustRightInd w:val="0"/>
        <w:jc w:val="both"/>
        <w:rPr>
          <w:rFonts w:ascii="Arial" w:hAnsi="Arial" w:cs="Arial"/>
          <w:sz w:val="22"/>
          <w:szCs w:val="22"/>
        </w:rPr>
      </w:pPr>
      <w:r w:rsidRPr="00016E32">
        <w:rPr>
          <w:rFonts w:ascii="Arial" w:hAnsi="Arial" w:cs="Arial"/>
          <w:sz w:val="22"/>
          <w:szCs w:val="22"/>
        </w:rPr>
        <w:t xml:space="preserve">Le CEA Grenoble étant situé dans une Zone à Faibles Emissions (ZFE) pour les véhicules utilitaires légers et poids lourds, le Titulaire, son personnel et ses sous-traitants éventuels doivent se conformer à la réglementation </w:t>
      </w:r>
      <w:r w:rsidR="00301CD0">
        <w:rPr>
          <w:rFonts w:ascii="Arial" w:hAnsi="Arial" w:cs="Arial"/>
          <w:sz w:val="22"/>
          <w:szCs w:val="22"/>
        </w:rPr>
        <w:t>en</w:t>
      </w:r>
      <w:r w:rsidRPr="00016E32">
        <w:rPr>
          <w:rFonts w:ascii="Arial" w:hAnsi="Arial" w:cs="Arial"/>
          <w:sz w:val="22"/>
          <w:szCs w:val="22"/>
        </w:rPr>
        <w:t xml:space="preserve"> vigueur</w:t>
      </w:r>
      <w:r w:rsidR="006B7563" w:rsidRPr="00016E32">
        <w:rPr>
          <w:rFonts w:ascii="Arial" w:hAnsi="Arial" w:cs="Arial"/>
          <w:sz w:val="22"/>
          <w:szCs w:val="22"/>
        </w:rPr>
        <w:t>.</w:t>
      </w:r>
    </w:p>
    <w:p w14:paraId="713F86FC" w14:textId="77777777" w:rsidR="00356390" w:rsidRPr="00016E32" w:rsidRDefault="00356390" w:rsidP="0058136B">
      <w:pPr>
        <w:autoSpaceDE w:val="0"/>
        <w:autoSpaceDN w:val="0"/>
        <w:adjustRightInd w:val="0"/>
        <w:jc w:val="both"/>
        <w:rPr>
          <w:rFonts w:ascii="Arial" w:hAnsi="Arial" w:cs="Arial"/>
          <w:color w:val="000000"/>
          <w:sz w:val="22"/>
          <w:szCs w:val="22"/>
        </w:rPr>
      </w:pPr>
    </w:p>
    <w:p w14:paraId="2D2A6696" w14:textId="77777777" w:rsidR="00356390" w:rsidRPr="00016E32" w:rsidRDefault="00356390" w:rsidP="009230BF">
      <w:pPr>
        <w:tabs>
          <w:tab w:val="left" w:pos="4980"/>
        </w:tabs>
        <w:spacing w:line="240" w:lineRule="exact"/>
        <w:jc w:val="both"/>
        <w:outlineLvl w:val="0"/>
        <w:rPr>
          <w:rFonts w:ascii="Arial" w:hAnsi="Arial" w:cs="Arial"/>
          <w:b/>
          <w:bCs/>
          <w:sz w:val="22"/>
          <w:szCs w:val="22"/>
          <w:u w:val="single"/>
        </w:rPr>
      </w:pPr>
    </w:p>
    <w:p w14:paraId="4EAE57D7" w14:textId="0377BCEA" w:rsidR="002B0641" w:rsidRPr="00016E32" w:rsidRDefault="002B0641" w:rsidP="00A40561">
      <w:pPr>
        <w:numPr>
          <w:ilvl w:val="0"/>
          <w:numId w:val="7"/>
        </w:numPr>
        <w:tabs>
          <w:tab w:val="left" w:pos="4980"/>
        </w:tabs>
        <w:spacing w:line="240" w:lineRule="exact"/>
        <w:jc w:val="both"/>
        <w:outlineLvl w:val="0"/>
        <w:rPr>
          <w:rFonts w:ascii="Arial" w:hAnsi="Arial" w:cs="Arial"/>
          <w:b/>
          <w:bCs/>
          <w:sz w:val="22"/>
          <w:szCs w:val="22"/>
        </w:rPr>
      </w:pPr>
      <w:bookmarkStart w:id="51" w:name="_Toc190568036"/>
      <w:bookmarkStart w:id="52" w:name="_Toc190568087"/>
      <w:bookmarkStart w:id="53" w:name="_Toc190568165"/>
      <w:bookmarkStart w:id="54" w:name="_Toc190568210"/>
      <w:bookmarkStart w:id="55" w:name="_Toc190568228"/>
      <w:bookmarkStart w:id="56" w:name="_Toc202462621"/>
      <w:r w:rsidRPr="00016E32">
        <w:rPr>
          <w:rFonts w:ascii="Arial" w:hAnsi="Arial" w:cs="Arial"/>
          <w:b/>
          <w:bCs/>
          <w:sz w:val="22"/>
          <w:szCs w:val="22"/>
          <w:u w:val="single"/>
        </w:rPr>
        <w:t>DISPOSITIONS RELATIVES A L'EXECUTION DU MARCHE</w:t>
      </w:r>
      <w:bookmarkEnd w:id="51"/>
      <w:bookmarkEnd w:id="52"/>
      <w:bookmarkEnd w:id="53"/>
      <w:bookmarkEnd w:id="54"/>
      <w:bookmarkEnd w:id="55"/>
      <w:bookmarkEnd w:id="56"/>
    </w:p>
    <w:p w14:paraId="116CBAA9" w14:textId="77777777" w:rsidR="002B0641" w:rsidRPr="00016E32" w:rsidRDefault="002B0641" w:rsidP="0058136B">
      <w:pPr>
        <w:autoSpaceDE w:val="0"/>
        <w:autoSpaceDN w:val="0"/>
        <w:adjustRightInd w:val="0"/>
        <w:ind w:left="-180"/>
        <w:jc w:val="both"/>
        <w:rPr>
          <w:rFonts w:ascii="Arial" w:hAnsi="Arial" w:cs="Arial"/>
          <w:color w:val="000000"/>
          <w:sz w:val="22"/>
          <w:szCs w:val="22"/>
        </w:rPr>
      </w:pPr>
    </w:p>
    <w:p w14:paraId="134199EC" w14:textId="5FAD7FD3" w:rsidR="002B0641" w:rsidRPr="00016E32" w:rsidRDefault="002B0641" w:rsidP="009230BF">
      <w:pPr>
        <w:pStyle w:val="Titre2"/>
        <w:keepNext w:val="0"/>
        <w:tabs>
          <w:tab w:val="clear" w:pos="1134"/>
          <w:tab w:val="clear" w:pos="6946"/>
          <w:tab w:val="left" w:pos="4980"/>
        </w:tabs>
        <w:spacing w:line="240" w:lineRule="exact"/>
        <w:ind w:left="0"/>
        <w:rPr>
          <w:rFonts w:ascii="Arial" w:hAnsi="Arial" w:cs="Arial"/>
          <w:sz w:val="22"/>
          <w:szCs w:val="22"/>
          <w:u w:val="none"/>
        </w:rPr>
      </w:pPr>
      <w:r w:rsidRPr="00016E32">
        <w:rPr>
          <w:rFonts w:ascii="Arial" w:hAnsi="Arial" w:cs="Arial"/>
          <w:sz w:val="22"/>
          <w:szCs w:val="22"/>
          <w:u w:val="none"/>
        </w:rPr>
        <w:t>Dispositions générales</w:t>
      </w:r>
    </w:p>
    <w:p w14:paraId="536D016F" w14:textId="77777777" w:rsidR="002B0641" w:rsidRPr="00016E32" w:rsidRDefault="002B0641" w:rsidP="0058136B">
      <w:pPr>
        <w:autoSpaceDE w:val="0"/>
        <w:autoSpaceDN w:val="0"/>
        <w:adjustRightInd w:val="0"/>
        <w:jc w:val="both"/>
        <w:rPr>
          <w:rFonts w:ascii="Arial" w:hAnsi="Arial" w:cs="Arial"/>
          <w:color w:val="000000"/>
          <w:sz w:val="22"/>
          <w:szCs w:val="22"/>
        </w:rPr>
      </w:pPr>
      <w:r w:rsidRPr="00016E32">
        <w:rPr>
          <w:rFonts w:ascii="Arial" w:hAnsi="Arial" w:cs="Arial"/>
          <w:color w:val="000000"/>
          <w:sz w:val="22"/>
          <w:szCs w:val="22"/>
        </w:rPr>
        <w:t>Le Titulaire est réputé avoir une parfaite connaissance des spécifications techniques locales pour exécuter les Prestations et il reconnaît avoir reçu du CEA toutes les indications qui lui sont nécessaires pour les réaliser.</w:t>
      </w:r>
    </w:p>
    <w:p w14:paraId="17DCD2CC" w14:textId="77777777" w:rsidR="002B0641" w:rsidRPr="00016E32" w:rsidRDefault="002B0641" w:rsidP="0058136B">
      <w:pPr>
        <w:autoSpaceDE w:val="0"/>
        <w:autoSpaceDN w:val="0"/>
        <w:adjustRightInd w:val="0"/>
        <w:jc w:val="both"/>
        <w:rPr>
          <w:rFonts w:ascii="Arial" w:hAnsi="Arial" w:cs="Arial"/>
          <w:color w:val="000000"/>
          <w:sz w:val="22"/>
          <w:szCs w:val="22"/>
        </w:rPr>
      </w:pPr>
      <w:r w:rsidRPr="00016E32">
        <w:rPr>
          <w:rFonts w:ascii="Arial" w:hAnsi="Arial" w:cs="Arial"/>
          <w:color w:val="000000"/>
          <w:sz w:val="22"/>
          <w:szCs w:val="22"/>
        </w:rPr>
        <w:t>Les Prestations doivent être exécutées conformément aux règles de l'art.</w:t>
      </w:r>
    </w:p>
    <w:p w14:paraId="0D8F9CED" w14:textId="77777777" w:rsidR="002B0641" w:rsidRPr="00016E32" w:rsidRDefault="002B0641" w:rsidP="0058136B">
      <w:pPr>
        <w:autoSpaceDE w:val="0"/>
        <w:autoSpaceDN w:val="0"/>
        <w:adjustRightInd w:val="0"/>
        <w:jc w:val="both"/>
        <w:rPr>
          <w:rFonts w:ascii="Arial" w:hAnsi="Arial" w:cs="Arial"/>
          <w:color w:val="000000"/>
          <w:sz w:val="22"/>
          <w:szCs w:val="22"/>
        </w:rPr>
      </w:pPr>
      <w:r w:rsidRPr="00016E32">
        <w:rPr>
          <w:rFonts w:ascii="Arial" w:hAnsi="Arial" w:cs="Arial"/>
          <w:color w:val="000000"/>
          <w:sz w:val="22"/>
          <w:szCs w:val="22"/>
        </w:rPr>
        <w:t>Le Titulaire répond de l'exactitude des Prestations, rapports et documents établis ou vérifiés par ses soins, et supporte la charge, sans supplément de prix, des corrections à y apporter. Les observations et approbations du CEA ne diminuent en rien la responsabilité du Titulaire.</w:t>
      </w:r>
    </w:p>
    <w:p w14:paraId="5983E825" w14:textId="77777777" w:rsidR="002B0641" w:rsidRPr="00016E32" w:rsidRDefault="002B0641" w:rsidP="0058136B">
      <w:pPr>
        <w:autoSpaceDE w:val="0"/>
        <w:autoSpaceDN w:val="0"/>
        <w:adjustRightInd w:val="0"/>
        <w:jc w:val="both"/>
        <w:rPr>
          <w:rFonts w:ascii="Arial" w:hAnsi="Arial" w:cs="Arial"/>
          <w:color w:val="000000"/>
          <w:sz w:val="22"/>
          <w:szCs w:val="22"/>
        </w:rPr>
      </w:pPr>
      <w:r w:rsidRPr="00016E32">
        <w:rPr>
          <w:rFonts w:ascii="Arial" w:hAnsi="Arial" w:cs="Arial"/>
          <w:color w:val="000000"/>
          <w:sz w:val="22"/>
          <w:szCs w:val="22"/>
        </w:rPr>
        <w:t>En outre, le Titulaire supporte les conséquences pécuniaires des dommages qui seraient dus à une mauvaise exécution de ses obligations.</w:t>
      </w:r>
    </w:p>
    <w:p w14:paraId="346DA830" w14:textId="0614A617" w:rsidR="002B0641" w:rsidRDefault="002B0641" w:rsidP="0058136B">
      <w:pPr>
        <w:autoSpaceDE w:val="0"/>
        <w:autoSpaceDN w:val="0"/>
        <w:adjustRightInd w:val="0"/>
        <w:jc w:val="both"/>
        <w:rPr>
          <w:rFonts w:ascii="Arial" w:hAnsi="Arial" w:cs="Arial"/>
          <w:b/>
          <w:color w:val="000000"/>
          <w:sz w:val="22"/>
          <w:szCs w:val="22"/>
        </w:rPr>
      </w:pPr>
    </w:p>
    <w:p w14:paraId="61347E2B" w14:textId="77777777" w:rsidR="005F7609" w:rsidRPr="00016E32" w:rsidRDefault="005F7609" w:rsidP="0058136B">
      <w:pPr>
        <w:autoSpaceDE w:val="0"/>
        <w:autoSpaceDN w:val="0"/>
        <w:adjustRightInd w:val="0"/>
        <w:jc w:val="both"/>
        <w:rPr>
          <w:rFonts w:ascii="Arial" w:hAnsi="Arial" w:cs="Arial"/>
          <w:b/>
          <w:color w:val="000000"/>
          <w:sz w:val="22"/>
          <w:szCs w:val="22"/>
        </w:rPr>
      </w:pPr>
    </w:p>
    <w:p w14:paraId="6DD9FD9F" w14:textId="49F5CA2E" w:rsidR="002B0641" w:rsidRPr="00016E32" w:rsidRDefault="002B0641" w:rsidP="009230BF">
      <w:pPr>
        <w:pStyle w:val="Titre2"/>
        <w:keepNext w:val="0"/>
        <w:tabs>
          <w:tab w:val="clear" w:pos="1134"/>
          <w:tab w:val="clear" w:pos="6946"/>
          <w:tab w:val="left" w:pos="4980"/>
        </w:tabs>
        <w:spacing w:line="240" w:lineRule="exact"/>
        <w:ind w:left="0"/>
        <w:rPr>
          <w:rFonts w:ascii="Arial" w:hAnsi="Arial" w:cs="Arial"/>
          <w:sz w:val="22"/>
          <w:szCs w:val="22"/>
          <w:u w:val="none"/>
        </w:rPr>
      </w:pPr>
      <w:r w:rsidRPr="00016E32">
        <w:rPr>
          <w:rFonts w:ascii="Arial" w:hAnsi="Arial" w:cs="Arial"/>
          <w:sz w:val="22"/>
          <w:szCs w:val="22"/>
          <w:u w:val="none"/>
        </w:rPr>
        <w:lastRenderedPageBreak/>
        <w:t>Obligation de conseil et d'information</w:t>
      </w:r>
    </w:p>
    <w:p w14:paraId="5DC4904B" w14:textId="5BB07EA4" w:rsidR="002B0641" w:rsidRDefault="002B0641" w:rsidP="0058136B">
      <w:pPr>
        <w:autoSpaceDE w:val="0"/>
        <w:autoSpaceDN w:val="0"/>
        <w:adjustRightInd w:val="0"/>
        <w:jc w:val="both"/>
        <w:rPr>
          <w:rFonts w:ascii="Arial" w:hAnsi="Arial" w:cs="Arial"/>
          <w:color w:val="000000"/>
          <w:sz w:val="22"/>
          <w:szCs w:val="22"/>
        </w:rPr>
      </w:pPr>
      <w:r w:rsidRPr="00016E32">
        <w:rPr>
          <w:rFonts w:ascii="Arial" w:hAnsi="Arial" w:cs="Arial"/>
          <w:color w:val="000000"/>
          <w:sz w:val="22"/>
          <w:szCs w:val="22"/>
        </w:rPr>
        <w:t>Le Titulaire est expressément tenu au fur et à mesure de l'exécution des Prestations, au devoir de conseil et d'information le plus étendu lequel consiste notamment à informer complètement le CEA sur les conséquences des différentes décisions qu'il peut être amené à lui faire prendre, à attirer son attention lorsqu'il décèle des risques de quelque nature que ce soit dans la conduite du projet, à lui suggérer les démarches ou solutions utiles au parfait et complet accomplissement de sa mission et plus généralement à protéger au mieux les intérêts du CEA.</w:t>
      </w:r>
    </w:p>
    <w:p w14:paraId="1CF75031" w14:textId="56CC2FE1" w:rsidR="00301CD0" w:rsidRDefault="00301CD0" w:rsidP="0058136B">
      <w:pPr>
        <w:autoSpaceDE w:val="0"/>
        <w:autoSpaceDN w:val="0"/>
        <w:adjustRightInd w:val="0"/>
        <w:jc w:val="both"/>
        <w:rPr>
          <w:rFonts w:ascii="Arial" w:hAnsi="Arial" w:cs="Arial"/>
          <w:color w:val="000000"/>
          <w:sz w:val="22"/>
          <w:szCs w:val="22"/>
        </w:rPr>
      </w:pPr>
    </w:p>
    <w:p w14:paraId="5ED6228D" w14:textId="77777777" w:rsidR="00301CD0" w:rsidRPr="00301CD0" w:rsidRDefault="00301CD0" w:rsidP="00301CD0">
      <w:pPr>
        <w:pStyle w:val="Titre2"/>
        <w:keepNext w:val="0"/>
        <w:tabs>
          <w:tab w:val="clear" w:pos="1134"/>
          <w:tab w:val="clear" w:pos="6946"/>
          <w:tab w:val="left" w:pos="4980"/>
        </w:tabs>
        <w:spacing w:line="240" w:lineRule="exact"/>
        <w:ind w:left="0"/>
        <w:rPr>
          <w:rFonts w:ascii="Arial" w:hAnsi="Arial" w:cs="Arial"/>
          <w:sz w:val="22"/>
          <w:szCs w:val="22"/>
          <w:u w:val="none"/>
        </w:rPr>
      </w:pPr>
      <w:bookmarkStart w:id="57" w:name="_Toc329315029"/>
      <w:bookmarkStart w:id="58" w:name="_Toc45184308"/>
      <w:bookmarkStart w:id="59" w:name="_Toc73443492"/>
      <w:r w:rsidRPr="00301CD0">
        <w:rPr>
          <w:rFonts w:ascii="Arial" w:hAnsi="Arial" w:cs="Arial"/>
          <w:sz w:val="22"/>
          <w:szCs w:val="22"/>
          <w:u w:val="none"/>
        </w:rPr>
        <w:t>Continuité du service</w:t>
      </w:r>
      <w:bookmarkEnd w:id="57"/>
      <w:bookmarkEnd w:id="58"/>
      <w:bookmarkEnd w:id="59"/>
    </w:p>
    <w:p w14:paraId="57F863BF" w14:textId="42C9A769" w:rsidR="00301CD0" w:rsidRPr="00240FB2" w:rsidRDefault="00301CD0" w:rsidP="00301CD0">
      <w:pPr>
        <w:autoSpaceDE w:val="0"/>
        <w:autoSpaceDN w:val="0"/>
        <w:adjustRightInd w:val="0"/>
        <w:jc w:val="both"/>
        <w:rPr>
          <w:rFonts w:ascii="Arial" w:hAnsi="Arial" w:cs="Arial"/>
          <w:sz w:val="22"/>
          <w:szCs w:val="22"/>
        </w:rPr>
      </w:pPr>
      <w:r w:rsidRPr="00946EE7">
        <w:rPr>
          <w:rFonts w:ascii="Arial" w:hAnsi="Arial" w:cs="Arial"/>
          <w:sz w:val="22"/>
          <w:szCs w:val="22"/>
        </w:rPr>
        <w:t>Conformément au § A.13.1.1</w:t>
      </w:r>
      <w:r w:rsidR="00EB3D9B">
        <w:rPr>
          <w:rFonts w:ascii="Arial" w:hAnsi="Arial" w:cs="Arial"/>
          <w:sz w:val="22"/>
          <w:szCs w:val="22"/>
        </w:rPr>
        <w:t xml:space="preserve"> du cahier des charges</w:t>
      </w:r>
      <w:r>
        <w:rPr>
          <w:rFonts w:ascii="Arial" w:hAnsi="Arial" w:cs="Arial"/>
          <w:sz w:val="22"/>
          <w:szCs w:val="22"/>
        </w:rPr>
        <w:t>, l</w:t>
      </w:r>
      <w:r w:rsidRPr="00240FB2">
        <w:rPr>
          <w:rFonts w:ascii="Arial" w:hAnsi="Arial" w:cs="Arial"/>
          <w:sz w:val="22"/>
          <w:szCs w:val="22"/>
        </w:rPr>
        <w:t>e Titulaire s'engage pendant toute la durée du présent marché à assurer régulièrement le fonctionnement des installations et à avoir des stocks suffisants permettant d'assurer un service normal pendant sept jours calendaires consécutifs pour les Prestations qui font l’objet du présent marché.</w:t>
      </w:r>
    </w:p>
    <w:p w14:paraId="6F177F22" w14:textId="77777777" w:rsidR="00301CD0" w:rsidRPr="00240FB2" w:rsidRDefault="00301CD0" w:rsidP="00301CD0">
      <w:pPr>
        <w:autoSpaceDE w:val="0"/>
        <w:autoSpaceDN w:val="0"/>
        <w:adjustRightInd w:val="0"/>
        <w:jc w:val="both"/>
        <w:rPr>
          <w:rFonts w:ascii="Arial" w:hAnsi="Arial" w:cs="Arial"/>
          <w:sz w:val="22"/>
          <w:szCs w:val="22"/>
        </w:rPr>
      </w:pPr>
      <w:r w:rsidRPr="00240FB2">
        <w:rPr>
          <w:rFonts w:ascii="Arial" w:hAnsi="Arial" w:cs="Arial"/>
          <w:sz w:val="22"/>
          <w:szCs w:val="22"/>
        </w:rPr>
        <w:t xml:space="preserve">Le Titulaire est également tenu d’avoir en permanence un stock minimum de 300 bouteilles d’eau de source d’un litre et demi. </w:t>
      </w:r>
    </w:p>
    <w:p w14:paraId="7255C0E6" w14:textId="6DDCBC0C" w:rsidR="00301CD0" w:rsidRDefault="00301CD0" w:rsidP="00301CD0">
      <w:pPr>
        <w:autoSpaceDE w:val="0"/>
        <w:autoSpaceDN w:val="0"/>
        <w:adjustRightInd w:val="0"/>
        <w:jc w:val="both"/>
        <w:rPr>
          <w:rFonts w:ascii="Arial" w:hAnsi="Arial" w:cs="Arial"/>
          <w:sz w:val="22"/>
          <w:szCs w:val="22"/>
        </w:rPr>
      </w:pPr>
      <w:r w:rsidRPr="00240FB2">
        <w:rPr>
          <w:rFonts w:ascii="Arial" w:hAnsi="Arial" w:cs="Arial"/>
          <w:sz w:val="22"/>
          <w:szCs w:val="22"/>
        </w:rPr>
        <w:t>En cas de défaillance du Titulaire, le CEA assure aux frais et risques de celui-ci la fourniture des repas à ses salariés par toutes personnes et tous moyens appropriés, et ce pendant toute la durée nécessaire</w:t>
      </w:r>
      <w:r>
        <w:rPr>
          <w:rFonts w:ascii="Arial" w:hAnsi="Arial" w:cs="Arial"/>
          <w:sz w:val="22"/>
          <w:szCs w:val="22"/>
        </w:rPr>
        <w:t>.</w:t>
      </w:r>
    </w:p>
    <w:p w14:paraId="550ADFA9" w14:textId="60795508" w:rsidR="00A85AB7" w:rsidRPr="00016E32" w:rsidRDefault="00A85AB7" w:rsidP="00A85AB7">
      <w:pPr>
        <w:pStyle w:val="Titre2"/>
        <w:keepNext w:val="0"/>
        <w:numPr>
          <w:ilvl w:val="0"/>
          <w:numId w:val="0"/>
        </w:numPr>
        <w:tabs>
          <w:tab w:val="clear" w:pos="1134"/>
          <w:tab w:val="clear" w:pos="6946"/>
          <w:tab w:val="left" w:pos="4980"/>
        </w:tabs>
        <w:spacing w:line="240" w:lineRule="exact"/>
        <w:rPr>
          <w:rFonts w:ascii="Arial" w:hAnsi="Arial" w:cs="Arial"/>
          <w:sz w:val="22"/>
          <w:szCs w:val="22"/>
          <w:u w:val="none"/>
        </w:rPr>
      </w:pPr>
    </w:p>
    <w:p w14:paraId="1D332C7D" w14:textId="4447463F" w:rsidR="00A85AB7" w:rsidRPr="00016E32" w:rsidRDefault="00A85AB7" w:rsidP="00A85AB7">
      <w:pPr>
        <w:pStyle w:val="Titre2"/>
        <w:keepNext w:val="0"/>
        <w:numPr>
          <w:ilvl w:val="1"/>
          <w:numId w:val="5"/>
        </w:numPr>
        <w:tabs>
          <w:tab w:val="clear" w:pos="1134"/>
          <w:tab w:val="clear" w:pos="6946"/>
          <w:tab w:val="left" w:pos="4980"/>
        </w:tabs>
        <w:spacing w:line="240" w:lineRule="exact"/>
        <w:rPr>
          <w:rFonts w:ascii="Arial" w:hAnsi="Arial" w:cs="Arial"/>
          <w:sz w:val="22"/>
          <w:szCs w:val="22"/>
          <w:u w:val="none"/>
        </w:rPr>
      </w:pPr>
      <w:bookmarkStart w:id="60" w:name="_Toc30971379"/>
      <w:r w:rsidRPr="00016E32">
        <w:rPr>
          <w:rFonts w:ascii="Arial" w:hAnsi="Arial" w:cs="Arial"/>
          <w:sz w:val="22"/>
          <w:szCs w:val="22"/>
          <w:u w:val="none"/>
        </w:rPr>
        <w:t>Assurance de la qualité</w:t>
      </w:r>
      <w:bookmarkEnd w:id="60"/>
      <w:r w:rsidRPr="00016E32">
        <w:rPr>
          <w:rFonts w:ascii="Arial" w:hAnsi="Arial" w:cs="Arial"/>
          <w:sz w:val="22"/>
          <w:szCs w:val="22"/>
          <w:u w:val="none"/>
        </w:rPr>
        <w:t xml:space="preserve"> </w:t>
      </w:r>
    </w:p>
    <w:p w14:paraId="2CA50974" w14:textId="5DB642DC" w:rsidR="00A85AB7" w:rsidRPr="00016E32" w:rsidRDefault="00A85AB7" w:rsidP="00A85AB7">
      <w:pPr>
        <w:autoSpaceDE w:val="0"/>
        <w:autoSpaceDN w:val="0"/>
        <w:adjustRightInd w:val="0"/>
        <w:jc w:val="both"/>
        <w:rPr>
          <w:rFonts w:ascii="Arial" w:hAnsi="Arial" w:cs="Arial"/>
          <w:color w:val="000000"/>
          <w:sz w:val="22"/>
          <w:szCs w:val="22"/>
        </w:rPr>
      </w:pPr>
      <w:r w:rsidRPr="00016E32">
        <w:rPr>
          <w:rFonts w:ascii="Arial" w:hAnsi="Arial" w:cs="Arial"/>
          <w:color w:val="000000"/>
          <w:sz w:val="22"/>
          <w:szCs w:val="22"/>
        </w:rPr>
        <w:t xml:space="preserve">Le Titulaire doit appliquer le système de management de la qualité décrit dans son </w:t>
      </w:r>
      <w:r w:rsidR="0049316F" w:rsidRPr="00016E32">
        <w:rPr>
          <w:rFonts w:ascii="Arial" w:hAnsi="Arial" w:cs="Arial"/>
          <w:color w:val="000000"/>
          <w:sz w:val="22"/>
          <w:szCs w:val="22"/>
        </w:rPr>
        <w:t>Plan Particulier Qualité Sécurité Environnement (PPQSE)</w:t>
      </w:r>
      <w:r w:rsidRPr="00016E32">
        <w:rPr>
          <w:rFonts w:ascii="Arial" w:hAnsi="Arial" w:cs="Arial"/>
          <w:color w:val="000000"/>
          <w:sz w:val="22"/>
          <w:szCs w:val="22"/>
        </w:rPr>
        <w:t>, lequel est remis au CEA au plus tard trois mois après le début des Prestations.</w:t>
      </w:r>
    </w:p>
    <w:p w14:paraId="526862A2" w14:textId="77777777" w:rsidR="00A85AB7" w:rsidRPr="00016E32" w:rsidRDefault="00A85AB7" w:rsidP="00A85AB7">
      <w:pPr>
        <w:autoSpaceDE w:val="0"/>
        <w:autoSpaceDN w:val="0"/>
        <w:adjustRightInd w:val="0"/>
        <w:jc w:val="both"/>
        <w:rPr>
          <w:rFonts w:ascii="Arial" w:hAnsi="Arial" w:cs="Arial"/>
          <w:sz w:val="22"/>
          <w:szCs w:val="22"/>
        </w:rPr>
      </w:pPr>
      <w:r w:rsidRPr="00016E32">
        <w:rPr>
          <w:rFonts w:ascii="Arial" w:hAnsi="Arial" w:cs="Arial"/>
          <w:color w:val="000000"/>
          <w:sz w:val="22"/>
          <w:szCs w:val="22"/>
        </w:rPr>
        <w:t>Le CEA se réserve la possibilité d’effectuer les vérifications concernant le fonctionnement effectif du système qualité. A cette fin, le Titulaire doit permettre un libre accès, dans les horaires normaux, à ses installations et faciliter les audits de qualité du personnel CEA ou mandaté par le CEA.</w:t>
      </w:r>
      <w:r w:rsidRPr="00016E32">
        <w:rPr>
          <w:rFonts w:ascii="Arial" w:hAnsi="Arial" w:cs="Arial"/>
          <w:sz w:val="22"/>
          <w:szCs w:val="22"/>
        </w:rPr>
        <w:t xml:space="preserve"> Ces interventions ne diminuent en rien la responsabilité du Titulaire.</w:t>
      </w:r>
    </w:p>
    <w:p w14:paraId="5DFA9B3A" w14:textId="32A20583" w:rsidR="00A85AB7" w:rsidRPr="00016E32" w:rsidRDefault="00A85AB7" w:rsidP="00A85AB7">
      <w:pPr>
        <w:autoSpaceDE w:val="0"/>
        <w:autoSpaceDN w:val="0"/>
        <w:adjustRightInd w:val="0"/>
        <w:jc w:val="both"/>
        <w:rPr>
          <w:rFonts w:ascii="Arial" w:hAnsi="Arial" w:cs="Arial"/>
          <w:sz w:val="22"/>
          <w:szCs w:val="22"/>
        </w:rPr>
      </w:pPr>
      <w:r w:rsidRPr="00016E32">
        <w:rPr>
          <w:rFonts w:ascii="Arial" w:hAnsi="Arial" w:cs="Arial"/>
          <w:sz w:val="22"/>
          <w:szCs w:val="22"/>
        </w:rPr>
        <w:t>S'il apparaît q</w:t>
      </w:r>
      <w:r w:rsidR="0049316F" w:rsidRPr="00016E32">
        <w:rPr>
          <w:rFonts w:ascii="Arial" w:hAnsi="Arial" w:cs="Arial"/>
          <w:sz w:val="22"/>
          <w:szCs w:val="22"/>
        </w:rPr>
        <w:t>ue certaines dispositions du PPQSE</w:t>
      </w:r>
      <w:r w:rsidRPr="00016E32">
        <w:rPr>
          <w:rFonts w:ascii="Arial" w:hAnsi="Arial" w:cs="Arial"/>
          <w:sz w:val="22"/>
          <w:szCs w:val="22"/>
        </w:rPr>
        <w:t xml:space="preserve"> sont inappliquées, notification en est faite au Titulaire qui présente au CEA, dans les délais requis, les modifications nécessaires. Si le Titulaire s'avère incapable de remédier à ces manquements, le marché peut être résilié aux torts du Titulaire, sans formalités judiciaires ni indemnité.</w:t>
      </w:r>
    </w:p>
    <w:p w14:paraId="1BF5E02D" w14:textId="77777777" w:rsidR="00A85AB7" w:rsidRPr="00016E32" w:rsidRDefault="00A85AB7" w:rsidP="00A85AB7">
      <w:pPr>
        <w:autoSpaceDE w:val="0"/>
        <w:autoSpaceDN w:val="0"/>
        <w:adjustRightInd w:val="0"/>
        <w:jc w:val="both"/>
        <w:rPr>
          <w:rFonts w:ascii="Arial" w:hAnsi="Arial" w:cs="Arial"/>
          <w:color w:val="000000"/>
          <w:sz w:val="22"/>
          <w:szCs w:val="22"/>
        </w:rPr>
      </w:pPr>
      <w:r w:rsidRPr="00016E32">
        <w:rPr>
          <w:rFonts w:ascii="Arial" w:hAnsi="Arial" w:cs="Arial"/>
          <w:color w:val="000000"/>
          <w:sz w:val="22"/>
          <w:szCs w:val="22"/>
        </w:rPr>
        <w:t>Le Titulaire s’engage à tenir à jour le calendrier de ses actions, ainsi que l’affectation du personnel à la réalisation des Prestations, pour tenir compte des éventuelles évolutions, et assurer la traçabilité et le contrôle de l’exécution des Prestations par le CEA.</w:t>
      </w:r>
    </w:p>
    <w:p w14:paraId="42A5D86B" w14:textId="77777777" w:rsidR="00A85AB7" w:rsidRPr="00016E32" w:rsidRDefault="00A85AB7" w:rsidP="00A85AB7">
      <w:pPr>
        <w:autoSpaceDE w:val="0"/>
        <w:autoSpaceDN w:val="0"/>
        <w:adjustRightInd w:val="0"/>
        <w:jc w:val="both"/>
        <w:rPr>
          <w:rFonts w:ascii="Arial" w:hAnsi="Arial" w:cs="Arial"/>
          <w:color w:val="000000"/>
          <w:sz w:val="22"/>
          <w:szCs w:val="22"/>
        </w:rPr>
      </w:pPr>
    </w:p>
    <w:p w14:paraId="69DB65E4" w14:textId="77777777" w:rsidR="0049316F" w:rsidRPr="00016E32" w:rsidRDefault="0049316F" w:rsidP="0049316F">
      <w:pPr>
        <w:pStyle w:val="Titre2"/>
        <w:keepNext w:val="0"/>
        <w:numPr>
          <w:ilvl w:val="1"/>
          <w:numId w:val="5"/>
        </w:numPr>
        <w:tabs>
          <w:tab w:val="clear" w:pos="1134"/>
          <w:tab w:val="clear" w:pos="6946"/>
          <w:tab w:val="left" w:pos="4980"/>
        </w:tabs>
        <w:spacing w:line="240" w:lineRule="exact"/>
        <w:rPr>
          <w:rFonts w:ascii="Arial" w:hAnsi="Arial" w:cs="Arial"/>
          <w:sz w:val="22"/>
          <w:szCs w:val="22"/>
          <w:u w:val="none"/>
        </w:rPr>
      </w:pPr>
      <w:bookmarkStart w:id="61" w:name="_Toc329315031"/>
      <w:bookmarkStart w:id="62" w:name="_Toc30971380"/>
      <w:r w:rsidRPr="00016E32">
        <w:rPr>
          <w:rFonts w:ascii="Arial" w:hAnsi="Arial" w:cs="Arial"/>
          <w:sz w:val="22"/>
          <w:szCs w:val="22"/>
          <w:u w:val="none"/>
        </w:rPr>
        <w:t>Suivi du marché</w:t>
      </w:r>
      <w:bookmarkEnd w:id="61"/>
      <w:bookmarkEnd w:id="62"/>
      <w:r w:rsidRPr="00016E32">
        <w:rPr>
          <w:rFonts w:ascii="Arial" w:hAnsi="Arial" w:cs="Arial"/>
          <w:sz w:val="22"/>
          <w:szCs w:val="22"/>
          <w:u w:val="none"/>
        </w:rPr>
        <w:t xml:space="preserve"> </w:t>
      </w:r>
    </w:p>
    <w:p w14:paraId="20E0C8A0" w14:textId="77777777" w:rsidR="0049316F" w:rsidRPr="00016E32" w:rsidRDefault="0049316F" w:rsidP="0049316F">
      <w:pPr>
        <w:autoSpaceDE w:val="0"/>
        <w:autoSpaceDN w:val="0"/>
        <w:adjustRightInd w:val="0"/>
        <w:jc w:val="both"/>
        <w:rPr>
          <w:rFonts w:ascii="Arial" w:hAnsi="Arial" w:cs="Arial"/>
          <w:color w:val="000000"/>
          <w:sz w:val="22"/>
          <w:szCs w:val="22"/>
        </w:rPr>
      </w:pPr>
    </w:p>
    <w:p w14:paraId="6A7D7212" w14:textId="77777777" w:rsidR="0049316F" w:rsidRPr="00016E32" w:rsidRDefault="0049316F" w:rsidP="007B4B88">
      <w:pPr>
        <w:pStyle w:val="Titre3"/>
        <w:keepNext w:val="0"/>
        <w:numPr>
          <w:ilvl w:val="2"/>
          <w:numId w:val="14"/>
        </w:numPr>
        <w:tabs>
          <w:tab w:val="clear" w:pos="1134"/>
          <w:tab w:val="clear" w:pos="6946"/>
        </w:tabs>
        <w:autoSpaceDE w:val="0"/>
        <w:autoSpaceDN w:val="0"/>
        <w:adjustRightInd w:val="0"/>
        <w:rPr>
          <w:rFonts w:cs="Arial"/>
          <w:szCs w:val="22"/>
        </w:rPr>
      </w:pPr>
      <w:bookmarkStart w:id="63" w:name="_Toc329315032"/>
      <w:bookmarkStart w:id="64" w:name="_Toc30971381"/>
      <w:r w:rsidRPr="00016E32">
        <w:rPr>
          <w:rFonts w:cs="Arial"/>
          <w:szCs w:val="22"/>
        </w:rPr>
        <w:t>Remises de documents</w:t>
      </w:r>
      <w:bookmarkEnd w:id="63"/>
      <w:bookmarkEnd w:id="64"/>
    </w:p>
    <w:p w14:paraId="0ADAA33E" w14:textId="77777777" w:rsidR="0049316F" w:rsidRPr="00016E32" w:rsidRDefault="0049316F" w:rsidP="0049316F">
      <w:pPr>
        <w:autoSpaceDE w:val="0"/>
        <w:autoSpaceDN w:val="0"/>
        <w:adjustRightInd w:val="0"/>
        <w:jc w:val="both"/>
        <w:rPr>
          <w:rFonts w:ascii="Arial" w:hAnsi="Arial" w:cs="Arial"/>
          <w:color w:val="000000"/>
          <w:sz w:val="22"/>
          <w:szCs w:val="22"/>
        </w:rPr>
      </w:pPr>
      <w:r w:rsidRPr="00016E32">
        <w:rPr>
          <w:rFonts w:ascii="Arial" w:hAnsi="Arial" w:cs="Arial"/>
          <w:color w:val="000000"/>
          <w:sz w:val="22"/>
          <w:szCs w:val="22"/>
        </w:rPr>
        <w:t xml:space="preserve">Le Titulaire s’engage à remettre aux CEA l’ensemble des documents nécessaires au suivi des Prestations tels que spécifiés au cahier des charges, en particulier : </w:t>
      </w:r>
    </w:p>
    <w:p w14:paraId="00B544AA" w14:textId="77777777" w:rsidR="0049316F" w:rsidRPr="00016E32" w:rsidRDefault="0049316F" w:rsidP="007B4B88">
      <w:pPr>
        <w:numPr>
          <w:ilvl w:val="0"/>
          <w:numId w:val="13"/>
        </w:numPr>
        <w:autoSpaceDE w:val="0"/>
        <w:autoSpaceDN w:val="0"/>
        <w:adjustRightInd w:val="0"/>
        <w:jc w:val="both"/>
        <w:rPr>
          <w:rFonts w:ascii="Arial" w:hAnsi="Arial" w:cs="Arial"/>
          <w:color w:val="000000"/>
          <w:sz w:val="22"/>
          <w:szCs w:val="22"/>
        </w:rPr>
      </w:pPr>
      <w:proofErr w:type="gramStart"/>
      <w:r w:rsidRPr="00016E32">
        <w:rPr>
          <w:rFonts w:ascii="Arial" w:hAnsi="Arial" w:cs="Arial"/>
          <w:color w:val="000000"/>
          <w:sz w:val="22"/>
          <w:szCs w:val="22"/>
        </w:rPr>
        <w:t>au</w:t>
      </w:r>
      <w:proofErr w:type="gramEnd"/>
      <w:r w:rsidRPr="00016E32">
        <w:rPr>
          <w:rFonts w:ascii="Arial" w:hAnsi="Arial" w:cs="Arial"/>
          <w:color w:val="000000"/>
          <w:sz w:val="22"/>
          <w:szCs w:val="22"/>
        </w:rPr>
        <w:t xml:space="preserve"> titre du </w:t>
      </w:r>
      <w:proofErr w:type="spellStart"/>
      <w:r w:rsidRPr="00016E32">
        <w:rPr>
          <w:rFonts w:ascii="Arial" w:hAnsi="Arial" w:cs="Arial"/>
          <w:color w:val="000000"/>
          <w:sz w:val="22"/>
          <w:szCs w:val="22"/>
        </w:rPr>
        <w:t>reporting</w:t>
      </w:r>
      <w:proofErr w:type="spellEnd"/>
      <w:r w:rsidRPr="00016E32">
        <w:rPr>
          <w:rFonts w:ascii="Arial" w:hAnsi="Arial" w:cs="Arial"/>
          <w:color w:val="000000"/>
          <w:sz w:val="22"/>
          <w:szCs w:val="22"/>
        </w:rPr>
        <w:t xml:space="preserve"> dû mensuellement : les tableaux de bord mensuels, </w:t>
      </w:r>
    </w:p>
    <w:p w14:paraId="4517D7A5" w14:textId="77777777" w:rsidR="0049316F" w:rsidRPr="00016E32" w:rsidRDefault="0049316F" w:rsidP="007B4B88">
      <w:pPr>
        <w:numPr>
          <w:ilvl w:val="0"/>
          <w:numId w:val="13"/>
        </w:numPr>
        <w:autoSpaceDE w:val="0"/>
        <w:autoSpaceDN w:val="0"/>
        <w:adjustRightInd w:val="0"/>
        <w:jc w:val="both"/>
        <w:rPr>
          <w:rFonts w:ascii="Arial" w:hAnsi="Arial" w:cs="Arial"/>
          <w:color w:val="000000"/>
          <w:sz w:val="22"/>
          <w:szCs w:val="22"/>
        </w:rPr>
      </w:pPr>
      <w:proofErr w:type="gramStart"/>
      <w:r w:rsidRPr="00016E32">
        <w:rPr>
          <w:rFonts w:ascii="Arial" w:hAnsi="Arial" w:cs="Arial"/>
          <w:color w:val="000000"/>
          <w:sz w:val="22"/>
          <w:szCs w:val="22"/>
        </w:rPr>
        <w:t>au</w:t>
      </w:r>
      <w:proofErr w:type="gramEnd"/>
      <w:r w:rsidRPr="00016E32">
        <w:rPr>
          <w:rFonts w:ascii="Arial" w:hAnsi="Arial" w:cs="Arial"/>
          <w:color w:val="000000"/>
          <w:sz w:val="22"/>
          <w:szCs w:val="22"/>
        </w:rPr>
        <w:t xml:space="preserve"> titre du </w:t>
      </w:r>
      <w:proofErr w:type="spellStart"/>
      <w:r w:rsidRPr="00016E32">
        <w:rPr>
          <w:rFonts w:ascii="Arial" w:hAnsi="Arial" w:cs="Arial"/>
          <w:color w:val="000000"/>
          <w:sz w:val="22"/>
          <w:szCs w:val="22"/>
        </w:rPr>
        <w:t>reporting</w:t>
      </w:r>
      <w:proofErr w:type="spellEnd"/>
      <w:r w:rsidRPr="00016E32">
        <w:rPr>
          <w:rFonts w:ascii="Arial" w:hAnsi="Arial" w:cs="Arial"/>
          <w:color w:val="000000"/>
          <w:sz w:val="22"/>
          <w:szCs w:val="22"/>
        </w:rPr>
        <w:t xml:space="preserve"> dû annuellement : </w:t>
      </w:r>
    </w:p>
    <w:p w14:paraId="3EB89D06" w14:textId="77777777" w:rsidR="0049316F" w:rsidRPr="00016E32" w:rsidRDefault="0049316F" w:rsidP="007B4B88">
      <w:pPr>
        <w:numPr>
          <w:ilvl w:val="1"/>
          <w:numId w:val="13"/>
        </w:numPr>
        <w:autoSpaceDE w:val="0"/>
        <w:autoSpaceDN w:val="0"/>
        <w:adjustRightInd w:val="0"/>
        <w:jc w:val="both"/>
        <w:rPr>
          <w:rFonts w:ascii="Arial" w:hAnsi="Arial" w:cs="Arial"/>
          <w:color w:val="000000"/>
          <w:sz w:val="22"/>
          <w:szCs w:val="22"/>
        </w:rPr>
      </w:pPr>
      <w:proofErr w:type="gramStart"/>
      <w:r w:rsidRPr="00016E32">
        <w:rPr>
          <w:rFonts w:ascii="Arial" w:hAnsi="Arial" w:cs="Arial"/>
          <w:color w:val="000000"/>
          <w:sz w:val="22"/>
          <w:szCs w:val="22"/>
        </w:rPr>
        <w:t>le</w:t>
      </w:r>
      <w:proofErr w:type="gramEnd"/>
      <w:r w:rsidRPr="00016E32">
        <w:rPr>
          <w:rFonts w:ascii="Arial" w:hAnsi="Arial" w:cs="Arial"/>
          <w:color w:val="000000"/>
          <w:sz w:val="22"/>
          <w:szCs w:val="22"/>
        </w:rPr>
        <w:t xml:space="preserve"> </w:t>
      </w:r>
      <w:proofErr w:type="spellStart"/>
      <w:r w:rsidRPr="00016E32">
        <w:rPr>
          <w:rFonts w:ascii="Arial" w:hAnsi="Arial" w:cs="Arial"/>
          <w:color w:val="000000"/>
          <w:sz w:val="22"/>
          <w:szCs w:val="22"/>
        </w:rPr>
        <w:t>reporting</w:t>
      </w:r>
      <w:proofErr w:type="spellEnd"/>
      <w:r w:rsidRPr="00016E32">
        <w:rPr>
          <w:rFonts w:ascii="Arial" w:hAnsi="Arial" w:cs="Arial"/>
          <w:color w:val="000000"/>
          <w:sz w:val="22"/>
          <w:szCs w:val="22"/>
        </w:rPr>
        <w:t xml:space="preserve"> matériel comprenant l’inventaire précis des matériels et équipements, </w:t>
      </w:r>
    </w:p>
    <w:p w14:paraId="4B6CCA71" w14:textId="4668708C" w:rsidR="0049316F" w:rsidRPr="00016E32" w:rsidRDefault="0049316F" w:rsidP="007B4B88">
      <w:pPr>
        <w:numPr>
          <w:ilvl w:val="1"/>
          <w:numId w:val="13"/>
        </w:numPr>
        <w:autoSpaceDE w:val="0"/>
        <w:autoSpaceDN w:val="0"/>
        <w:adjustRightInd w:val="0"/>
        <w:jc w:val="both"/>
        <w:rPr>
          <w:rFonts w:ascii="Arial" w:hAnsi="Arial" w:cs="Arial"/>
          <w:color w:val="000000"/>
          <w:sz w:val="22"/>
          <w:szCs w:val="22"/>
        </w:rPr>
      </w:pPr>
      <w:proofErr w:type="gramStart"/>
      <w:r w:rsidRPr="00016E32">
        <w:rPr>
          <w:rFonts w:ascii="Arial" w:hAnsi="Arial" w:cs="Arial"/>
          <w:color w:val="000000"/>
          <w:sz w:val="22"/>
          <w:szCs w:val="22"/>
        </w:rPr>
        <w:t>le</w:t>
      </w:r>
      <w:proofErr w:type="gramEnd"/>
      <w:r w:rsidRPr="00016E32">
        <w:rPr>
          <w:rFonts w:ascii="Arial" w:hAnsi="Arial" w:cs="Arial"/>
          <w:color w:val="000000"/>
          <w:sz w:val="22"/>
          <w:szCs w:val="22"/>
        </w:rPr>
        <w:t xml:space="preserve"> rapport d’activité de l’année,</w:t>
      </w:r>
    </w:p>
    <w:p w14:paraId="279F3408" w14:textId="20DB3AAE" w:rsidR="0049316F" w:rsidRPr="00016E32" w:rsidRDefault="0049316F" w:rsidP="007B4B88">
      <w:pPr>
        <w:numPr>
          <w:ilvl w:val="1"/>
          <w:numId w:val="13"/>
        </w:numPr>
        <w:autoSpaceDE w:val="0"/>
        <w:autoSpaceDN w:val="0"/>
        <w:adjustRightInd w:val="0"/>
        <w:jc w:val="both"/>
        <w:rPr>
          <w:rFonts w:ascii="Arial" w:hAnsi="Arial" w:cs="Arial"/>
          <w:color w:val="000000"/>
          <w:sz w:val="22"/>
          <w:szCs w:val="22"/>
        </w:rPr>
      </w:pPr>
      <w:proofErr w:type="gramStart"/>
      <w:r w:rsidRPr="00016E32">
        <w:rPr>
          <w:rFonts w:ascii="Arial" w:hAnsi="Arial" w:cs="Arial"/>
          <w:color w:val="000000"/>
          <w:sz w:val="22"/>
          <w:szCs w:val="22"/>
        </w:rPr>
        <w:t>la</w:t>
      </w:r>
      <w:proofErr w:type="gramEnd"/>
      <w:r w:rsidRPr="00016E32">
        <w:rPr>
          <w:rFonts w:ascii="Arial" w:hAnsi="Arial" w:cs="Arial"/>
          <w:color w:val="000000"/>
          <w:sz w:val="22"/>
          <w:szCs w:val="22"/>
        </w:rPr>
        <w:t xml:space="preserve"> mise à jour si nécessaire du Plan Particulier Qualité Sécurité Environnement. </w:t>
      </w:r>
    </w:p>
    <w:p w14:paraId="219BEEB9" w14:textId="77777777" w:rsidR="0049316F" w:rsidRPr="00016E32" w:rsidRDefault="0049316F" w:rsidP="0049316F">
      <w:pPr>
        <w:tabs>
          <w:tab w:val="left" w:pos="900"/>
        </w:tabs>
        <w:autoSpaceDE w:val="0"/>
        <w:autoSpaceDN w:val="0"/>
        <w:adjustRightInd w:val="0"/>
        <w:jc w:val="both"/>
        <w:rPr>
          <w:rFonts w:ascii="Arial" w:hAnsi="Arial" w:cs="Arial"/>
          <w:color w:val="000000"/>
          <w:sz w:val="22"/>
          <w:szCs w:val="22"/>
        </w:rPr>
      </w:pPr>
    </w:p>
    <w:p w14:paraId="7622048C" w14:textId="77777777" w:rsidR="0049316F" w:rsidRPr="00016E32" w:rsidRDefault="0049316F" w:rsidP="007B4B88">
      <w:pPr>
        <w:pStyle w:val="Titre3"/>
        <w:keepNext w:val="0"/>
        <w:numPr>
          <w:ilvl w:val="2"/>
          <w:numId w:val="14"/>
        </w:numPr>
        <w:tabs>
          <w:tab w:val="clear" w:pos="1134"/>
          <w:tab w:val="clear" w:pos="6946"/>
        </w:tabs>
        <w:autoSpaceDE w:val="0"/>
        <w:autoSpaceDN w:val="0"/>
        <w:adjustRightInd w:val="0"/>
        <w:rPr>
          <w:rFonts w:cs="Arial"/>
          <w:szCs w:val="22"/>
        </w:rPr>
      </w:pPr>
      <w:bookmarkStart w:id="65" w:name="_Toc329315033"/>
      <w:bookmarkStart w:id="66" w:name="_Toc30971382"/>
      <w:r w:rsidRPr="00016E32">
        <w:rPr>
          <w:rFonts w:cs="Arial"/>
          <w:szCs w:val="22"/>
        </w:rPr>
        <w:t>Réunions de suivi</w:t>
      </w:r>
      <w:bookmarkEnd w:id="65"/>
      <w:bookmarkEnd w:id="66"/>
    </w:p>
    <w:p w14:paraId="5AAEB201" w14:textId="77777777" w:rsidR="0049316F" w:rsidRPr="005345DE" w:rsidRDefault="0049316F" w:rsidP="0049316F">
      <w:pPr>
        <w:autoSpaceDE w:val="0"/>
        <w:autoSpaceDN w:val="0"/>
        <w:adjustRightInd w:val="0"/>
        <w:jc w:val="both"/>
        <w:rPr>
          <w:rFonts w:ascii="Arial" w:hAnsi="Arial" w:cs="Arial"/>
          <w:color w:val="000000"/>
          <w:sz w:val="22"/>
          <w:szCs w:val="22"/>
        </w:rPr>
      </w:pPr>
      <w:r w:rsidRPr="00016E32">
        <w:rPr>
          <w:rFonts w:ascii="Arial" w:hAnsi="Arial" w:cs="Arial"/>
          <w:color w:val="000000"/>
          <w:sz w:val="22"/>
          <w:szCs w:val="22"/>
        </w:rPr>
        <w:t xml:space="preserve">Le suivi et le contrôle des Prestations s'exercent notamment par différentes réunions entre le CEA et le Titulaire, </w:t>
      </w:r>
      <w:r w:rsidRPr="005345DE">
        <w:rPr>
          <w:rFonts w:ascii="Arial" w:hAnsi="Arial" w:cs="Arial"/>
          <w:color w:val="000000"/>
          <w:sz w:val="22"/>
          <w:szCs w:val="22"/>
        </w:rPr>
        <w:t>conformément aux prescriptions du cahier des charges.</w:t>
      </w:r>
    </w:p>
    <w:p w14:paraId="5AAA98EF" w14:textId="4E00662F" w:rsidR="008528C5" w:rsidRPr="00016E32" w:rsidRDefault="0049316F" w:rsidP="0049316F">
      <w:pPr>
        <w:autoSpaceDE w:val="0"/>
        <w:autoSpaceDN w:val="0"/>
        <w:adjustRightInd w:val="0"/>
        <w:jc w:val="both"/>
        <w:rPr>
          <w:rFonts w:ascii="Arial" w:hAnsi="Arial" w:cs="Arial"/>
          <w:color w:val="000000"/>
          <w:sz w:val="22"/>
          <w:szCs w:val="22"/>
        </w:rPr>
      </w:pPr>
      <w:r w:rsidRPr="005345DE">
        <w:rPr>
          <w:rFonts w:ascii="Arial" w:hAnsi="Arial" w:cs="Arial"/>
          <w:color w:val="000000"/>
          <w:sz w:val="22"/>
          <w:szCs w:val="22"/>
        </w:rPr>
        <w:t>Le Titulaire propose l’ordre du jour et rédige le compte-rendu de chacune des réunions mensuelles et trimestrielles, qu’il soumet préalablement à l’accord du CEA</w:t>
      </w:r>
      <w:r w:rsidR="008528C5" w:rsidRPr="005345DE">
        <w:rPr>
          <w:rFonts w:ascii="Arial" w:hAnsi="Arial" w:cs="Arial"/>
          <w:color w:val="000000"/>
          <w:sz w:val="22"/>
          <w:szCs w:val="22"/>
        </w:rPr>
        <w:t>,</w:t>
      </w:r>
      <w:r w:rsidRPr="005345DE">
        <w:rPr>
          <w:rFonts w:ascii="Arial" w:hAnsi="Arial" w:cs="Arial"/>
          <w:color w:val="000000"/>
          <w:sz w:val="22"/>
          <w:szCs w:val="22"/>
        </w:rPr>
        <w:t xml:space="preserve"> </w:t>
      </w:r>
      <w:r w:rsidR="008528C5" w:rsidRPr="005345DE">
        <w:rPr>
          <w:rFonts w:ascii="Arial" w:hAnsi="Arial" w:cs="Arial"/>
          <w:color w:val="000000"/>
          <w:sz w:val="22"/>
          <w:szCs w:val="22"/>
        </w:rPr>
        <w:t xml:space="preserve">dans un délai de 5 jours ouvrés suivant la réunion, </w:t>
      </w:r>
      <w:r w:rsidRPr="005345DE">
        <w:rPr>
          <w:rFonts w:ascii="Arial" w:hAnsi="Arial" w:cs="Arial"/>
          <w:color w:val="000000"/>
          <w:sz w:val="22"/>
          <w:szCs w:val="22"/>
        </w:rPr>
        <w:t>avant leur diffusion.</w:t>
      </w:r>
    </w:p>
    <w:p w14:paraId="7A4C1734" w14:textId="77777777" w:rsidR="0049316F" w:rsidRPr="00016E32" w:rsidRDefault="0049316F" w:rsidP="0049316F">
      <w:pPr>
        <w:autoSpaceDE w:val="0"/>
        <w:autoSpaceDN w:val="0"/>
        <w:adjustRightInd w:val="0"/>
        <w:jc w:val="both"/>
        <w:rPr>
          <w:rFonts w:ascii="Arial" w:hAnsi="Arial" w:cs="Arial"/>
          <w:color w:val="000000"/>
          <w:sz w:val="22"/>
          <w:szCs w:val="22"/>
        </w:rPr>
      </w:pPr>
    </w:p>
    <w:p w14:paraId="54232FC2" w14:textId="77777777" w:rsidR="0049316F" w:rsidRPr="00016E32" w:rsidRDefault="0049316F" w:rsidP="007B4B88">
      <w:pPr>
        <w:pStyle w:val="Titre4"/>
        <w:numPr>
          <w:ilvl w:val="3"/>
          <w:numId w:val="14"/>
        </w:numPr>
        <w:jc w:val="left"/>
        <w:rPr>
          <w:rFonts w:ascii="Arial" w:hAnsi="Arial" w:cs="Arial"/>
          <w:b w:val="0"/>
          <w:u w:val="single"/>
          <w:lang w:val="fr-FR"/>
        </w:rPr>
      </w:pPr>
      <w:r w:rsidRPr="00016E32">
        <w:rPr>
          <w:rFonts w:ascii="Arial" w:hAnsi="Arial" w:cs="Arial"/>
          <w:b w:val="0"/>
          <w:u w:val="single"/>
          <w:lang w:val="fr-FR"/>
        </w:rPr>
        <w:lastRenderedPageBreak/>
        <w:t>Réunions mensuelles</w:t>
      </w:r>
    </w:p>
    <w:p w14:paraId="4DF0899D" w14:textId="381C723A" w:rsidR="0049316F" w:rsidRPr="00016E32" w:rsidRDefault="0049316F" w:rsidP="0049316F">
      <w:pPr>
        <w:autoSpaceDE w:val="0"/>
        <w:autoSpaceDN w:val="0"/>
        <w:adjustRightInd w:val="0"/>
        <w:jc w:val="both"/>
        <w:rPr>
          <w:rFonts w:ascii="Arial" w:hAnsi="Arial" w:cs="Arial"/>
          <w:color w:val="000000"/>
          <w:sz w:val="22"/>
          <w:szCs w:val="22"/>
        </w:rPr>
      </w:pPr>
      <w:r w:rsidRPr="00016E32">
        <w:rPr>
          <w:rFonts w:ascii="Arial" w:hAnsi="Arial" w:cs="Arial"/>
          <w:color w:val="000000"/>
          <w:sz w:val="22"/>
          <w:szCs w:val="22"/>
        </w:rPr>
        <w:t xml:space="preserve">A minima, le responsable sur site des Prestations désigné par le Titulaire et le responsable de Restauration du Service Logistique Environnement ou son représentant se réunissent mensuellement afin de suivre l’activité du mois écoulé et les perspectives du mois à venir. </w:t>
      </w:r>
    </w:p>
    <w:p w14:paraId="1FDC243A" w14:textId="77777777" w:rsidR="0049316F" w:rsidRPr="00016E32" w:rsidRDefault="0049316F" w:rsidP="0049316F">
      <w:pPr>
        <w:autoSpaceDE w:val="0"/>
        <w:autoSpaceDN w:val="0"/>
        <w:adjustRightInd w:val="0"/>
        <w:jc w:val="both"/>
        <w:rPr>
          <w:rFonts w:ascii="Arial" w:hAnsi="Arial" w:cs="Arial"/>
          <w:color w:val="000000"/>
          <w:sz w:val="20"/>
          <w:szCs w:val="20"/>
        </w:rPr>
      </w:pPr>
      <w:r w:rsidRPr="00016E32">
        <w:rPr>
          <w:rFonts w:ascii="Arial" w:hAnsi="Arial" w:cs="Arial"/>
          <w:color w:val="000000"/>
          <w:sz w:val="22"/>
          <w:szCs w:val="22"/>
        </w:rPr>
        <w:t>Ces réunions permettent de traiter notamment les points suivants :</w:t>
      </w:r>
    </w:p>
    <w:p w14:paraId="5B6696E4" w14:textId="77777777" w:rsidR="0049316F" w:rsidRPr="00016E32" w:rsidRDefault="0049316F" w:rsidP="0049316F">
      <w:pPr>
        <w:numPr>
          <w:ilvl w:val="0"/>
          <w:numId w:val="2"/>
        </w:numPr>
        <w:autoSpaceDE w:val="0"/>
        <w:autoSpaceDN w:val="0"/>
        <w:adjustRightInd w:val="0"/>
        <w:jc w:val="both"/>
        <w:rPr>
          <w:rFonts w:ascii="Arial" w:hAnsi="Arial" w:cs="Arial"/>
          <w:color w:val="000000"/>
          <w:sz w:val="22"/>
          <w:szCs w:val="22"/>
        </w:rPr>
      </w:pPr>
      <w:proofErr w:type="gramStart"/>
      <w:r w:rsidRPr="00016E32">
        <w:rPr>
          <w:rFonts w:ascii="Arial" w:hAnsi="Arial" w:cs="Arial"/>
          <w:color w:val="000000"/>
          <w:sz w:val="22"/>
          <w:szCs w:val="22"/>
        </w:rPr>
        <w:t>respect</w:t>
      </w:r>
      <w:proofErr w:type="gramEnd"/>
      <w:r w:rsidRPr="00016E32">
        <w:rPr>
          <w:rFonts w:ascii="Arial" w:hAnsi="Arial" w:cs="Arial"/>
          <w:color w:val="000000"/>
          <w:sz w:val="22"/>
          <w:szCs w:val="22"/>
        </w:rPr>
        <w:t xml:space="preserve"> des dispositions du cahier des charges,</w:t>
      </w:r>
    </w:p>
    <w:p w14:paraId="09B79028" w14:textId="77777777" w:rsidR="0049316F" w:rsidRPr="00016E32" w:rsidRDefault="0049316F" w:rsidP="0049316F">
      <w:pPr>
        <w:numPr>
          <w:ilvl w:val="0"/>
          <w:numId w:val="2"/>
        </w:numPr>
        <w:autoSpaceDE w:val="0"/>
        <w:autoSpaceDN w:val="0"/>
        <w:adjustRightInd w:val="0"/>
        <w:jc w:val="both"/>
        <w:rPr>
          <w:rFonts w:ascii="Arial" w:hAnsi="Arial" w:cs="Arial"/>
          <w:color w:val="000000"/>
          <w:sz w:val="22"/>
          <w:szCs w:val="22"/>
        </w:rPr>
      </w:pPr>
      <w:proofErr w:type="gramStart"/>
      <w:r w:rsidRPr="00016E32">
        <w:rPr>
          <w:rFonts w:ascii="Arial" w:hAnsi="Arial" w:cs="Arial"/>
          <w:color w:val="000000"/>
          <w:sz w:val="22"/>
          <w:szCs w:val="22"/>
        </w:rPr>
        <w:t>examen</w:t>
      </w:r>
      <w:proofErr w:type="gramEnd"/>
      <w:r w:rsidRPr="00016E32">
        <w:rPr>
          <w:rFonts w:ascii="Arial" w:hAnsi="Arial" w:cs="Arial"/>
          <w:color w:val="000000"/>
          <w:sz w:val="22"/>
          <w:szCs w:val="22"/>
        </w:rPr>
        <w:t xml:space="preserve"> des problèmes rencontrés,</w:t>
      </w:r>
    </w:p>
    <w:p w14:paraId="62221483" w14:textId="77777777" w:rsidR="0049316F" w:rsidRPr="00016E32" w:rsidRDefault="0049316F" w:rsidP="0049316F">
      <w:pPr>
        <w:numPr>
          <w:ilvl w:val="0"/>
          <w:numId w:val="2"/>
        </w:numPr>
        <w:autoSpaceDE w:val="0"/>
        <w:autoSpaceDN w:val="0"/>
        <w:adjustRightInd w:val="0"/>
        <w:jc w:val="both"/>
        <w:rPr>
          <w:rFonts w:ascii="Arial" w:hAnsi="Arial" w:cs="Arial"/>
          <w:color w:val="000000"/>
          <w:sz w:val="22"/>
          <w:szCs w:val="22"/>
        </w:rPr>
      </w:pPr>
      <w:proofErr w:type="gramStart"/>
      <w:r w:rsidRPr="00016E32">
        <w:rPr>
          <w:rFonts w:ascii="Arial" w:hAnsi="Arial" w:cs="Arial"/>
          <w:color w:val="000000"/>
          <w:sz w:val="22"/>
          <w:szCs w:val="22"/>
        </w:rPr>
        <w:t>bilan</w:t>
      </w:r>
      <w:proofErr w:type="gramEnd"/>
      <w:r w:rsidRPr="00016E32">
        <w:rPr>
          <w:rFonts w:ascii="Arial" w:hAnsi="Arial" w:cs="Arial"/>
          <w:color w:val="000000"/>
          <w:sz w:val="22"/>
          <w:szCs w:val="22"/>
        </w:rPr>
        <w:t xml:space="preserve"> des actions de maintenance menées durant le mois écoulé, </w:t>
      </w:r>
    </w:p>
    <w:p w14:paraId="5079D874" w14:textId="77777777" w:rsidR="0049316F" w:rsidRPr="00016E32" w:rsidRDefault="0049316F" w:rsidP="0049316F">
      <w:pPr>
        <w:numPr>
          <w:ilvl w:val="0"/>
          <w:numId w:val="2"/>
        </w:numPr>
        <w:autoSpaceDE w:val="0"/>
        <w:autoSpaceDN w:val="0"/>
        <w:adjustRightInd w:val="0"/>
        <w:jc w:val="both"/>
        <w:rPr>
          <w:rFonts w:ascii="Arial" w:hAnsi="Arial" w:cs="Arial"/>
          <w:color w:val="000000"/>
          <w:sz w:val="22"/>
          <w:szCs w:val="22"/>
        </w:rPr>
      </w:pPr>
      <w:proofErr w:type="gramStart"/>
      <w:r w:rsidRPr="00016E32">
        <w:rPr>
          <w:rFonts w:ascii="Arial" w:hAnsi="Arial" w:cs="Arial"/>
          <w:color w:val="000000"/>
          <w:sz w:val="22"/>
          <w:szCs w:val="22"/>
        </w:rPr>
        <w:t>validation</w:t>
      </w:r>
      <w:proofErr w:type="gramEnd"/>
      <w:r w:rsidRPr="00016E32">
        <w:rPr>
          <w:rFonts w:ascii="Arial" w:hAnsi="Arial" w:cs="Arial"/>
          <w:color w:val="000000"/>
          <w:sz w:val="22"/>
          <w:szCs w:val="22"/>
        </w:rPr>
        <w:t xml:space="preserve"> des propositions de nouvelles denrées pour intégration dans le cahier de grammage, </w:t>
      </w:r>
    </w:p>
    <w:p w14:paraId="6D71C56F" w14:textId="77777777" w:rsidR="0049316F" w:rsidRPr="00016E32" w:rsidRDefault="0049316F" w:rsidP="0049316F">
      <w:pPr>
        <w:numPr>
          <w:ilvl w:val="0"/>
          <w:numId w:val="2"/>
        </w:numPr>
        <w:autoSpaceDE w:val="0"/>
        <w:autoSpaceDN w:val="0"/>
        <w:adjustRightInd w:val="0"/>
        <w:jc w:val="both"/>
        <w:rPr>
          <w:rFonts w:ascii="Arial" w:hAnsi="Arial" w:cs="Arial"/>
          <w:color w:val="000000"/>
          <w:sz w:val="22"/>
          <w:szCs w:val="22"/>
        </w:rPr>
      </w:pPr>
      <w:proofErr w:type="gramStart"/>
      <w:r w:rsidRPr="00016E32">
        <w:rPr>
          <w:rFonts w:ascii="Arial" w:hAnsi="Arial" w:cs="Arial"/>
          <w:color w:val="000000"/>
          <w:sz w:val="22"/>
          <w:szCs w:val="22"/>
        </w:rPr>
        <w:t>validation</w:t>
      </w:r>
      <w:proofErr w:type="gramEnd"/>
      <w:r w:rsidRPr="00016E32">
        <w:rPr>
          <w:rFonts w:ascii="Arial" w:hAnsi="Arial" w:cs="Arial"/>
          <w:color w:val="000000"/>
          <w:sz w:val="22"/>
          <w:szCs w:val="22"/>
        </w:rPr>
        <w:t xml:space="preserve"> des plans de menus du mois à venir, </w:t>
      </w:r>
    </w:p>
    <w:p w14:paraId="40B037B9" w14:textId="77777777" w:rsidR="0049316F" w:rsidRPr="00016E32" w:rsidRDefault="0049316F" w:rsidP="0049316F">
      <w:pPr>
        <w:numPr>
          <w:ilvl w:val="0"/>
          <w:numId w:val="2"/>
        </w:numPr>
        <w:autoSpaceDE w:val="0"/>
        <w:autoSpaceDN w:val="0"/>
        <w:adjustRightInd w:val="0"/>
        <w:jc w:val="both"/>
        <w:rPr>
          <w:rFonts w:ascii="Arial" w:hAnsi="Arial" w:cs="Arial"/>
          <w:color w:val="000000"/>
          <w:sz w:val="22"/>
          <w:szCs w:val="22"/>
        </w:rPr>
      </w:pPr>
      <w:proofErr w:type="gramStart"/>
      <w:r w:rsidRPr="00016E32">
        <w:rPr>
          <w:rFonts w:ascii="Arial" w:hAnsi="Arial" w:cs="Arial"/>
          <w:color w:val="000000"/>
          <w:sz w:val="22"/>
          <w:szCs w:val="22"/>
        </w:rPr>
        <w:t>analyse</w:t>
      </w:r>
      <w:proofErr w:type="gramEnd"/>
      <w:r w:rsidRPr="00016E32">
        <w:rPr>
          <w:rFonts w:ascii="Arial" w:hAnsi="Arial" w:cs="Arial"/>
          <w:color w:val="000000"/>
          <w:sz w:val="22"/>
          <w:szCs w:val="22"/>
        </w:rPr>
        <w:t xml:space="preserve"> des documents remis préalablement par le Titulaire au titre du </w:t>
      </w:r>
      <w:proofErr w:type="spellStart"/>
      <w:r w:rsidRPr="00016E32">
        <w:rPr>
          <w:rFonts w:ascii="Arial" w:hAnsi="Arial" w:cs="Arial"/>
          <w:color w:val="000000"/>
          <w:sz w:val="22"/>
          <w:szCs w:val="22"/>
        </w:rPr>
        <w:t>reporting</w:t>
      </w:r>
      <w:proofErr w:type="spellEnd"/>
      <w:r w:rsidRPr="00016E32">
        <w:rPr>
          <w:rFonts w:ascii="Arial" w:hAnsi="Arial" w:cs="Arial"/>
          <w:color w:val="000000"/>
          <w:sz w:val="22"/>
          <w:szCs w:val="22"/>
        </w:rPr>
        <w:t xml:space="preserve"> mensuel prévu au cahier des charges, …</w:t>
      </w:r>
    </w:p>
    <w:p w14:paraId="43568C8C" w14:textId="77777777" w:rsidR="0049316F" w:rsidRPr="00016E32" w:rsidRDefault="0049316F" w:rsidP="0049316F">
      <w:pPr>
        <w:autoSpaceDE w:val="0"/>
        <w:autoSpaceDN w:val="0"/>
        <w:adjustRightInd w:val="0"/>
        <w:jc w:val="both"/>
        <w:rPr>
          <w:rFonts w:ascii="Arial" w:hAnsi="Arial" w:cs="Arial"/>
          <w:color w:val="000000"/>
          <w:sz w:val="22"/>
          <w:szCs w:val="22"/>
        </w:rPr>
      </w:pPr>
    </w:p>
    <w:p w14:paraId="6A5AB69E" w14:textId="77777777" w:rsidR="0049316F" w:rsidRPr="00016E32" w:rsidRDefault="0049316F" w:rsidP="007B4B88">
      <w:pPr>
        <w:pStyle w:val="Titre4"/>
        <w:numPr>
          <w:ilvl w:val="3"/>
          <w:numId w:val="14"/>
        </w:numPr>
        <w:jc w:val="left"/>
        <w:rPr>
          <w:rFonts w:ascii="Arial" w:hAnsi="Arial" w:cs="Arial"/>
          <w:b w:val="0"/>
          <w:u w:val="single"/>
          <w:lang w:val="fr-FR"/>
        </w:rPr>
      </w:pPr>
      <w:r w:rsidRPr="00016E32">
        <w:rPr>
          <w:rFonts w:ascii="Arial" w:hAnsi="Arial" w:cs="Arial"/>
          <w:b w:val="0"/>
          <w:u w:val="single"/>
          <w:lang w:val="fr-FR"/>
        </w:rPr>
        <w:t>Réunions trimestrielles et bilan annuel</w:t>
      </w:r>
    </w:p>
    <w:p w14:paraId="27C51DC8" w14:textId="64469CDE" w:rsidR="0049316F" w:rsidRPr="00016E32" w:rsidRDefault="0049316F" w:rsidP="0049316F">
      <w:pPr>
        <w:autoSpaceDE w:val="0"/>
        <w:autoSpaceDN w:val="0"/>
        <w:adjustRightInd w:val="0"/>
        <w:jc w:val="both"/>
        <w:rPr>
          <w:rFonts w:ascii="Arial" w:hAnsi="Arial" w:cs="Arial"/>
          <w:color w:val="000000"/>
          <w:sz w:val="20"/>
          <w:szCs w:val="20"/>
        </w:rPr>
      </w:pPr>
      <w:r w:rsidRPr="00016E32">
        <w:rPr>
          <w:rFonts w:ascii="Arial" w:hAnsi="Arial" w:cs="Arial"/>
          <w:color w:val="000000"/>
          <w:sz w:val="22"/>
          <w:szCs w:val="22"/>
        </w:rPr>
        <w:t xml:space="preserve">A minima, le Directeur Régional du Titulaire ainsi que le responsable sur site des Prestations désigné par le Titulaire, se réunissent une fois par trimestre avec les responsables de Restauration du Service Logistique Environnement et du Service des Marchés Achats du CEA ou un de leurs représentants, afin de faire un bilan </w:t>
      </w:r>
      <w:smartTag w:uri="urn:schemas-microsoft-com:office:smarttags" w:element="PersonName">
        <w:r w:rsidRPr="00016E32">
          <w:rPr>
            <w:rFonts w:ascii="Arial" w:hAnsi="Arial" w:cs="Arial"/>
            <w:color w:val="000000"/>
            <w:sz w:val="22"/>
            <w:szCs w:val="22"/>
          </w:rPr>
          <w:t>tech</w:t>
        </w:r>
      </w:smartTag>
      <w:r w:rsidRPr="00016E32">
        <w:rPr>
          <w:rFonts w:ascii="Arial" w:hAnsi="Arial" w:cs="Arial"/>
          <w:color w:val="000000"/>
          <w:sz w:val="22"/>
          <w:szCs w:val="22"/>
        </w:rPr>
        <w:t>nique et commercial de la réalisation des Prestations.</w:t>
      </w:r>
      <w:r w:rsidRPr="00016E32">
        <w:rPr>
          <w:rFonts w:ascii="Arial" w:hAnsi="Arial" w:cs="Arial"/>
          <w:sz w:val="22"/>
          <w:szCs w:val="22"/>
        </w:rPr>
        <w:t xml:space="preserve"> </w:t>
      </w:r>
      <w:r w:rsidRPr="00016E32">
        <w:rPr>
          <w:rFonts w:ascii="Arial" w:hAnsi="Arial" w:cs="Arial"/>
          <w:color w:val="000000"/>
          <w:sz w:val="22"/>
          <w:szCs w:val="22"/>
        </w:rPr>
        <w:t>Ces réunions permettent de traiter notamment les points suivants :</w:t>
      </w:r>
    </w:p>
    <w:p w14:paraId="5014471D" w14:textId="77777777" w:rsidR="0049316F" w:rsidRPr="00016E32" w:rsidRDefault="0049316F" w:rsidP="0049316F">
      <w:pPr>
        <w:numPr>
          <w:ilvl w:val="0"/>
          <w:numId w:val="2"/>
        </w:numPr>
        <w:autoSpaceDE w:val="0"/>
        <w:autoSpaceDN w:val="0"/>
        <w:adjustRightInd w:val="0"/>
        <w:jc w:val="both"/>
        <w:rPr>
          <w:rFonts w:ascii="Arial" w:hAnsi="Arial" w:cs="Arial"/>
          <w:color w:val="000000"/>
          <w:sz w:val="22"/>
          <w:szCs w:val="22"/>
        </w:rPr>
      </w:pPr>
      <w:r w:rsidRPr="00016E32">
        <w:rPr>
          <w:rFonts w:ascii="Arial" w:hAnsi="Arial" w:cs="Arial"/>
          <w:color w:val="000000"/>
          <w:sz w:val="22"/>
          <w:szCs w:val="22"/>
        </w:rPr>
        <w:t>examen des problèmes rencontrés,</w:t>
      </w:r>
    </w:p>
    <w:p w14:paraId="34F90BFC" w14:textId="77777777" w:rsidR="0049316F" w:rsidRPr="00016E32" w:rsidRDefault="0049316F" w:rsidP="0049316F">
      <w:pPr>
        <w:numPr>
          <w:ilvl w:val="0"/>
          <w:numId w:val="2"/>
        </w:numPr>
        <w:autoSpaceDE w:val="0"/>
        <w:autoSpaceDN w:val="0"/>
        <w:adjustRightInd w:val="0"/>
        <w:jc w:val="both"/>
        <w:rPr>
          <w:rFonts w:ascii="Arial" w:hAnsi="Arial" w:cs="Arial"/>
          <w:color w:val="000000"/>
          <w:sz w:val="22"/>
          <w:szCs w:val="22"/>
        </w:rPr>
      </w:pPr>
      <w:r w:rsidRPr="00016E32">
        <w:rPr>
          <w:rFonts w:ascii="Arial" w:hAnsi="Arial" w:cs="Arial"/>
          <w:color w:val="000000"/>
          <w:sz w:val="22"/>
          <w:szCs w:val="22"/>
        </w:rPr>
        <w:t xml:space="preserve">suivi du dossier Qualité, </w:t>
      </w:r>
    </w:p>
    <w:p w14:paraId="514DA454" w14:textId="77777777" w:rsidR="0049316F" w:rsidRPr="00016E32" w:rsidRDefault="0049316F" w:rsidP="0049316F">
      <w:pPr>
        <w:numPr>
          <w:ilvl w:val="0"/>
          <w:numId w:val="2"/>
        </w:numPr>
        <w:autoSpaceDE w:val="0"/>
        <w:autoSpaceDN w:val="0"/>
        <w:adjustRightInd w:val="0"/>
        <w:jc w:val="both"/>
        <w:rPr>
          <w:rFonts w:ascii="Arial" w:hAnsi="Arial" w:cs="Arial"/>
          <w:color w:val="000000"/>
          <w:sz w:val="22"/>
          <w:szCs w:val="22"/>
        </w:rPr>
      </w:pPr>
      <w:r w:rsidRPr="00016E32">
        <w:rPr>
          <w:rFonts w:ascii="Arial" w:hAnsi="Arial" w:cs="Arial"/>
          <w:color w:val="000000"/>
          <w:sz w:val="22"/>
          <w:szCs w:val="22"/>
        </w:rPr>
        <w:t xml:space="preserve">bilan </w:t>
      </w:r>
      <w:smartTag w:uri="urn:schemas-microsoft-com:office:smarttags" w:element="PersonName">
        <w:r w:rsidRPr="00016E32">
          <w:rPr>
            <w:rFonts w:ascii="Arial" w:hAnsi="Arial" w:cs="Arial"/>
            <w:color w:val="000000"/>
            <w:sz w:val="22"/>
            <w:szCs w:val="22"/>
          </w:rPr>
          <w:t>tech</w:t>
        </w:r>
      </w:smartTag>
      <w:r w:rsidRPr="00016E32">
        <w:rPr>
          <w:rFonts w:ascii="Arial" w:hAnsi="Arial" w:cs="Arial"/>
          <w:color w:val="000000"/>
          <w:sz w:val="22"/>
          <w:szCs w:val="22"/>
        </w:rPr>
        <w:t>nique et commercial du trimestre écoulé et perspectives pour la période à venir,  …</w:t>
      </w:r>
    </w:p>
    <w:p w14:paraId="3E3E4604" w14:textId="77777777" w:rsidR="0049316F" w:rsidRPr="00016E32" w:rsidRDefault="0049316F" w:rsidP="0049316F">
      <w:pPr>
        <w:autoSpaceDE w:val="0"/>
        <w:autoSpaceDN w:val="0"/>
        <w:adjustRightInd w:val="0"/>
        <w:jc w:val="both"/>
        <w:rPr>
          <w:rFonts w:ascii="Arial" w:hAnsi="Arial" w:cs="Arial"/>
          <w:color w:val="000000"/>
          <w:sz w:val="22"/>
          <w:szCs w:val="22"/>
        </w:rPr>
      </w:pPr>
      <w:r w:rsidRPr="00016E32">
        <w:rPr>
          <w:rFonts w:ascii="Arial" w:hAnsi="Arial" w:cs="Arial"/>
          <w:color w:val="000000"/>
          <w:sz w:val="22"/>
          <w:szCs w:val="22"/>
        </w:rPr>
        <w:t xml:space="preserve">Au titre d’une année donnée, la dernière réunion trimestrielle consiste en une revue annuelle du marché, durant laquelle le Titulaire présente notamment : </w:t>
      </w:r>
    </w:p>
    <w:p w14:paraId="7610D706" w14:textId="77777777" w:rsidR="0049316F" w:rsidRPr="00016E32" w:rsidRDefault="0049316F" w:rsidP="0049316F">
      <w:pPr>
        <w:numPr>
          <w:ilvl w:val="0"/>
          <w:numId w:val="2"/>
        </w:numPr>
        <w:autoSpaceDE w:val="0"/>
        <w:autoSpaceDN w:val="0"/>
        <w:adjustRightInd w:val="0"/>
        <w:jc w:val="both"/>
        <w:rPr>
          <w:rFonts w:ascii="Arial" w:hAnsi="Arial" w:cs="Arial"/>
          <w:color w:val="000000"/>
          <w:sz w:val="22"/>
          <w:szCs w:val="22"/>
        </w:rPr>
      </w:pPr>
      <w:r w:rsidRPr="00016E32">
        <w:rPr>
          <w:rFonts w:ascii="Arial" w:hAnsi="Arial" w:cs="Arial"/>
          <w:color w:val="000000"/>
          <w:sz w:val="22"/>
          <w:szCs w:val="22"/>
        </w:rPr>
        <w:t xml:space="preserve">le rapport d’activité de l’année écoulée, qui est à remettre au CEA avant la tenue de la réunion, </w:t>
      </w:r>
    </w:p>
    <w:p w14:paraId="45812E3B" w14:textId="7848629D" w:rsidR="0049316F" w:rsidRDefault="0049316F" w:rsidP="0049316F">
      <w:pPr>
        <w:numPr>
          <w:ilvl w:val="0"/>
          <w:numId w:val="2"/>
        </w:numPr>
        <w:autoSpaceDE w:val="0"/>
        <w:autoSpaceDN w:val="0"/>
        <w:adjustRightInd w:val="0"/>
        <w:jc w:val="both"/>
        <w:rPr>
          <w:rFonts w:ascii="Arial" w:hAnsi="Arial" w:cs="Arial"/>
          <w:color w:val="000000"/>
          <w:sz w:val="22"/>
          <w:szCs w:val="22"/>
        </w:rPr>
      </w:pPr>
      <w:r w:rsidRPr="00016E32">
        <w:rPr>
          <w:rFonts w:ascii="Arial" w:hAnsi="Arial" w:cs="Arial"/>
          <w:color w:val="000000"/>
          <w:sz w:val="22"/>
          <w:szCs w:val="22"/>
        </w:rPr>
        <w:t>l’inventaire des matériels</w:t>
      </w:r>
      <w:r w:rsidR="002F3330">
        <w:rPr>
          <w:rFonts w:ascii="Arial" w:hAnsi="Arial" w:cs="Arial"/>
          <w:color w:val="000000"/>
          <w:sz w:val="22"/>
          <w:szCs w:val="22"/>
        </w:rPr>
        <w:t>,</w:t>
      </w:r>
    </w:p>
    <w:p w14:paraId="0BFC243D" w14:textId="29B10CCA" w:rsidR="002F3330" w:rsidRPr="00016E32" w:rsidRDefault="002F3330" w:rsidP="0049316F">
      <w:pPr>
        <w:numPr>
          <w:ilvl w:val="0"/>
          <w:numId w:val="2"/>
        </w:numPr>
        <w:autoSpaceDE w:val="0"/>
        <w:autoSpaceDN w:val="0"/>
        <w:adjustRightInd w:val="0"/>
        <w:jc w:val="both"/>
        <w:rPr>
          <w:rFonts w:ascii="Arial" w:hAnsi="Arial" w:cs="Arial"/>
          <w:color w:val="000000"/>
          <w:sz w:val="22"/>
          <w:szCs w:val="22"/>
        </w:rPr>
      </w:pPr>
      <w:r>
        <w:rPr>
          <w:rFonts w:ascii="Arial" w:hAnsi="Arial" w:cs="Arial"/>
          <w:color w:val="000000"/>
          <w:sz w:val="22"/>
          <w:szCs w:val="22"/>
        </w:rPr>
        <w:t>le bilan des engagements listés dans l’article « Clause environnementale » (article 13) du marché.</w:t>
      </w:r>
    </w:p>
    <w:p w14:paraId="07D77224" w14:textId="77777777" w:rsidR="0049316F" w:rsidRPr="00016E32" w:rsidRDefault="0049316F" w:rsidP="0049316F">
      <w:pPr>
        <w:autoSpaceDE w:val="0"/>
        <w:autoSpaceDN w:val="0"/>
        <w:adjustRightInd w:val="0"/>
        <w:jc w:val="both"/>
        <w:rPr>
          <w:rFonts w:ascii="Arial" w:hAnsi="Arial" w:cs="Arial"/>
          <w:color w:val="000000"/>
          <w:sz w:val="22"/>
          <w:szCs w:val="22"/>
        </w:rPr>
      </w:pPr>
    </w:p>
    <w:p w14:paraId="6F428759" w14:textId="77777777" w:rsidR="0049316F" w:rsidRPr="00016E32" w:rsidRDefault="0049316F" w:rsidP="007B4B88">
      <w:pPr>
        <w:pStyle w:val="Titre4"/>
        <w:numPr>
          <w:ilvl w:val="3"/>
          <w:numId w:val="14"/>
        </w:numPr>
        <w:jc w:val="left"/>
        <w:rPr>
          <w:rFonts w:ascii="Arial" w:hAnsi="Arial" w:cs="Arial"/>
          <w:b w:val="0"/>
          <w:u w:val="single"/>
          <w:lang w:val="fr-FR"/>
        </w:rPr>
      </w:pPr>
      <w:r w:rsidRPr="00016E32">
        <w:rPr>
          <w:rFonts w:ascii="Arial" w:hAnsi="Arial" w:cs="Arial"/>
          <w:b w:val="0"/>
          <w:u w:val="single"/>
          <w:lang w:val="fr-FR"/>
        </w:rPr>
        <w:t xml:space="preserve">Réunions de </w:t>
      </w:r>
      <w:smartTag w:uri="urn:schemas-microsoft-com:office:smarttags" w:element="PersonName">
        <w:smartTagPr>
          <w:attr w:name="ProductID" w:val="la Commission"/>
        </w:smartTagPr>
        <w:r w:rsidRPr="00016E32">
          <w:rPr>
            <w:rFonts w:ascii="Arial" w:hAnsi="Arial" w:cs="Arial"/>
            <w:b w:val="0"/>
            <w:u w:val="single"/>
            <w:lang w:val="fr-FR"/>
          </w:rPr>
          <w:t>la Commission</w:t>
        </w:r>
      </w:smartTag>
      <w:r w:rsidRPr="00016E32">
        <w:rPr>
          <w:rFonts w:ascii="Arial" w:hAnsi="Arial" w:cs="Arial"/>
          <w:b w:val="0"/>
          <w:u w:val="single"/>
          <w:lang w:val="fr-FR"/>
        </w:rPr>
        <w:t xml:space="preserve"> Restauration</w:t>
      </w:r>
    </w:p>
    <w:p w14:paraId="0AFC5D86" w14:textId="77777777" w:rsidR="0049316F" w:rsidRPr="00016E32" w:rsidRDefault="0049316F" w:rsidP="0049316F">
      <w:pPr>
        <w:pStyle w:val="Titre4"/>
        <w:numPr>
          <w:ilvl w:val="0"/>
          <w:numId w:val="0"/>
        </w:numPr>
        <w:jc w:val="both"/>
        <w:rPr>
          <w:rFonts w:ascii="Arial" w:hAnsi="Arial" w:cs="Arial"/>
          <w:b w:val="0"/>
          <w:lang w:val="fr-FR"/>
        </w:rPr>
      </w:pPr>
      <w:r w:rsidRPr="00016E32">
        <w:rPr>
          <w:rFonts w:ascii="Arial" w:hAnsi="Arial" w:cs="Arial"/>
          <w:b w:val="0"/>
          <w:lang w:val="fr-FR"/>
        </w:rPr>
        <w:t xml:space="preserve">Le Titulaire peut participer aux réunions dans les conditions spécifiées au cahier des charges. </w:t>
      </w:r>
    </w:p>
    <w:p w14:paraId="04E79F97" w14:textId="6867D505" w:rsidR="000A3E50" w:rsidRDefault="000A3E50" w:rsidP="0058136B">
      <w:pPr>
        <w:autoSpaceDE w:val="0"/>
        <w:autoSpaceDN w:val="0"/>
        <w:adjustRightInd w:val="0"/>
        <w:ind w:left="-180"/>
        <w:jc w:val="both"/>
        <w:rPr>
          <w:rFonts w:ascii="Arial" w:hAnsi="Arial" w:cs="Arial"/>
          <w:b/>
          <w:bCs/>
          <w:color w:val="000000"/>
          <w:sz w:val="22"/>
          <w:szCs w:val="22"/>
          <w:u w:val="single"/>
        </w:rPr>
      </w:pPr>
      <w:bookmarkStart w:id="67" w:name="_Hlk202538373"/>
    </w:p>
    <w:p w14:paraId="0695AB85" w14:textId="6BB19983" w:rsidR="005F7609" w:rsidRDefault="005F7609" w:rsidP="005F7609">
      <w:pPr>
        <w:pStyle w:val="Titre2"/>
        <w:keepNext w:val="0"/>
        <w:numPr>
          <w:ilvl w:val="1"/>
          <w:numId w:val="5"/>
        </w:numPr>
        <w:tabs>
          <w:tab w:val="clear" w:pos="1134"/>
          <w:tab w:val="clear" w:pos="6946"/>
          <w:tab w:val="left" w:pos="4980"/>
        </w:tabs>
        <w:spacing w:line="240" w:lineRule="exact"/>
        <w:rPr>
          <w:rFonts w:ascii="Arial" w:hAnsi="Arial" w:cs="Arial"/>
          <w:sz w:val="22"/>
          <w:szCs w:val="22"/>
          <w:u w:val="none"/>
        </w:rPr>
      </w:pPr>
      <w:bookmarkStart w:id="68" w:name="_Hlk202537170"/>
      <w:r w:rsidRPr="00016E32">
        <w:rPr>
          <w:rFonts w:ascii="Arial" w:hAnsi="Arial" w:cs="Arial"/>
          <w:sz w:val="22"/>
          <w:szCs w:val="22"/>
          <w:u w:val="none"/>
        </w:rPr>
        <w:t>Suivi d</w:t>
      </w:r>
      <w:r>
        <w:rPr>
          <w:rFonts w:ascii="Arial" w:hAnsi="Arial" w:cs="Arial"/>
          <w:sz w:val="22"/>
          <w:szCs w:val="22"/>
          <w:u w:val="none"/>
        </w:rPr>
        <w:t xml:space="preserve">e l’exécution </w:t>
      </w:r>
      <w:r w:rsidR="00777A26">
        <w:rPr>
          <w:rFonts w:ascii="Arial" w:hAnsi="Arial" w:cs="Arial"/>
          <w:sz w:val="22"/>
          <w:szCs w:val="22"/>
          <w:u w:val="none"/>
        </w:rPr>
        <w:t>des prestations</w:t>
      </w:r>
    </w:p>
    <w:p w14:paraId="6A11321A" w14:textId="77777777" w:rsidR="005F7609" w:rsidRPr="005F7609" w:rsidRDefault="005F7609" w:rsidP="005F7609">
      <w:pPr>
        <w:autoSpaceDE w:val="0"/>
        <w:autoSpaceDN w:val="0"/>
        <w:adjustRightInd w:val="0"/>
        <w:jc w:val="both"/>
        <w:rPr>
          <w:rFonts w:ascii="Arial" w:hAnsi="Arial" w:cs="Arial"/>
          <w:color w:val="000000"/>
          <w:sz w:val="22"/>
          <w:szCs w:val="22"/>
        </w:rPr>
      </w:pPr>
    </w:p>
    <w:p w14:paraId="492D2BC6" w14:textId="688014E4" w:rsidR="005F7609" w:rsidRDefault="005F7609" w:rsidP="005F7609">
      <w:pPr>
        <w:autoSpaceDE w:val="0"/>
        <w:autoSpaceDN w:val="0"/>
        <w:adjustRightInd w:val="0"/>
        <w:jc w:val="both"/>
        <w:rPr>
          <w:rFonts w:ascii="Arial" w:hAnsi="Arial" w:cs="Arial"/>
          <w:color w:val="000000"/>
          <w:sz w:val="22"/>
          <w:szCs w:val="22"/>
        </w:rPr>
      </w:pPr>
      <w:bookmarkStart w:id="69" w:name="_Hlk202537353"/>
      <w:r>
        <w:rPr>
          <w:rFonts w:ascii="Arial" w:hAnsi="Arial" w:cs="Arial"/>
          <w:color w:val="000000"/>
          <w:sz w:val="22"/>
          <w:szCs w:val="22"/>
        </w:rPr>
        <w:t>Conformément au § A.17.2.1 du cahier des charges, l</w:t>
      </w:r>
      <w:r w:rsidRPr="005F7609">
        <w:rPr>
          <w:rFonts w:ascii="Arial" w:hAnsi="Arial" w:cs="Arial"/>
          <w:color w:val="000000"/>
          <w:sz w:val="22"/>
          <w:szCs w:val="22"/>
        </w:rPr>
        <w:t>e CEA</w:t>
      </w:r>
      <w:r>
        <w:rPr>
          <w:rFonts w:ascii="Arial" w:hAnsi="Arial" w:cs="Arial"/>
          <w:color w:val="000000"/>
          <w:sz w:val="22"/>
          <w:szCs w:val="22"/>
        </w:rPr>
        <w:t xml:space="preserve"> peut procéder à tout moment à tous les contrôles qu’il jugerait nécessaires en vue de vérifier la conformité des prestations et des modalités de leur exécution avec les clauses du marché.</w:t>
      </w:r>
      <w:bookmarkEnd w:id="68"/>
      <w:r w:rsidRPr="005F7609">
        <w:rPr>
          <w:rFonts w:ascii="Arial" w:hAnsi="Arial" w:cs="Arial"/>
          <w:color w:val="000000"/>
          <w:sz w:val="22"/>
          <w:szCs w:val="22"/>
        </w:rPr>
        <w:t xml:space="preserve"> Ces contrôles peuvent également </w:t>
      </w:r>
      <w:r w:rsidR="00777A26">
        <w:rPr>
          <w:rFonts w:ascii="Arial" w:hAnsi="Arial" w:cs="Arial"/>
          <w:color w:val="000000"/>
          <w:sz w:val="22"/>
          <w:szCs w:val="22"/>
        </w:rPr>
        <w:t xml:space="preserve">consister en </w:t>
      </w:r>
      <w:r w:rsidRPr="005F7609">
        <w:rPr>
          <w:rFonts w:ascii="Arial" w:hAnsi="Arial" w:cs="Arial"/>
          <w:color w:val="000000"/>
          <w:sz w:val="22"/>
          <w:szCs w:val="22"/>
        </w:rPr>
        <w:t xml:space="preserve">un audit financier </w:t>
      </w:r>
      <w:r w:rsidR="00777A26">
        <w:rPr>
          <w:rFonts w:ascii="Arial" w:hAnsi="Arial" w:cs="Arial"/>
          <w:color w:val="000000"/>
          <w:sz w:val="22"/>
          <w:szCs w:val="22"/>
        </w:rPr>
        <w:t>sur</w:t>
      </w:r>
      <w:r w:rsidRPr="005F7609">
        <w:rPr>
          <w:rFonts w:ascii="Arial" w:hAnsi="Arial" w:cs="Arial"/>
          <w:color w:val="000000"/>
          <w:sz w:val="22"/>
          <w:szCs w:val="22"/>
        </w:rPr>
        <w:t xml:space="preserve"> les coûts d’exploitation du restaurant.</w:t>
      </w:r>
    </w:p>
    <w:bookmarkEnd w:id="69"/>
    <w:bookmarkEnd w:id="67"/>
    <w:p w14:paraId="2023C4BF" w14:textId="64F517BB" w:rsidR="005F7609" w:rsidRPr="005F7609" w:rsidRDefault="005F7609" w:rsidP="005F7609">
      <w:pPr>
        <w:autoSpaceDE w:val="0"/>
        <w:autoSpaceDN w:val="0"/>
        <w:adjustRightInd w:val="0"/>
        <w:jc w:val="both"/>
        <w:rPr>
          <w:rFonts w:ascii="Arial" w:hAnsi="Arial" w:cs="Arial"/>
          <w:color w:val="000000"/>
          <w:sz w:val="22"/>
          <w:szCs w:val="22"/>
        </w:rPr>
      </w:pPr>
    </w:p>
    <w:p w14:paraId="615C226E" w14:textId="77777777" w:rsidR="009E5AD6" w:rsidRPr="00016E32" w:rsidRDefault="009E5AD6" w:rsidP="0058136B">
      <w:pPr>
        <w:autoSpaceDE w:val="0"/>
        <w:autoSpaceDN w:val="0"/>
        <w:adjustRightInd w:val="0"/>
        <w:ind w:left="-180"/>
        <w:jc w:val="both"/>
        <w:rPr>
          <w:rFonts w:ascii="Arial" w:hAnsi="Arial" w:cs="Arial"/>
          <w:b/>
          <w:bCs/>
          <w:color w:val="000000"/>
          <w:sz w:val="22"/>
          <w:szCs w:val="22"/>
          <w:u w:val="single"/>
        </w:rPr>
      </w:pPr>
    </w:p>
    <w:p w14:paraId="44E21FF3" w14:textId="5DE03777" w:rsidR="000A3E50" w:rsidRPr="00016E32" w:rsidRDefault="000A3E50" w:rsidP="00A40561">
      <w:pPr>
        <w:numPr>
          <w:ilvl w:val="0"/>
          <w:numId w:val="7"/>
        </w:numPr>
        <w:tabs>
          <w:tab w:val="left" w:pos="4980"/>
        </w:tabs>
        <w:spacing w:line="240" w:lineRule="exact"/>
        <w:jc w:val="both"/>
        <w:outlineLvl w:val="0"/>
        <w:rPr>
          <w:rFonts w:ascii="Arial" w:hAnsi="Arial" w:cs="Arial"/>
          <w:sz w:val="22"/>
          <w:szCs w:val="22"/>
        </w:rPr>
      </w:pPr>
      <w:bookmarkStart w:id="70" w:name="_Toc190568040"/>
      <w:bookmarkStart w:id="71" w:name="_Toc190568091"/>
      <w:bookmarkStart w:id="72" w:name="_Toc190568169"/>
      <w:bookmarkStart w:id="73" w:name="_Toc190568214"/>
      <w:bookmarkStart w:id="74" w:name="_Toc190568232"/>
      <w:bookmarkStart w:id="75" w:name="_Toc202462622"/>
      <w:r w:rsidRPr="00016E32">
        <w:rPr>
          <w:rFonts w:ascii="Arial" w:hAnsi="Arial" w:cs="Arial"/>
          <w:b/>
          <w:bCs/>
          <w:sz w:val="22"/>
          <w:szCs w:val="22"/>
          <w:u w:val="single"/>
        </w:rPr>
        <w:t>ASSURANCES</w:t>
      </w:r>
      <w:bookmarkEnd w:id="70"/>
      <w:bookmarkEnd w:id="71"/>
      <w:bookmarkEnd w:id="72"/>
      <w:bookmarkEnd w:id="73"/>
      <w:bookmarkEnd w:id="74"/>
      <w:bookmarkEnd w:id="75"/>
    </w:p>
    <w:p w14:paraId="31F07AAE" w14:textId="77777777" w:rsidR="000A3E50" w:rsidRPr="00016E32" w:rsidRDefault="000A3E50" w:rsidP="0058136B">
      <w:pPr>
        <w:autoSpaceDE w:val="0"/>
        <w:autoSpaceDN w:val="0"/>
        <w:adjustRightInd w:val="0"/>
        <w:ind w:left="-180"/>
        <w:jc w:val="both"/>
        <w:rPr>
          <w:rFonts w:ascii="Arial" w:hAnsi="Arial" w:cs="Arial"/>
          <w:color w:val="000000"/>
          <w:sz w:val="22"/>
          <w:szCs w:val="22"/>
        </w:rPr>
      </w:pPr>
    </w:p>
    <w:p w14:paraId="3220653B" w14:textId="77777777" w:rsidR="00284467" w:rsidRPr="00016E32" w:rsidRDefault="00284467" w:rsidP="0058136B">
      <w:pPr>
        <w:autoSpaceDE w:val="0"/>
        <w:autoSpaceDN w:val="0"/>
        <w:adjustRightInd w:val="0"/>
        <w:jc w:val="both"/>
        <w:rPr>
          <w:rFonts w:ascii="Arial" w:hAnsi="Arial" w:cs="Arial"/>
          <w:color w:val="000000"/>
          <w:sz w:val="22"/>
          <w:szCs w:val="22"/>
        </w:rPr>
      </w:pPr>
      <w:r w:rsidRPr="00016E32">
        <w:rPr>
          <w:rFonts w:ascii="Arial" w:hAnsi="Arial" w:cs="Arial"/>
          <w:color w:val="000000"/>
          <w:sz w:val="22"/>
          <w:szCs w:val="22"/>
        </w:rPr>
        <w:t xml:space="preserve">Les obligations du Titulaire en matière d’assurance, qui s’appliquent à l'occasion de la prestation faisant l'objet du présent marché, sont régies par les dispositions du chapitre 12 des Conditions Générales d’Achat du CEA. </w:t>
      </w:r>
    </w:p>
    <w:p w14:paraId="1FD85949" w14:textId="77777777" w:rsidR="00284467" w:rsidRPr="00016E32" w:rsidRDefault="00284467" w:rsidP="0058136B">
      <w:pPr>
        <w:autoSpaceDE w:val="0"/>
        <w:autoSpaceDN w:val="0"/>
        <w:adjustRightInd w:val="0"/>
        <w:jc w:val="both"/>
        <w:rPr>
          <w:rFonts w:ascii="Arial" w:hAnsi="Arial" w:cs="Arial"/>
          <w:color w:val="000000"/>
          <w:sz w:val="22"/>
          <w:szCs w:val="22"/>
        </w:rPr>
      </w:pPr>
      <w:r w:rsidRPr="00016E32">
        <w:rPr>
          <w:rFonts w:ascii="Arial" w:hAnsi="Arial" w:cs="Arial"/>
          <w:color w:val="000000"/>
          <w:sz w:val="22"/>
          <w:szCs w:val="22"/>
        </w:rPr>
        <w:t>Les dispositions de l’article 38.2 du chapitre précité sont complétées comme suit.</w:t>
      </w:r>
    </w:p>
    <w:p w14:paraId="49E5F89F" w14:textId="77777777" w:rsidR="00284467" w:rsidRPr="00016E32" w:rsidRDefault="00284467" w:rsidP="0058136B">
      <w:pPr>
        <w:jc w:val="both"/>
        <w:rPr>
          <w:rFonts w:ascii="Arial" w:hAnsi="Arial" w:cs="Arial"/>
          <w:sz w:val="22"/>
          <w:szCs w:val="22"/>
        </w:rPr>
      </w:pPr>
    </w:p>
    <w:p w14:paraId="167FC0F5" w14:textId="77777777" w:rsidR="00284467" w:rsidRPr="00016E32" w:rsidRDefault="00284467" w:rsidP="0058136B">
      <w:pPr>
        <w:numPr>
          <w:ilvl w:val="0"/>
          <w:numId w:val="6"/>
        </w:numPr>
        <w:jc w:val="both"/>
        <w:rPr>
          <w:rFonts w:ascii="Arial" w:hAnsi="Arial" w:cs="Arial"/>
          <w:b/>
          <w:sz w:val="22"/>
          <w:szCs w:val="22"/>
        </w:rPr>
      </w:pPr>
      <w:r w:rsidRPr="00016E32">
        <w:rPr>
          <w:rFonts w:ascii="Arial" w:hAnsi="Arial" w:cs="Arial"/>
          <w:b/>
          <w:sz w:val="22"/>
          <w:szCs w:val="22"/>
        </w:rPr>
        <w:t>Site CEA de Grenoble hors pôle MINATEC</w:t>
      </w:r>
    </w:p>
    <w:p w14:paraId="0FE1BF92" w14:textId="77777777" w:rsidR="00284467" w:rsidRPr="00016E32" w:rsidRDefault="00284467" w:rsidP="0058136B">
      <w:pPr>
        <w:autoSpaceDE w:val="0"/>
        <w:autoSpaceDN w:val="0"/>
        <w:adjustRightInd w:val="0"/>
        <w:jc w:val="both"/>
        <w:rPr>
          <w:rFonts w:ascii="Arial" w:hAnsi="Arial" w:cs="Arial"/>
          <w:color w:val="000000"/>
          <w:sz w:val="22"/>
          <w:szCs w:val="22"/>
        </w:rPr>
      </w:pPr>
      <w:r w:rsidRPr="00016E32">
        <w:rPr>
          <w:rFonts w:ascii="Arial" w:hAnsi="Arial" w:cs="Arial"/>
          <w:color w:val="000000"/>
          <w:sz w:val="22"/>
          <w:szCs w:val="22"/>
        </w:rPr>
        <w:t xml:space="preserve">Le Titulaire est informé, sans que soit créée la moindre obligation contractuelle du CEA à son égard, de la souscription pour son compte, par le CEA, des garanties définies dans les termes et limites d’une police multirisque, couvrant,  jusqu’à 120 000 000 € par sinistre et par année d’assurance, les biens immobiliers et mobiliers du CEA contre les </w:t>
      </w:r>
      <w:r w:rsidRPr="00016E32">
        <w:rPr>
          <w:rFonts w:ascii="Arial" w:hAnsi="Arial" w:cs="Arial"/>
          <w:color w:val="000000"/>
          <w:sz w:val="22"/>
          <w:szCs w:val="22"/>
        </w:rPr>
        <w:lastRenderedPageBreak/>
        <w:t>risques incendie, foudre, explosions, dommages électriques, effondrement, évènements naturels, catastrophes naturelles, dégâts des eaux, grèves, émeutes, mouvements populaires, actes de terrorisme, sabotage, fuite de liquide, fumées, fuite de gaz, gel, choc d’un véhicule, appareils de navigation aérienne, mur du son, accident de criticité, contamination radioactive, irradiation et frais d’assainissement et/ou de décontamination.</w:t>
      </w:r>
    </w:p>
    <w:p w14:paraId="3C716E8C" w14:textId="77777777" w:rsidR="00284467" w:rsidRPr="00016E32" w:rsidRDefault="00284467" w:rsidP="0058136B">
      <w:pPr>
        <w:autoSpaceDE w:val="0"/>
        <w:autoSpaceDN w:val="0"/>
        <w:adjustRightInd w:val="0"/>
        <w:jc w:val="both"/>
        <w:rPr>
          <w:rFonts w:ascii="Arial" w:hAnsi="Arial" w:cs="Arial"/>
          <w:color w:val="000000"/>
          <w:sz w:val="22"/>
          <w:szCs w:val="22"/>
        </w:rPr>
      </w:pPr>
      <w:r w:rsidRPr="00016E32">
        <w:rPr>
          <w:rFonts w:ascii="Arial" w:hAnsi="Arial" w:cs="Arial"/>
          <w:color w:val="000000"/>
          <w:sz w:val="22"/>
          <w:szCs w:val="22"/>
        </w:rPr>
        <w:t>Le Titulaire est informé qu’aux termes de ladite police, les assureurs du CEA renoncent à tous recours à l’encontre de toutes personnes présentes sur un site CEA à sa demande et avec son autorisation.</w:t>
      </w:r>
    </w:p>
    <w:p w14:paraId="40D5EAB5" w14:textId="4A1A7F43" w:rsidR="00284467" w:rsidRPr="00016E32" w:rsidRDefault="00284467" w:rsidP="0058136B">
      <w:pPr>
        <w:autoSpaceDE w:val="0"/>
        <w:autoSpaceDN w:val="0"/>
        <w:adjustRightInd w:val="0"/>
        <w:jc w:val="both"/>
        <w:rPr>
          <w:rFonts w:ascii="Arial" w:hAnsi="Arial" w:cs="Arial"/>
          <w:color w:val="000000"/>
          <w:sz w:val="22"/>
          <w:szCs w:val="22"/>
        </w:rPr>
      </w:pPr>
      <w:r w:rsidRPr="00016E32">
        <w:rPr>
          <w:rFonts w:ascii="Arial" w:hAnsi="Arial" w:cs="Arial"/>
          <w:color w:val="000000"/>
          <w:sz w:val="22"/>
          <w:szCs w:val="22"/>
        </w:rPr>
        <w:t>Il en résulte qu’en cas de sinistre, le CEA ne dispose d’un recours à l’encontre du Titulaire responsable, conformément au droit commun, qu’en cas d’absence de prise en charge par les assureurs de tout ou partie du préjudice qu’il subit et généralement dans tous les cas à hauteur de la franchise dont il est précisé qu’elle s’élève actuellement à 500 000 € par sinistre pour les dommages de nature conventionnelle et à 10 000 000 € par sinistre pour les dommages de nature nucléaire.</w:t>
      </w:r>
      <w:r w:rsidR="005D787C" w:rsidRPr="00016E32">
        <w:rPr>
          <w:rFonts w:ascii="Arial" w:hAnsi="Arial" w:cs="Arial"/>
          <w:color w:val="000000"/>
          <w:sz w:val="22"/>
        </w:rPr>
        <w:t xml:space="preserve"> S’agissant du bâtiment 41, la franchise pour les dommages de nature nucléaire s’élève à 50 000 000 € par sinistre.</w:t>
      </w:r>
    </w:p>
    <w:p w14:paraId="552A52CF" w14:textId="77777777" w:rsidR="00284467" w:rsidRPr="00016E32" w:rsidRDefault="00284467" w:rsidP="0058136B">
      <w:pPr>
        <w:autoSpaceDE w:val="0"/>
        <w:autoSpaceDN w:val="0"/>
        <w:adjustRightInd w:val="0"/>
        <w:jc w:val="both"/>
        <w:rPr>
          <w:rFonts w:ascii="Arial" w:hAnsi="Arial" w:cs="Arial"/>
          <w:color w:val="000000"/>
          <w:sz w:val="22"/>
          <w:szCs w:val="22"/>
        </w:rPr>
      </w:pPr>
      <w:r w:rsidRPr="00016E32">
        <w:rPr>
          <w:rFonts w:ascii="Arial" w:hAnsi="Arial" w:cs="Arial"/>
          <w:color w:val="000000"/>
          <w:sz w:val="22"/>
          <w:szCs w:val="22"/>
        </w:rPr>
        <w:t>Cette police comporte des conditions générales, particulières et spéciales de garantie et des franchises variables en fonction de l’état du marché de l’assurance. Ces conditions sont susceptibles d’être modifiées, sans que le Titulaire puisse se prévaloir ni se plaindre de cette modification. Il lui appartient de ce chef de s’informer périodiquement d’éventuelles modifications.</w:t>
      </w:r>
    </w:p>
    <w:p w14:paraId="53B7BB65" w14:textId="77777777" w:rsidR="00284467" w:rsidRPr="00016E32" w:rsidRDefault="00284467" w:rsidP="0058136B">
      <w:pPr>
        <w:jc w:val="both"/>
        <w:rPr>
          <w:rFonts w:ascii="Arial" w:hAnsi="Arial" w:cs="Arial"/>
          <w:sz w:val="22"/>
          <w:szCs w:val="22"/>
        </w:rPr>
      </w:pPr>
    </w:p>
    <w:p w14:paraId="4A9CF69F" w14:textId="77777777" w:rsidR="00284467" w:rsidRPr="00016E32" w:rsidRDefault="00284467" w:rsidP="009230BF">
      <w:pPr>
        <w:numPr>
          <w:ilvl w:val="0"/>
          <w:numId w:val="6"/>
        </w:numPr>
        <w:jc w:val="both"/>
        <w:rPr>
          <w:rFonts w:ascii="Arial" w:hAnsi="Arial" w:cs="Arial"/>
          <w:b/>
          <w:sz w:val="22"/>
          <w:szCs w:val="22"/>
        </w:rPr>
      </w:pPr>
      <w:r w:rsidRPr="00016E32">
        <w:rPr>
          <w:rFonts w:ascii="Arial" w:hAnsi="Arial" w:cs="Arial"/>
          <w:b/>
          <w:sz w:val="22"/>
          <w:szCs w:val="22"/>
        </w:rPr>
        <w:t>Pôle MINATEC</w:t>
      </w:r>
    </w:p>
    <w:p w14:paraId="681A1A79" w14:textId="77777777" w:rsidR="00284467" w:rsidRPr="00016E32" w:rsidRDefault="00284467" w:rsidP="0058136B">
      <w:pPr>
        <w:autoSpaceDE w:val="0"/>
        <w:autoSpaceDN w:val="0"/>
        <w:adjustRightInd w:val="0"/>
        <w:jc w:val="both"/>
        <w:rPr>
          <w:rFonts w:ascii="Arial" w:hAnsi="Arial" w:cs="Arial"/>
          <w:color w:val="000000"/>
          <w:sz w:val="22"/>
          <w:szCs w:val="22"/>
        </w:rPr>
      </w:pPr>
      <w:r w:rsidRPr="00016E32">
        <w:rPr>
          <w:rFonts w:ascii="Arial" w:hAnsi="Arial" w:cs="Arial"/>
          <w:color w:val="000000"/>
          <w:sz w:val="22"/>
          <w:szCs w:val="22"/>
        </w:rPr>
        <w:t>Le Titulaire est informé, sans que soit créée la moindre obligation contractuelle du CEA à son égard, de la souscription par le CEA des garanties définies dans les termes et limites d’une police multirisque, couvrant, jusqu’à 140 000 000 € par sinistre et par année d’assurance, les biens immobiliers et mobiliers faisant partie du pôle MINATEC, à savoir notamment le Bâtiment des objets communicants (BOC), le Bâtiment des composants avancés (BCA), le Bâtiments des hautes technologies (BHT) la Maison des micro et nanotechnologie (MMNT), le Dispositif de fonction technique (DFT), le Bâtiment des Industries Intégratives (B2I) et le Centre de Conception Logiciel (CCL) contre les risques incendie, foudre, explosions, dommages électriques, effondrement, événements naturels, catastrophes naturelles, dégâts des eaux, grèves, émeutes, mouvements populaires, actes de terrorisme, sabotage, fuite de liquide, fumées, fuite de gaz, choc d’un véhicule, appareils de navigation aérienne, mur du son, contamination radioactive.</w:t>
      </w:r>
    </w:p>
    <w:p w14:paraId="7730EA57" w14:textId="77777777" w:rsidR="00284467" w:rsidRPr="00016E32" w:rsidRDefault="00284467" w:rsidP="0058136B">
      <w:pPr>
        <w:autoSpaceDE w:val="0"/>
        <w:autoSpaceDN w:val="0"/>
        <w:adjustRightInd w:val="0"/>
        <w:jc w:val="both"/>
        <w:rPr>
          <w:rFonts w:ascii="Arial" w:hAnsi="Arial" w:cs="Arial"/>
          <w:color w:val="000000"/>
          <w:sz w:val="22"/>
          <w:szCs w:val="22"/>
        </w:rPr>
      </w:pPr>
      <w:r w:rsidRPr="00016E32">
        <w:rPr>
          <w:rFonts w:ascii="Arial" w:hAnsi="Arial" w:cs="Arial"/>
          <w:color w:val="000000"/>
          <w:sz w:val="22"/>
          <w:szCs w:val="22"/>
        </w:rPr>
        <w:t xml:space="preserve">Le Titulaire est informé de ce qu’aux termes de ladite police les assureurs du CEA renoncent à tous recours à son encontre, et contre ses assureurs, du chef des préjudices indemnisés de manière effective au titre de la police d’assurance garantissant les risques mentionnés ci-dessus. </w:t>
      </w:r>
    </w:p>
    <w:p w14:paraId="189C9BE6" w14:textId="7590F75E" w:rsidR="00284467" w:rsidRPr="00016E32" w:rsidRDefault="00284467" w:rsidP="0058136B">
      <w:pPr>
        <w:autoSpaceDE w:val="0"/>
        <w:autoSpaceDN w:val="0"/>
        <w:adjustRightInd w:val="0"/>
        <w:jc w:val="both"/>
        <w:rPr>
          <w:rFonts w:ascii="Arial" w:hAnsi="Arial" w:cs="Arial"/>
          <w:color w:val="000000"/>
          <w:sz w:val="22"/>
          <w:szCs w:val="22"/>
        </w:rPr>
      </w:pPr>
      <w:r w:rsidRPr="00016E32">
        <w:rPr>
          <w:rFonts w:ascii="Arial" w:hAnsi="Arial" w:cs="Arial"/>
          <w:color w:val="000000"/>
          <w:sz w:val="22"/>
          <w:szCs w:val="22"/>
        </w:rPr>
        <w:t>Il en résulte qu’en cas de sinistre, le CEA ne dispose d’un recours à l’encontre du Titulaire responsable, conformément au droit commun, qu’en cas d’absence de prise en charge par les assureurs de tout ou partie du préjudice qu’il subit, et généralement dans tous les cas à hauteur de la franchise dont il est précisé qu’elle s’élève actuellement à 150 000 € par sinistre.</w:t>
      </w:r>
    </w:p>
    <w:p w14:paraId="129B2F36" w14:textId="77777777" w:rsidR="00284467" w:rsidRPr="00016E32" w:rsidRDefault="00284467" w:rsidP="0058136B">
      <w:pPr>
        <w:autoSpaceDE w:val="0"/>
        <w:autoSpaceDN w:val="0"/>
        <w:adjustRightInd w:val="0"/>
        <w:jc w:val="both"/>
        <w:rPr>
          <w:rFonts w:ascii="Arial" w:hAnsi="Arial" w:cs="Arial"/>
          <w:color w:val="000000"/>
          <w:sz w:val="22"/>
          <w:szCs w:val="22"/>
        </w:rPr>
      </w:pPr>
      <w:r w:rsidRPr="00016E32">
        <w:rPr>
          <w:rFonts w:ascii="Arial" w:hAnsi="Arial" w:cs="Arial"/>
          <w:color w:val="000000"/>
          <w:sz w:val="22"/>
          <w:szCs w:val="22"/>
        </w:rPr>
        <w:t>Cette police d’assurance comporte des conditions générales, particulières et spéciales de garantie, des plafonds de garantie et des franchises variables en fonction de l’état du marché de l’assurance. Ces conditions sont susceptibles d’être modifiées sans que le Titulaire puisse se prévaloir ni se plaindre de cette modification. Il lui appartient de s’informer périodiquement d’éventuelles évolutions.</w:t>
      </w:r>
    </w:p>
    <w:p w14:paraId="666ED8EC" w14:textId="5367F384" w:rsidR="00284467" w:rsidRPr="00016E32" w:rsidRDefault="00284467" w:rsidP="0058136B">
      <w:pPr>
        <w:jc w:val="both"/>
        <w:rPr>
          <w:rFonts w:ascii="Arial" w:hAnsi="Arial" w:cs="Arial"/>
          <w:sz w:val="22"/>
          <w:szCs w:val="22"/>
        </w:rPr>
      </w:pPr>
    </w:p>
    <w:p w14:paraId="55F60244" w14:textId="0A7D6CAC" w:rsidR="00F9597C" w:rsidRDefault="00F9597C" w:rsidP="0058136B">
      <w:pPr>
        <w:jc w:val="both"/>
        <w:rPr>
          <w:rFonts w:ascii="Arial" w:hAnsi="Arial" w:cs="Arial"/>
          <w:sz w:val="22"/>
          <w:szCs w:val="22"/>
        </w:rPr>
      </w:pPr>
    </w:p>
    <w:p w14:paraId="08BEA927" w14:textId="156BE628" w:rsidR="00777A26" w:rsidRDefault="00777A26" w:rsidP="0058136B">
      <w:pPr>
        <w:jc w:val="both"/>
        <w:rPr>
          <w:rFonts w:ascii="Arial" w:hAnsi="Arial" w:cs="Arial"/>
          <w:sz w:val="22"/>
          <w:szCs w:val="22"/>
        </w:rPr>
      </w:pPr>
    </w:p>
    <w:p w14:paraId="67694DB7" w14:textId="4A7060BF" w:rsidR="00777A26" w:rsidRDefault="00777A26" w:rsidP="0058136B">
      <w:pPr>
        <w:jc w:val="both"/>
        <w:rPr>
          <w:rFonts w:ascii="Arial" w:hAnsi="Arial" w:cs="Arial"/>
          <w:sz w:val="22"/>
          <w:szCs w:val="22"/>
        </w:rPr>
      </w:pPr>
    </w:p>
    <w:p w14:paraId="543C52DB" w14:textId="4B87A87F" w:rsidR="00777A26" w:rsidRDefault="00777A26" w:rsidP="0058136B">
      <w:pPr>
        <w:jc w:val="both"/>
        <w:rPr>
          <w:rFonts w:ascii="Arial" w:hAnsi="Arial" w:cs="Arial"/>
          <w:sz w:val="22"/>
          <w:szCs w:val="22"/>
        </w:rPr>
      </w:pPr>
    </w:p>
    <w:p w14:paraId="2E57FAB0" w14:textId="5D37FAB3" w:rsidR="00777A26" w:rsidRDefault="00777A26" w:rsidP="0058136B">
      <w:pPr>
        <w:jc w:val="both"/>
        <w:rPr>
          <w:rFonts w:ascii="Arial" w:hAnsi="Arial" w:cs="Arial"/>
          <w:sz w:val="22"/>
          <w:szCs w:val="22"/>
        </w:rPr>
      </w:pPr>
    </w:p>
    <w:p w14:paraId="47999379" w14:textId="2B3E4DB3" w:rsidR="00777A26" w:rsidRDefault="00777A26" w:rsidP="0058136B">
      <w:pPr>
        <w:jc w:val="both"/>
        <w:rPr>
          <w:rFonts w:ascii="Arial" w:hAnsi="Arial" w:cs="Arial"/>
          <w:sz w:val="22"/>
          <w:szCs w:val="22"/>
        </w:rPr>
      </w:pPr>
    </w:p>
    <w:p w14:paraId="10378E6B" w14:textId="3684D979" w:rsidR="00777A26" w:rsidRDefault="00777A26" w:rsidP="0058136B">
      <w:pPr>
        <w:jc w:val="both"/>
        <w:rPr>
          <w:rFonts w:ascii="Arial" w:hAnsi="Arial" w:cs="Arial"/>
          <w:sz w:val="22"/>
          <w:szCs w:val="22"/>
        </w:rPr>
      </w:pPr>
    </w:p>
    <w:p w14:paraId="2197B872" w14:textId="1185DDB0" w:rsidR="00777A26" w:rsidRDefault="00777A26" w:rsidP="0058136B">
      <w:pPr>
        <w:jc w:val="both"/>
        <w:rPr>
          <w:rFonts w:ascii="Arial" w:hAnsi="Arial" w:cs="Arial"/>
          <w:sz w:val="22"/>
          <w:szCs w:val="22"/>
        </w:rPr>
      </w:pPr>
    </w:p>
    <w:p w14:paraId="57966E52" w14:textId="77777777" w:rsidR="00777A26" w:rsidRPr="00016E32" w:rsidRDefault="00777A26" w:rsidP="0058136B">
      <w:pPr>
        <w:jc w:val="both"/>
        <w:rPr>
          <w:rFonts w:ascii="Arial" w:hAnsi="Arial" w:cs="Arial"/>
          <w:sz w:val="22"/>
          <w:szCs w:val="22"/>
        </w:rPr>
      </w:pPr>
    </w:p>
    <w:p w14:paraId="6874D6C5" w14:textId="22F8B4C6" w:rsidR="00B139B2" w:rsidRDefault="00B139B2" w:rsidP="00A40561">
      <w:pPr>
        <w:numPr>
          <w:ilvl w:val="0"/>
          <w:numId w:val="7"/>
        </w:numPr>
        <w:tabs>
          <w:tab w:val="left" w:pos="4980"/>
        </w:tabs>
        <w:spacing w:line="240" w:lineRule="exact"/>
        <w:jc w:val="both"/>
        <w:outlineLvl w:val="0"/>
        <w:rPr>
          <w:rFonts w:ascii="Arial" w:hAnsi="Arial" w:cs="Arial"/>
          <w:b/>
          <w:bCs/>
          <w:sz w:val="22"/>
          <w:szCs w:val="22"/>
          <w:u w:val="single"/>
        </w:rPr>
      </w:pPr>
      <w:bookmarkStart w:id="76" w:name="_Toc202155065"/>
      <w:bookmarkStart w:id="77" w:name="_Toc202155067"/>
      <w:bookmarkStart w:id="78" w:name="_Toc202155070"/>
      <w:bookmarkStart w:id="79" w:name="_Toc202155072"/>
      <w:bookmarkStart w:id="80" w:name="_Toc202155073"/>
      <w:bookmarkStart w:id="81" w:name="_Toc329315040"/>
      <w:bookmarkStart w:id="82" w:name="_Toc30971384"/>
      <w:bookmarkStart w:id="83" w:name="_Toc202462623"/>
      <w:bookmarkEnd w:id="76"/>
      <w:bookmarkEnd w:id="77"/>
      <w:bookmarkEnd w:id="78"/>
      <w:bookmarkEnd w:id="79"/>
      <w:bookmarkEnd w:id="80"/>
      <w:r w:rsidRPr="00016E32">
        <w:rPr>
          <w:rFonts w:ascii="Arial" w:hAnsi="Arial" w:cs="Arial"/>
          <w:b/>
          <w:bCs/>
          <w:sz w:val="22"/>
          <w:szCs w:val="22"/>
          <w:u w:val="single"/>
        </w:rPr>
        <w:t>PRIX</w:t>
      </w:r>
      <w:bookmarkEnd w:id="81"/>
      <w:bookmarkEnd w:id="82"/>
      <w:bookmarkEnd w:id="83"/>
    </w:p>
    <w:p w14:paraId="3A3BDE4E" w14:textId="25CC3007" w:rsidR="00FA55C1" w:rsidRDefault="00FA55C1" w:rsidP="00FA55C1">
      <w:pPr>
        <w:tabs>
          <w:tab w:val="left" w:pos="4980"/>
        </w:tabs>
        <w:spacing w:line="240" w:lineRule="exact"/>
        <w:jc w:val="both"/>
        <w:outlineLvl w:val="0"/>
        <w:rPr>
          <w:rFonts w:ascii="Arial" w:hAnsi="Arial" w:cs="Arial"/>
          <w:b/>
          <w:bCs/>
          <w:sz w:val="22"/>
          <w:szCs w:val="22"/>
          <w:u w:val="single"/>
        </w:rPr>
      </w:pPr>
    </w:p>
    <w:p w14:paraId="78907423" w14:textId="77777777" w:rsidR="00CD346F" w:rsidRPr="00496DC4" w:rsidRDefault="00CD346F" w:rsidP="00CD346F">
      <w:pPr>
        <w:tabs>
          <w:tab w:val="left" w:pos="1590"/>
        </w:tabs>
        <w:jc w:val="center"/>
        <w:rPr>
          <w:rFonts w:ascii="Arial" w:hAnsi="Arial" w:cs="Arial"/>
          <w:b/>
          <w:i/>
          <w:sz w:val="22"/>
          <w:szCs w:val="22"/>
          <w:highlight w:val="green"/>
        </w:rPr>
      </w:pPr>
      <w:r w:rsidRPr="00875C9C">
        <w:rPr>
          <w:rFonts w:ascii="Arial" w:hAnsi="Arial" w:cs="Arial"/>
          <w:b/>
          <w:i/>
          <w:sz w:val="22"/>
          <w:szCs w:val="22"/>
          <w:highlight w:val="green"/>
        </w:rPr>
        <w:t>(à compléter par le soumissionnaire lors de la remise de son offre)</w:t>
      </w:r>
    </w:p>
    <w:p w14:paraId="466F0A35" w14:textId="77777777" w:rsidR="00CD346F" w:rsidRPr="00240FB2" w:rsidRDefault="00CD346F" w:rsidP="00CD346F">
      <w:pPr>
        <w:autoSpaceDE w:val="0"/>
        <w:autoSpaceDN w:val="0"/>
        <w:adjustRightInd w:val="0"/>
        <w:jc w:val="both"/>
        <w:rPr>
          <w:rFonts w:ascii="Arial" w:hAnsi="Arial" w:cs="Arial"/>
          <w:sz w:val="22"/>
          <w:szCs w:val="22"/>
        </w:rPr>
      </w:pPr>
    </w:p>
    <w:p w14:paraId="2CE766CD" w14:textId="68D98F96" w:rsidR="00CD346F" w:rsidRPr="00CD346F" w:rsidRDefault="00CD346F" w:rsidP="00CD346F">
      <w:pPr>
        <w:pStyle w:val="Titre2"/>
        <w:keepNext w:val="0"/>
        <w:numPr>
          <w:ilvl w:val="1"/>
          <w:numId w:val="5"/>
        </w:numPr>
        <w:tabs>
          <w:tab w:val="clear" w:pos="1134"/>
          <w:tab w:val="clear" w:pos="6946"/>
          <w:tab w:val="left" w:pos="4980"/>
        </w:tabs>
        <w:spacing w:line="240" w:lineRule="exact"/>
        <w:rPr>
          <w:rFonts w:ascii="Arial" w:hAnsi="Arial" w:cs="Arial"/>
          <w:sz w:val="22"/>
          <w:szCs w:val="22"/>
          <w:u w:val="none"/>
        </w:rPr>
      </w:pPr>
      <w:bookmarkStart w:id="84" w:name="_Toc329315041"/>
      <w:bookmarkStart w:id="85" w:name="_Toc45184315"/>
      <w:bookmarkStart w:id="86" w:name="_Toc73443499"/>
      <w:r w:rsidRPr="00CD346F">
        <w:rPr>
          <w:rFonts w:ascii="Arial" w:hAnsi="Arial" w:cs="Arial"/>
          <w:sz w:val="22"/>
          <w:szCs w:val="22"/>
          <w:u w:val="none"/>
        </w:rPr>
        <w:t>Prix des Prestations « Self »</w:t>
      </w:r>
      <w:r w:rsidR="005345DE">
        <w:rPr>
          <w:rFonts w:ascii="Arial" w:hAnsi="Arial" w:cs="Arial"/>
          <w:sz w:val="22"/>
          <w:szCs w:val="22"/>
          <w:u w:val="none"/>
        </w:rPr>
        <w:t xml:space="preserve"> (midi et soir)</w:t>
      </w:r>
      <w:r w:rsidRPr="00CD346F">
        <w:rPr>
          <w:rFonts w:ascii="Arial" w:hAnsi="Arial" w:cs="Arial"/>
          <w:sz w:val="22"/>
          <w:szCs w:val="22"/>
          <w:u w:val="none"/>
        </w:rPr>
        <w:t>, « Restauration rapide », « Cafétéria »</w:t>
      </w:r>
      <w:bookmarkEnd w:id="84"/>
      <w:bookmarkEnd w:id="85"/>
      <w:bookmarkEnd w:id="86"/>
    </w:p>
    <w:p w14:paraId="445F8E41" w14:textId="77777777" w:rsidR="00CD346F" w:rsidRPr="00240FB2" w:rsidRDefault="00CD346F" w:rsidP="00CD346F">
      <w:pPr>
        <w:autoSpaceDE w:val="0"/>
        <w:autoSpaceDN w:val="0"/>
        <w:adjustRightInd w:val="0"/>
        <w:jc w:val="both"/>
        <w:rPr>
          <w:rFonts w:ascii="Arial" w:hAnsi="Arial" w:cs="Arial"/>
          <w:sz w:val="22"/>
          <w:szCs w:val="22"/>
        </w:rPr>
      </w:pPr>
    </w:p>
    <w:p w14:paraId="20E12DE7" w14:textId="77777777" w:rsidR="00CD346F" w:rsidRPr="00240FB2" w:rsidRDefault="00CD346F" w:rsidP="007B4B88">
      <w:pPr>
        <w:pStyle w:val="Titre3"/>
        <w:keepNext w:val="0"/>
        <w:numPr>
          <w:ilvl w:val="2"/>
          <w:numId w:val="16"/>
        </w:numPr>
        <w:tabs>
          <w:tab w:val="clear" w:pos="1134"/>
          <w:tab w:val="clear" w:pos="6946"/>
        </w:tabs>
        <w:autoSpaceDE w:val="0"/>
        <w:autoSpaceDN w:val="0"/>
        <w:adjustRightInd w:val="0"/>
        <w:spacing w:after="120"/>
        <w:rPr>
          <w:rFonts w:cs="Arial"/>
          <w:szCs w:val="22"/>
        </w:rPr>
      </w:pPr>
      <w:bookmarkStart w:id="87" w:name="_Toc329315042"/>
      <w:bookmarkStart w:id="88" w:name="_Toc45184316"/>
      <w:bookmarkStart w:id="89" w:name="_Toc73443500"/>
      <w:r w:rsidRPr="00240FB2">
        <w:rPr>
          <w:rFonts w:cs="Arial"/>
          <w:szCs w:val="22"/>
        </w:rPr>
        <w:t>Prix des repas</w:t>
      </w:r>
      <w:bookmarkEnd w:id="87"/>
      <w:bookmarkEnd w:id="88"/>
      <w:bookmarkEnd w:id="89"/>
      <w:r w:rsidRPr="00240FB2">
        <w:rPr>
          <w:rFonts w:cs="Arial"/>
          <w:szCs w:val="22"/>
        </w:rPr>
        <w:t xml:space="preserve"> </w:t>
      </w:r>
    </w:p>
    <w:p w14:paraId="79AACC09" w14:textId="77777777" w:rsidR="00CD346F" w:rsidRPr="00240FB2" w:rsidRDefault="00CD346F" w:rsidP="00CD346F">
      <w:pPr>
        <w:autoSpaceDE w:val="0"/>
        <w:autoSpaceDN w:val="0"/>
        <w:adjustRightInd w:val="0"/>
        <w:jc w:val="both"/>
        <w:rPr>
          <w:rFonts w:ascii="Arial" w:hAnsi="Arial" w:cs="Arial"/>
          <w:sz w:val="22"/>
          <w:szCs w:val="22"/>
        </w:rPr>
      </w:pPr>
      <w:r w:rsidRPr="00240FB2">
        <w:rPr>
          <w:rFonts w:ascii="Arial" w:hAnsi="Arial" w:cs="Arial"/>
          <w:sz w:val="22"/>
          <w:szCs w:val="22"/>
        </w:rPr>
        <w:t xml:space="preserve">Pour les repas fournis dans le cadre des Prestations « self » et « restauration rapide », le prix du repas est composé : </w:t>
      </w:r>
    </w:p>
    <w:p w14:paraId="28625C4C" w14:textId="77777777" w:rsidR="00CD346F" w:rsidRPr="00240FB2" w:rsidRDefault="00CD346F" w:rsidP="00CD346F">
      <w:pPr>
        <w:autoSpaceDE w:val="0"/>
        <w:autoSpaceDN w:val="0"/>
        <w:adjustRightInd w:val="0"/>
        <w:jc w:val="both"/>
        <w:rPr>
          <w:rFonts w:ascii="Arial" w:hAnsi="Arial" w:cs="Arial"/>
          <w:sz w:val="22"/>
          <w:szCs w:val="22"/>
        </w:rPr>
      </w:pPr>
      <w:r w:rsidRPr="00240FB2">
        <w:rPr>
          <w:rFonts w:ascii="Arial" w:hAnsi="Arial" w:cs="Arial"/>
          <w:sz w:val="22"/>
          <w:szCs w:val="22"/>
        </w:rPr>
        <w:t>- d’une partie forfaitaire dénommée « droit d’accès »,</w:t>
      </w:r>
    </w:p>
    <w:p w14:paraId="607BA028" w14:textId="77777777" w:rsidR="00CD346F" w:rsidRPr="00240FB2" w:rsidRDefault="00CD346F" w:rsidP="00CD346F">
      <w:pPr>
        <w:autoSpaceDE w:val="0"/>
        <w:autoSpaceDN w:val="0"/>
        <w:adjustRightInd w:val="0"/>
        <w:jc w:val="both"/>
        <w:rPr>
          <w:rFonts w:ascii="Arial" w:hAnsi="Arial" w:cs="Arial"/>
          <w:sz w:val="22"/>
          <w:szCs w:val="22"/>
        </w:rPr>
      </w:pPr>
      <w:r w:rsidRPr="00240FB2">
        <w:rPr>
          <w:rFonts w:ascii="Arial" w:hAnsi="Arial" w:cs="Arial"/>
          <w:sz w:val="22"/>
          <w:szCs w:val="22"/>
        </w:rPr>
        <w:t xml:space="preserve">- d’une partie variable, dénommée « denrées alimentaires ». </w:t>
      </w:r>
    </w:p>
    <w:p w14:paraId="01BC027D" w14:textId="77777777" w:rsidR="00CD346F" w:rsidRPr="00240FB2" w:rsidRDefault="00CD346F" w:rsidP="00CD346F">
      <w:pPr>
        <w:autoSpaceDE w:val="0"/>
        <w:autoSpaceDN w:val="0"/>
        <w:adjustRightInd w:val="0"/>
        <w:jc w:val="both"/>
        <w:rPr>
          <w:rFonts w:ascii="Arial" w:hAnsi="Arial" w:cs="Arial"/>
          <w:sz w:val="22"/>
          <w:szCs w:val="22"/>
        </w:rPr>
      </w:pPr>
    </w:p>
    <w:p w14:paraId="24B834BA" w14:textId="77777777" w:rsidR="00CD346F" w:rsidRPr="00240FB2" w:rsidRDefault="00CD346F" w:rsidP="007B4B88">
      <w:pPr>
        <w:pStyle w:val="Titre4"/>
        <w:numPr>
          <w:ilvl w:val="3"/>
          <w:numId w:val="16"/>
        </w:numPr>
        <w:jc w:val="left"/>
        <w:rPr>
          <w:rFonts w:ascii="Arial" w:hAnsi="Arial" w:cs="Arial"/>
          <w:b w:val="0"/>
          <w:u w:val="single"/>
          <w:lang w:val="fr-FR"/>
        </w:rPr>
      </w:pPr>
      <w:r w:rsidRPr="00240FB2">
        <w:rPr>
          <w:rFonts w:ascii="Arial" w:hAnsi="Arial" w:cs="Arial"/>
          <w:b w:val="0"/>
          <w:u w:val="single"/>
          <w:lang w:val="fr-FR"/>
        </w:rPr>
        <w:t>Prix du droit d’accès</w:t>
      </w:r>
    </w:p>
    <w:p w14:paraId="49CB89B5" w14:textId="77777777" w:rsidR="00CD346F" w:rsidRPr="00240FB2" w:rsidRDefault="00CD346F" w:rsidP="00CD346F">
      <w:pPr>
        <w:autoSpaceDE w:val="0"/>
        <w:autoSpaceDN w:val="0"/>
        <w:adjustRightInd w:val="0"/>
        <w:jc w:val="both"/>
        <w:rPr>
          <w:rFonts w:ascii="Arial" w:hAnsi="Arial" w:cs="Arial"/>
          <w:sz w:val="22"/>
          <w:szCs w:val="22"/>
        </w:rPr>
      </w:pPr>
    </w:p>
    <w:p w14:paraId="206EAFD6" w14:textId="34048A2F" w:rsidR="00CD346F" w:rsidRPr="00240FB2" w:rsidRDefault="00CD346F" w:rsidP="00CD346F">
      <w:pPr>
        <w:autoSpaceDE w:val="0"/>
        <w:autoSpaceDN w:val="0"/>
        <w:adjustRightInd w:val="0"/>
        <w:jc w:val="both"/>
        <w:rPr>
          <w:rFonts w:ascii="Arial" w:hAnsi="Arial" w:cs="Arial"/>
          <w:sz w:val="22"/>
          <w:szCs w:val="22"/>
        </w:rPr>
      </w:pPr>
      <w:r w:rsidRPr="00240FB2">
        <w:rPr>
          <w:rFonts w:ascii="Arial" w:hAnsi="Arial" w:cs="Arial"/>
          <w:sz w:val="22"/>
          <w:szCs w:val="22"/>
        </w:rPr>
        <w:t xml:space="preserve">Le prix du droit d’accès </w:t>
      </w:r>
      <w:r w:rsidRPr="00240FB2">
        <w:rPr>
          <w:rFonts w:ascii="Arial" w:hAnsi="Arial" w:cs="Arial"/>
          <w:b/>
          <w:sz w:val="22"/>
          <w:szCs w:val="22"/>
        </w:rPr>
        <w:t>« H</w:t>
      </w:r>
      <w:r>
        <w:rPr>
          <w:rFonts w:ascii="Arial" w:hAnsi="Arial" w:cs="Arial"/>
          <w:b/>
          <w:sz w:val="22"/>
          <w:szCs w:val="22"/>
        </w:rPr>
        <w:t>3-H5</w:t>
      </w:r>
      <w:r w:rsidRPr="00240FB2">
        <w:rPr>
          <w:rFonts w:ascii="Arial" w:hAnsi="Arial" w:cs="Arial"/>
          <w:b/>
          <w:sz w:val="22"/>
          <w:szCs w:val="22"/>
        </w:rPr>
        <w:t> »</w:t>
      </w:r>
      <w:r w:rsidRPr="00240FB2">
        <w:rPr>
          <w:rFonts w:ascii="Arial" w:hAnsi="Arial" w:cs="Arial"/>
          <w:sz w:val="22"/>
          <w:szCs w:val="22"/>
        </w:rPr>
        <w:t xml:space="preserve"> comprend : </w:t>
      </w:r>
    </w:p>
    <w:p w14:paraId="515C585E" w14:textId="77777777" w:rsidR="00CD346F" w:rsidRPr="00240FB2" w:rsidRDefault="00CD346F" w:rsidP="00CD346F">
      <w:pPr>
        <w:autoSpaceDE w:val="0"/>
        <w:autoSpaceDN w:val="0"/>
        <w:adjustRightInd w:val="0"/>
        <w:spacing w:after="60"/>
        <w:jc w:val="both"/>
        <w:rPr>
          <w:rFonts w:ascii="Arial" w:hAnsi="Arial" w:cs="Arial"/>
          <w:sz w:val="22"/>
          <w:szCs w:val="22"/>
        </w:rPr>
      </w:pPr>
      <w:r w:rsidRPr="00240FB2">
        <w:rPr>
          <w:rFonts w:ascii="Arial" w:hAnsi="Arial" w:cs="Arial"/>
          <w:sz w:val="22"/>
          <w:szCs w:val="22"/>
        </w:rPr>
        <w:t>-  tous les frais de personnel relatif à l'exécution des Prestations « self », « restauration rapide » et « cafétéria »,</w:t>
      </w:r>
    </w:p>
    <w:p w14:paraId="5EB6EDC1" w14:textId="77777777" w:rsidR="00CD346F" w:rsidRPr="00240FB2" w:rsidRDefault="00CD346F" w:rsidP="00CD346F">
      <w:pPr>
        <w:autoSpaceDE w:val="0"/>
        <w:autoSpaceDN w:val="0"/>
        <w:adjustRightInd w:val="0"/>
        <w:spacing w:after="60"/>
        <w:jc w:val="both"/>
        <w:rPr>
          <w:rFonts w:ascii="Arial" w:hAnsi="Arial" w:cs="Arial"/>
          <w:sz w:val="22"/>
          <w:szCs w:val="22"/>
        </w:rPr>
      </w:pPr>
      <w:r w:rsidRPr="00240FB2">
        <w:rPr>
          <w:rFonts w:ascii="Arial" w:hAnsi="Arial" w:cs="Arial"/>
          <w:sz w:val="22"/>
          <w:szCs w:val="22"/>
        </w:rPr>
        <w:t xml:space="preserve">- tous les frais et toutes les sujétions inhérentes à l'exécution des Prestations « self », « restauration rapide » et « cafétéria », y compris la maintenance, </w:t>
      </w:r>
    </w:p>
    <w:p w14:paraId="2ACBFCA0" w14:textId="77777777" w:rsidR="00CD346F" w:rsidRPr="00240FB2" w:rsidRDefault="00CD346F" w:rsidP="00CD346F">
      <w:pPr>
        <w:autoSpaceDE w:val="0"/>
        <w:autoSpaceDN w:val="0"/>
        <w:adjustRightInd w:val="0"/>
        <w:spacing w:after="60"/>
        <w:jc w:val="both"/>
        <w:rPr>
          <w:rFonts w:ascii="Arial" w:hAnsi="Arial" w:cs="Arial"/>
          <w:sz w:val="22"/>
          <w:szCs w:val="22"/>
        </w:rPr>
      </w:pPr>
      <w:r w:rsidRPr="00240FB2">
        <w:rPr>
          <w:rFonts w:ascii="Arial" w:hAnsi="Arial" w:cs="Arial"/>
          <w:sz w:val="22"/>
          <w:szCs w:val="22"/>
        </w:rPr>
        <w:t>- l'ensemble des autres charges et frais généraux du Titulaire et sa rémunération pour ces Prestations.</w:t>
      </w:r>
    </w:p>
    <w:p w14:paraId="6EA75519" w14:textId="77777777" w:rsidR="00CD346F" w:rsidRPr="00240FB2" w:rsidRDefault="00CD346F" w:rsidP="00CD346F">
      <w:pPr>
        <w:autoSpaceDE w:val="0"/>
        <w:autoSpaceDN w:val="0"/>
        <w:adjustRightInd w:val="0"/>
        <w:jc w:val="both"/>
        <w:rPr>
          <w:rFonts w:ascii="Arial" w:hAnsi="Arial" w:cs="Arial"/>
          <w:sz w:val="22"/>
          <w:szCs w:val="22"/>
        </w:rPr>
      </w:pPr>
    </w:p>
    <w:p w14:paraId="24788B28" w14:textId="7A8B7D5D" w:rsidR="00CD346F" w:rsidRDefault="00CD346F" w:rsidP="00CD346F">
      <w:pPr>
        <w:autoSpaceDE w:val="0"/>
        <w:autoSpaceDN w:val="0"/>
        <w:adjustRightInd w:val="0"/>
        <w:jc w:val="both"/>
        <w:rPr>
          <w:rFonts w:ascii="Arial" w:hAnsi="Arial" w:cs="Arial"/>
          <w:sz w:val="22"/>
          <w:szCs w:val="22"/>
        </w:rPr>
      </w:pPr>
      <w:r w:rsidRPr="00240FB2">
        <w:rPr>
          <w:rFonts w:ascii="Arial" w:hAnsi="Arial" w:cs="Arial"/>
          <w:sz w:val="22"/>
          <w:szCs w:val="22"/>
        </w:rPr>
        <w:t>Le prix du droit d’accès est fixé en fonction de la fréquentation effectivement observée dans le restaurant (self et restauration rapide) durant le mois considéré. Le Titulaire appliquera le droit d’accès de la tranche correspondante selon le tableau suivant :</w:t>
      </w:r>
    </w:p>
    <w:p w14:paraId="3F7F46BD" w14:textId="77777777" w:rsidR="00CD346F" w:rsidRPr="00240FB2" w:rsidRDefault="00CD346F" w:rsidP="00CD346F">
      <w:pPr>
        <w:autoSpaceDE w:val="0"/>
        <w:autoSpaceDN w:val="0"/>
        <w:adjustRightInd w:val="0"/>
        <w:jc w:val="both"/>
        <w:rPr>
          <w:sz w:val="20"/>
          <w:szCs w:val="20"/>
        </w:rPr>
      </w:pPr>
    </w:p>
    <w:tbl>
      <w:tblPr>
        <w:tblW w:w="8240" w:type="dxa"/>
        <w:jc w:val="center"/>
        <w:tblCellMar>
          <w:left w:w="70" w:type="dxa"/>
          <w:right w:w="70" w:type="dxa"/>
        </w:tblCellMar>
        <w:tblLook w:val="04A0" w:firstRow="1" w:lastRow="0" w:firstColumn="1" w:lastColumn="0" w:noHBand="0" w:noVBand="1"/>
      </w:tblPr>
      <w:tblGrid>
        <w:gridCol w:w="2340"/>
        <w:gridCol w:w="3100"/>
        <w:gridCol w:w="2800"/>
      </w:tblGrid>
      <w:tr w:rsidR="00CD346F" w:rsidRPr="00240FB2" w14:paraId="77571856" w14:textId="77777777" w:rsidTr="006323C4">
        <w:trPr>
          <w:trHeight w:val="510"/>
          <w:jc w:val="center"/>
        </w:trPr>
        <w:tc>
          <w:tcPr>
            <w:tcW w:w="2340" w:type="dxa"/>
            <w:tcBorders>
              <w:top w:val="nil"/>
              <w:left w:val="nil"/>
              <w:bottom w:val="nil"/>
              <w:right w:val="nil"/>
            </w:tcBorders>
            <w:shd w:val="clear" w:color="auto" w:fill="auto"/>
            <w:vAlign w:val="bottom"/>
            <w:hideMark/>
          </w:tcPr>
          <w:p w14:paraId="10C985E6" w14:textId="77777777" w:rsidR="00CD346F" w:rsidRPr="00240FB2" w:rsidRDefault="00CD346F" w:rsidP="006323C4">
            <w:pPr>
              <w:rPr>
                <w:rFonts w:ascii="Arial" w:hAnsi="Arial" w:cs="Arial"/>
                <w:sz w:val="20"/>
                <w:szCs w:val="20"/>
              </w:rPr>
            </w:pPr>
          </w:p>
        </w:tc>
        <w:tc>
          <w:tcPr>
            <w:tcW w:w="31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E2275BD" w14:textId="77777777" w:rsidR="00CD346F" w:rsidRPr="00240FB2" w:rsidRDefault="00CD346F" w:rsidP="006323C4">
            <w:pPr>
              <w:jc w:val="center"/>
              <w:rPr>
                <w:rFonts w:ascii="Arial" w:hAnsi="Arial" w:cs="Arial"/>
                <w:b/>
                <w:bCs/>
                <w:sz w:val="20"/>
                <w:szCs w:val="20"/>
              </w:rPr>
            </w:pPr>
            <w:r w:rsidRPr="00240FB2">
              <w:rPr>
                <w:rFonts w:ascii="Arial" w:hAnsi="Arial" w:cs="Arial"/>
                <w:b/>
                <w:bCs/>
                <w:sz w:val="20"/>
                <w:szCs w:val="20"/>
              </w:rPr>
              <w:t>Fréquentation</w:t>
            </w:r>
            <w:r w:rsidRPr="00240FB2">
              <w:rPr>
                <w:rFonts w:ascii="Arial" w:hAnsi="Arial" w:cs="Arial"/>
                <w:b/>
                <w:bCs/>
                <w:sz w:val="20"/>
                <w:szCs w:val="20"/>
              </w:rPr>
              <w:br/>
              <w:t xml:space="preserve"> en nombre de repas</w:t>
            </w:r>
          </w:p>
        </w:tc>
        <w:tc>
          <w:tcPr>
            <w:tcW w:w="2800" w:type="dxa"/>
            <w:tcBorders>
              <w:top w:val="single" w:sz="4" w:space="0" w:color="auto"/>
              <w:left w:val="nil"/>
              <w:bottom w:val="single" w:sz="4" w:space="0" w:color="auto"/>
              <w:right w:val="single" w:sz="4" w:space="0" w:color="auto"/>
            </w:tcBorders>
            <w:shd w:val="clear" w:color="auto" w:fill="auto"/>
            <w:vAlign w:val="bottom"/>
            <w:hideMark/>
          </w:tcPr>
          <w:p w14:paraId="2B0B9B71" w14:textId="041F5BDA" w:rsidR="00CD346F" w:rsidRPr="00240FB2" w:rsidRDefault="00CD346F" w:rsidP="006323C4">
            <w:pPr>
              <w:jc w:val="center"/>
              <w:rPr>
                <w:rFonts w:ascii="Arial" w:hAnsi="Arial" w:cs="Arial"/>
                <w:b/>
                <w:bCs/>
                <w:sz w:val="20"/>
                <w:szCs w:val="20"/>
              </w:rPr>
            </w:pPr>
            <w:r w:rsidRPr="00240FB2">
              <w:rPr>
                <w:rFonts w:ascii="Arial" w:hAnsi="Arial" w:cs="Arial"/>
                <w:b/>
                <w:bCs/>
                <w:sz w:val="20"/>
                <w:szCs w:val="20"/>
              </w:rPr>
              <w:t>Prix du droit d'A</w:t>
            </w:r>
            <w:r w:rsidR="00177C57">
              <w:rPr>
                <w:rFonts w:ascii="Arial" w:hAnsi="Arial" w:cs="Arial"/>
                <w:b/>
                <w:bCs/>
                <w:sz w:val="20"/>
                <w:szCs w:val="20"/>
              </w:rPr>
              <w:t>ccès</w:t>
            </w:r>
            <w:r w:rsidRPr="00240FB2">
              <w:rPr>
                <w:rFonts w:ascii="Arial" w:hAnsi="Arial" w:cs="Arial"/>
                <w:b/>
                <w:bCs/>
                <w:sz w:val="20"/>
                <w:szCs w:val="20"/>
              </w:rPr>
              <w:t xml:space="preserve"> au repas</w:t>
            </w:r>
          </w:p>
        </w:tc>
      </w:tr>
      <w:tr w:rsidR="00CD346F" w:rsidRPr="00240FB2" w14:paraId="0F50980E" w14:textId="77777777" w:rsidTr="006323C4">
        <w:trPr>
          <w:trHeight w:val="390"/>
          <w:jc w:val="center"/>
        </w:trPr>
        <w:tc>
          <w:tcPr>
            <w:tcW w:w="234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34D96B9" w14:textId="77777777" w:rsidR="00CD346F" w:rsidRPr="00240FB2" w:rsidRDefault="00CD346F" w:rsidP="006323C4">
            <w:pPr>
              <w:jc w:val="center"/>
              <w:rPr>
                <w:rFonts w:ascii="Arial" w:hAnsi="Arial" w:cs="Arial"/>
                <w:b/>
                <w:bCs/>
                <w:sz w:val="20"/>
                <w:szCs w:val="20"/>
              </w:rPr>
            </w:pPr>
            <w:r w:rsidRPr="00240FB2">
              <w:rPr>
                <w:rFonts w:ascii="Arial" w:hAnsi="Arial" w:cs="Arial"/>
                <w:b/>
                <w:bCs/>
                <w:sz w:val="20"/>
                <w:szCs w:val="20"/>
              </w:rPr>
              <w:t xml:space="preserve"> Tranche 1 </w:t>
            </w:r>
          </w:p>
        </w:tc>
        <w:tc>
          <w:tcPr>
            <w:tcW w:w="3100" w:type="dxa"/>
            <w:tcBorders>
              <w:top w:val="nil"/>
              <w:left w:val="nil"/>
              <w:bottom w:val="single" w:sz="4" w:space="0" w:color="auto"/>
              <w:right w:val="single" w:sz="4" w:space="0" w:color="auto"/>
            </w:tcBorders>
            <w:shd w:val="clear" w:color="000000" w:fill="FFFFFF"/>
            <w:vAlign w:val="center"/>
            <w:hideMark/>
          </w:tcPr>
          <w:p w14:paraId="329C1E3C" w14:textId="77777777" w:rsidR="00CD346F" w:rsidRPr="00240FB2" w:rsidRDefault="00CD346F" w:rsidP="006323C4">
            <w:pPr>
              <w:jc w:val="center"/>
              <w:rPr>
                <w:rFonts w:ascii="Arial" w:hAnsi="Arial" w:cs="Arial"/>
                <w:sz w:val="20"/>
                <w:szCs w:val="20"/>
              </w:rPr>
            </w:pPr>
            <w:r w:rsidRPr="00240FB2">
              <w:rPr>
                <w:rFonts w:ascii="Arial" w:hAnsi="Arial" w:cs="Arial"/>
                <w:sz w:val="20"/>
                <w:szCs w:val="20"/>
              </w:rPr>
              <w:t xml:space="preserve"> De 400 à 599 repas/jour *</w:t>
            </w:r>
          </w:p>
        </w:tc>
        <w:tc>
          <w:tcPr>
            <w:tcW w:w="2800" w:type="dxa"/>
            <w:tcBorders>
              <w:top w:val="nil"/>
              <w:left w:val="nil"/>
              <w:bottom w:val="single" w:sz="4" w:space="0" w:color="auto"/>
              <w:right w:val="single" w:sz="4" w:space="0" w:color="auto"/>
            </w:tcBorders>
            <w:shd w:val="clear" w:color="000000" w:fill="FFFFFF"/>
            <w:noWrap/>
            <w:vAlign w:val="center"/>
            <w:hideMark/>
          </w:tcPr>
          <w:p w14:paraId="2A40B446" w14:textId="6A939CBC" w:rsidR="00CD346F" w:rsidRPr="00240FB2" w:rsidRDefault="00CD346F" w:rsidP="006323C4">
            <w:pPr>
              <w:jc w:val="center"/>
              <w:rPr>
                <w:rFonts w:ascii="Arial" w:hAnsi="Arial" w:cs="Arial"/>
                <w:b/>
                <w:sz w:val="20"/>
                <w:szCs w:val="20"/>
              </w:rPr>
            </w:pPr>
            <w:r>
              <w:rPr>
                <w:rFonts w:ascii="Arial" w:hAnsi="Arial" w:cs="Arial"/>
                <w:b/>
                <w:sz w:val="20"/>
                <w:szCs w:val="20"/>
              </w:rPr>
              <w:t>_____</w:t>
            </w:r>
            <w:r w:rsidRPr="00240FB2">
              <w:rPr>
                <w:rFonts w:ascii="Arial" w:hAnsi="Arial" w:cs="Arial"/>
                <w:b/>
                <w:sz w:val="20"/>
                <w:szCs w:val="20"/>
              </w:rPr>
              <w:t xml:space="preserve"> € HT</w:t>
            </w:r>
          </w:p>
        </w:tc>
      </w:tr>
      <w:tr w:rsidR="00CD346F" w:rsidRPr="00240FB2" w14:paraId="746A8D99" w14:textId="77777777" w:rsidTr="006323C4">
        <w:trPr>
          <w:trHeight w:val="390"/>
          <w:jc w:val="center"/>
        </w:trPr>
        <w:tc>
          <w:tcPr>
            <w:tcW w:w="2340" w:type="dxa"/>
            <w:tcBorders>
              <w:top w:val="nil"/>
              <w:left w:val="single" w:sz="4" w:space="0" w:color="auto"/>
              <w:bottom w:val="single" w:sz="4" w:space="0" w:color="auto"/>
              <w:right w:val="single" w:sz="4" w:space="0" w:color="auto"/>
            </w:tcBorders>
            <w:shd w:val="clear" w:color="000000" w:fill="FFFFFF"/>
            <w:vAlign w:val="center"/>
            <w:hideMark/>
          </w:tcPr>
          <w:p w14:paraId="21E61486" w14:textId="77777777" w:rsidR="00CD346F" w:rsidRPr="00240FB2" w:rsidRDefault="00CD346F" w:rsidP="006323C4">
            <w:pPr>
              <w:jc w:val="center"/>
              <w:rPr>
                <w:rFonts w:ascii="Arial" w:hAnsi="Arial" w:cs="Arial"/>
                <w:b/>
                <w:bCs/>
                <w:sz w:val="20"/>
                <w:szCs w:val="20"/>
              </w:rPr>
            </w:pPr>
            <w:r w:rsidRPr="00240FB2">
              <w:rPr>
                <w:rFonts w:ascii="Arial" w:hAnsi="Arial" w:cs="Arial"/>
                <w:b/>
                <w:bCs/>
                <w:sz w:val="20"/>
                <w:szCs w:val="20"/>
              </w:rPr>
              <w:t xml:space="preserve"> Tranche 2 </w:t>
            </w:r>
          </w:p>
        </w:tc>
        <w:tc>
          <w:tcPr>
            <w:tcW w:w="3100" w:type="dxa"/>
            <w:tcBorders>
              <w:top w:val="nil"/>
              <w:left w:val="nil"/>
              <w:bottom w:val="single" w:sz="4" w:space="0" w:color="auto"/>
              <w:right w:val="single" w:sz="4" w:space="0" w:color="auto"/>
            </w:tcBorders>
            <w:shd w:val="clear" w:color="000000" w:fill="FFFFFF"/>
            <w:vAlign w:val="center"/>
            <w:hideMark/>
          </w:tcPr>
          <w:p w14:paraId="12AE1E71" w14:textId="77777777" w:rsidR="00CD346F" w:rsidRPr="00240FB2" w:rsidRDefault="00CD346F" w:rsidP="006323C4">
            <w:pPr>
              <w:jc w:val="center"/>
              <w:rPr>
                <w:rFonts w:ascii="Arial" w:hAnsi="Arial" w:cs="Arial"/>
                <w:sz w:val="20"/>
                <w:szCs w:val="20"/>
              </w:rPr>
            </w:pPr>
            <w:r w:rsidRPr="00240FB2">
              <w:rPr>
                <w:rFonts w:ascii="Arial" w:hAnsi="Arial" w:cs="Arial"/>
                <w:sz w:val="20"/>
                <w:szCs w:val="20"/>
              </w:rPr>
              <w:t xml:space="preserve"> De 600 à 799 repas/jour *</w:t>
            </w:r>
          </w:p>
        </w:tc>
        <w:tc>
          <w:tcPr>
            <w:tcW w:w="2800" w:type="dxa"/>
            <w:tcBorders>
              <w:top w:val="nil"/>
              <w:left w:val="nil"/>
              <w:bottom w:val="single" w:sz="4" w:space="0" w:color="auto"/>
              <w:right w:val="single" w:sz="4" w:space="0" w:color="auto"/>
            </w:tcBorders>
            <w:shd w:val="clear" w:color="000000" w:fill="FFFFFF"/>
            <w:noWrap/>
            <w:vAlign w:val="center"/>
            <w:hideMark/>
          </w:tcPr>
          <w:p w14:paraId="3CD28CA6" w14:textId="4645AE48" w:rsidR="00CD346F" w:rsidRPr="00240FB2" w:rsidRDefault="00CD346F" w:rsidP="006323C4">
            <w:pPr>
              <w:jc w:val="center"/>
              <w:rPr>
                <w:rFonts w:ascii="Arial" w:hAnsi="Arial" w:cs="Arial"/>
                <w:b/>
                <w:sz w:val="20"/>
                <w:szCs w:val="20"/>
              </w:rPr>
            </w:pPr>
            <w:r>
              <w:rPr>
                <w:rFonts w:ascii="Arial" w:hAnsi="Arial" w:cs="Arial"/>
                <w:b/>
                <w:sz w:val="20"/>
                <w:szCs w:val="20"/>
              </w:rPr>
              <w:t>_____</w:t>
            </w:r>
            <w:r w:rsidRPr="00240FB2">
              <w:rPr>
                <w:rFonts w:ascii="Arial" w:hAnsi="Arial" w:cs="Arial"/>
                <w:b/>
                <w:sz w:val="20"/>
                <w:szCs w:val="20"/>
              </w:rPr>
              <w:t xml:space="preserve"> € HT</w:t>
            </w:r>
          </w:p>
        </w:tc>
      </w:tr>
      <w:tr w:rsidR="00CD346F" w:rsidRPr="00240FB2" w14:paraId="6941DDD6" w14:textId="77777777" w:rsidTr="006323C4">
        <w:trPr>
          <w:trHeight w:val="390"/>
          <w:jc w:val="center"/>
        </w:trPr>
        <w:tc>
          <w:tcPr>
            <w:tcW w:w="2340" w:type="dxa"/>
            <w:tcBorders>
              <w:top w:val="nil"/>
              <w:left w:val="single" w:sz="4" w:space="0" w:color="auto"/>
              <w:bottom w:val="single" w:sz="4" w:space="0" w:color="auto"/>
              <w:right w:val="single" w:sz="4" w:space="0" w:color="auto"/>
            </w:tcBorders>
            <w:shd w:val="clear" w:color="000000" w:fill="FFFFFF"/>
            <w:vAlign w:val="center"/>
            <w:hideMark/>
          </w:tcPr>
          <w:p w14:paraId="36C729DB" w14:textId="77777777" w:rsidR="00CD346F" w:rsidRPr="00240FB2" w:rsidRDefault="00CD346F" w:rsidP="006323C4">
            <w:pPr>
              <w:jc w:val="center"/>
              <w:rPr>
                <w:rFonts w:ascii="Arial" w:hAnsi="Arial" w:cs="Arial"/>
                <w:b/>
                <w:bCs/>
                <w:sz w:val="20"/>
                <w:szCs w:val="20"/>
              </w:rPr>
            </w:pPr>
            <w:r w:rsidRPr="00240FB2">
              <w:rPr>
                <w:rFonts w:ascii="Arial" w:hAnsi="Arial" w:cs="Arial"/>
                <w:b/>
                <w:bCs/>
                <w:sz w:val="20"/>
                <w:szCs w:val="20"/>
              </w:rPr>
              <w:t xml:space="preserve"> Tranche 3 </w:t>
            </w:r>
          </w:p>
        </w:tc>
        <w:tc>
          <w:tcPr>
            <w:tcW w:w="3100" w:type="dxa"/>
            <w:tcBorders>
              <w:top w:val="nil"/>
              <w:left w:val="nil"/>
              <w:bottom w:val="single" w:sz="4" w:space="0" w:color="auto"/>
              <w:right w:val="single" w:sz="4" w:space="0" w:color="auto"/>
            </w:tcBorders>
            <w:shd w:val="clear" w:color="000000" w:fill="FFFFFF"/>
            <w:vAlign w:val="center"/>
            <w:hideMark/>
          </w:tcPr>
          <w:p w14:paraId="119D9964" w14:textId="77777777" w:rsidR="00CD346F" w:rsidRPr="00240FB2" w:rsidRDefault="00CD346F" w:rsidP="006323C4">
            <w:pPr>
              <w:jc w:val="center"/>
              <w:rPr>
                <w:rFonts w:ascii="Arial" w:hAnsi="Arial" w:cs="Arial"/>
                <w:sz w:val="20"/>
                <w:szCs w:val="20"/>
              </w:rPr>
            </w:pPr>
            <w:r w:rsidRPr="00240FB2">
              <w:rPr>
                <w:rFonts w:ascii="Arial" w:hAnsi="Arial" w:cs="Arial"/>
                <w:sz w:val="20"/>
                <w:szCs w:val="20"/>
              </w:rPr>
              <w:t xml:space="preserve"> De 800 à 999 repas/jour *</w:t>
            </w:r>
          </w:p>
        </w:tc>
        <w:tc>
          <w:tcPr>
            <w:tcW w:w="2800" w:type="dxa"/>
            <w:tcBorders>
              <w:top w:val="nil"/>
              <w:left w:val="nil"/>
              <w:bottom w:val="single" w:sz="4" w:space="0" w:color="auto"/>
              <w:right w:val="single" w:sz="4" w:space="0" w:color="auto"/>
            </w:tcBorders>
            <w:shd w:val="clear" w:color="000000" w:fill="FFFFFF"/>
            <w:noWrap/>
            <w:vAlign w:val="center"/>
            <w:hideMark/>
          </w:tcPr>
          <w:p w14:paraId="66125B35" w14:textId="6260DD40" w:rsidR="00CD346F" w:rsidRPr="00240FB2" w:rsidRDefault="00CD346F" w:rsidP="006323C4">
            <w:pPr>
              <w:jc w:val="center"/>
              <w:rPr>
                <w:rFonts w:ascii="Arial" w:hAnsi="Arial" w:cs="Arial"/>
                <w:b/>
                <w:sz w:val="20"/>
                <w:szCs w:val="20"/>
              </w:rPr>
            </w:pPr>
            <w:r>
              <w:rPr>
                <w:rFonts w:ascii="Arial" w:hAnsi="Arial" w:cs="Arial"/>
                <w:b/>
                <w:sz w:val="20"/>
                <w:szCs w:val="20"/>
              </w:rPr>
              <w:t>_____</w:t>
            </w:r>
            <w:r w:rsidRPr="00240FB2">
              <w:rPr>
                <w:rFonts w:ascii="Arial" w:hAnsi="Arial" w:cs="Arial"/>
                <w:b/>
                <w:sz w:val="20"/>
                <w:szCs w:val="20"/>
              </w:rPr>
              <w:t xml:space="preserve"> € HT</w:t>
            </w:r>
          </w:p>
        </w:tc>
      </w:tr>
      <w:tr w:rsidR="00CD346F" w:rsidRPr="00240FB2" w14:paraId="684114BD" w14:textId="77777777" w:rsidTr="006323C4">
        <w:trPr>
          <w:trHeight w:val="390"/>
          <w:jc w:val="center"/>
        </w:trPr>
        <w:tc>
          <w:tcPr>
            <w:tcW w:w="2340" w:type="dxa"/>
            <w:tcBorders>
              <w:top w:val="nil"/>
              <w:left w:val="single" w:sz="4" w:space="0" w:color="auto"/>
              <w:bottom w:val="single" w:sz="4" w:space="0" w:color="auto"/>
              <w:right w:val="single" w:sz="4" w:space="0" w:color="auto"/>
            </w:tcBorders>
            <w:shd w:val="clear" w:color="000000" w:fill="FFFFFF"/>
            <w:vAlign w:val="center"/>
            <w:hideMark/>
          </w:tcPr>
          <w:p w14:paraId="1EE855ED" w14:textId="77777777" w:rsidR="00CD346F" w:rsidRPr="00240FB2" w:rsidRDefault="00CD346F" w:rsidP="006323C4">
            <w:pPr>
              <w:jc w:val="center"/>
              <w:rPr>
                <w:rFonts w:ascii="Arial" w:hAnsi="Arial" w:cs="Arial"/>
                <w:b/>
                <w:bCs/>
                <w:sz w:val="20"/>
                <w:szCs w:val="20"/>
              </w:rPr>
            </w:pPr>
            <w:r w:rsidRPr="00240FB2">
              <w:rPr>
                <w:rFonts w:ascii="Arial" w:hAnsi="Arial" w:cs="Arial"/>
                <w:b/>
                <w:bCs/>
                <w:sz w:val="20"/>
                <w:szCs w:val="20"/>
              </w:rPr>
              <w:t xml:space="preserve"> Tranche 4 </w:t>
            </w:r>
          </w:p>
        </w:tc>
        <w:tc>
          <w:tcPr>
            <w:tcW w:w="3100" w:type="dxa"/>
            <w:tcBorders>
              <w:top w:val="nil"/>
              <w:left w:val="nil"/>
              <w:bottom w:val="single" w:sz="4" w:space="0" w:color="auto"/>
              <w:right w:val="single" w:sz="4" w:space="0" w:color="auto"/>
            </w:tcBorders>
            <w:shd w:val="clear" w:color="000000" w:fill="FFFFFF"/>
            <w:vAlign w:val="center"/>
            <w:hideMark/>
          </w:tcPr>
          <w:p w14:paraId="52353040" w14:textId="77777777" w:rsidR="00CD346F" w:rsidRPr="00240FB2" w:rsidRDefault="00CD346F" w:rsidP="006323C4">
            <w:pPr>
              <w:jc w:val="center"/>
              <w:rPr>
                <w:rFonts w:ascii="Arial" w:hAnsi="Arial" w:cs="Arial"/>
                <w:sz w:val="20"/>
                <w:szCs w:val="20"/>
              </w:rPr>
            </w:pPr>
            <w:r w:rsidRPr="00240FB2">
              <w:rPr>
                <w:rFonts w:ascii="Arial" w:hAnsi="Arial" w:cs="Arial"/>
                <w:sz w:val="20"/>
                <w:szCs w:val="20"/>
              </w:rPr>
              <w:t xml:space="preserve"> De 1000 à 1199 repas/jour *</w:t>
            </w:r>
          </w:p>
        </w:tc>
        <w:tc>
          <w:tcPr>
            <w:tcW w:w="2800" w:type="dxa"/>
            <w:tcBorders>
              <w:top w:val="nil"/>
              <w:left w:val="nil"/>
              <w:bottom w:val="single" w:sz="4" w:space="0" w:color="auto"/>
              <w:right w:val="single" w:sz="4" w:space="0" w:color="auto"/>
            </w:tcBorders>
            <w:shd w:val="clear" w:color="000000" w:fill="FFFFFF"/>
            <w:noWrap/>
            <w:vAlign w:val="center"/>
            <w:hideMark/>
          </w:tcPr>
          <w:p w14:paraId="5D88E835" w14:textId="6E36335E" w:rsidR="00CD346F" w:rsidRPr="00240FB2" w:rsidRDefault="00CD346F" w:rsidP="006323C4">
            <w:pPr>
              <w:jc w:val="center"/>
              <w:rPr>
                <w:rFonts w:ascii="Arial" w:hAnsi="Arial" w:cs="Arial"/>
                <w:b/>
                <w:sz w:val="20"/>
                <w:szCs w:val="20"/>
              </w:rPr>
            </w:pPr>
            <w:r>
              <w:rPr>
                <w:rFonts w:ascii="Arial" w:hAnsi="Arial" w:cs="Arial"/>
                <w:b/>
                <w:sz w:val="20"/>
                <w:szCs w:val="20"/>
              </w:rPr>
              <w:t>_____</w:t>
            </w:r>
            <w:r w:rsidRPr="00240FB2">
              <w:rPr>
                <w:rFonts w:ascii="Arial" w:hAnsi="Arial" w:cs="Arial"/>
                <w:b/>
                <w:sz w:val="20"/>
                <w:szCs w:val="20"/>
              </w:rPr>
              <w:t xml:space="preserve"> € HT</w:t>
            </w:r>
          </w:p>
        </w:tc>
      </w:tr>
      <w:tr w:rsidR="00CD346F" w:rsidRPr="00240FB2" w14:paraId="2CF60F90" w14:textId="77777777" w:rsidTr="006323C4">
        <w:trPr>
          <w:trHeight w:val="390"/>
          <w:jc w:val="center"/>
        </w:trPr>
        <w:tc>
          <w:tcPr>
            <w:tcW w:w="2340" w:type="dxa"/>
            <w:tcBorders>
              <w:top w:val="nil"/>
              <w:left w:val="single" w:sz="4" w:space="0" w:color="auto"/>
              <w:bottom w:val="single" w:sz="4" w:space="0" w:color="auto"/>
              <w:right w:val="single" w:sz="4" w:space="0" w:color="auto"/>
            </w:tcBorders>
            <w:shd w:val="clear" w:color="000000" w:fill="FFFFFF"/>
            <w:vAlign w:val="center"/>
            <w:hideMark/>
          </w:tcPr>
          <w:p w14:paraId="23C58E8C" w14:textId="77777777" w:rsidR="00CD346F" w:rsidRPr="00240FB2" w:rsidRDefault="00CD346F" w:rsidP="006323C4">
            <w:pPr>
              <w:jc w:val="center"/>
              <w:rPr>
                <w:rFonts w:ascii="Arial" w:hAnsi="Arial" w:cs="Arial"/>
                <w:b/>
                <w:bCs/>
                <w:sz w:val="20"/>
                <w:szCs w:val="20"/>
              </w:rPr>
            </w:pPr>
            <w:r w:rsidRPr="00240FB2">
              <w:rPr>
                <w:rFonts w:ascii="Arial" w:hAnsi="Arial" w:cs="Arial"/>
                <w:b/>
                <w:bCs/>
                <w:sz w:val="20"/>
                <w:szCs w:val="20"/>
              </w:rPr>
              <w:t xml:space="preserve"> Tranche 5 </w:t>
            </w:r>
          </w:p>
        </w:tc>
        <w:tc>
          <w:tcPr>
            <w:tcW w:w="3100" w:type="dxa"/>
            <w:tcBorders>
              <w:top w:val="nil"/>
              <w:left w:val="nil"/>
              <w:bottom w:val="single" w:sz="4" w:space="0" w:color="auto"/>
              <w:right w:val="single" w:sz="4" w:space="0" w:color="auto"/>
            </w:tcBorders>
            <w:shd w:val="clear" w:color="000000" w:fill="FFFFFF"/>
            <w:vAlign w:val="center"/>
            <w:hideMark/>
          </w:tcPr>
          <w:p w14:paraId="6CFA5C4F" w14:textId="77777777" w:rsidR="00CD346F" w:rsidRPr="00240FB2" w:rsidRDefault="00CD346F" w:rsidP="006323C4">
            <w:pPr>
              <w:jc w:val="center"/>
              <w:rPr>
                <w:rFonts w:ascii="Arial" w:hAnsi="Arial" w:cs="Arial"/>
                <w:sz w:val="20"/>
                <w:szCs w:val="20"/>
              </w:rPr>
            </w:pPr>
            <w:r w:rsidRPr="00240FB2">
              <w:rPr>
                <w:rFonts w:ascii="Arial" w:hAnsi="Arial" w:cs="Arial"/>
                <w:sz w:val="20"/>
                <w:szCs w:val="20"/>
              </w:rPr>
              <w:t xml:space="preserve"> De 1200 à 1399 repas/jour *</w:t>
            </w:r>
          </w:p>
        </w:tc>
        <w:tc>
          <w:tcPr>
            <w:tcW w:w="2800" w:type="dxa"/>
            <w:tcBorders>
              <w:top w:val="nil"/>
              <w:left w:val="nil"/>
              <w:bottom w:val="single" w:sz="4" w:space="0" w:color="auto"/>
              <w:right w:val="single" w:sz="4" w:space="0" w:color="auto"/>
            </w:tcBorders>
            <w:shd w:val="clear" w:color="000000" w:fill="FFFFFF"/>
            <w:noWrap/>
            <w:vAlign w:val="center"/>
            <w:hideMark/>
          </w:tcPr>
          <w:p w14:paraId="5BB43F87" w14:textId="0DCFCC78" w:rsidR="00CD346F" w:rsidRPr="00240FB2" w:rsidRDefault="00CD346F" w:rsidP="006323C4">
            <w:pPr>
              <w:jc w:val="center"/>
              <w:rPr>
                <w:rFonts w:ascii="Arial" w:hAnsi="Arial" w:cs="Arial"/>
                <w:b/>
                <w:sz w:val="20"/>
                <w:szCs w:val="20"/>
              </w:rPr>
            </w:pPr>
            <w:r>
              <w:rPr>
                <w:rFonts w:ascii="Arial" w:hAnsi="Arial" w:cs="Arial"/>
                <w:b/>
                <w:sz w:val="20"/>
                <w:szCs w:val="20"/>
              </w:rPr>
              <w:t>_____</w:t>
            </w:r>
            <w:r w:rsidRPr="00240FB2">
              <w:rPr>
                <w:rFonts w:ascii="Arial" w:hAnsi="Arial" w:cs="Arial"/>
                <w:b/>
                <w:sz w:val="20"/>
                <w:szCs w:val="20"/>
              </w:rPr>
              <w:t xml:space="preserve"> € HT</w:t>
            </w:r>
          </w:p>
        </w:tc>
      </w:tr>
      <w:tr w:rsidR="00CD346F" w:rsidRPr="00240FB2" w14:paraId="17AC54AF" w14:textId="77777777" w:rsidTr="006323C4">
        <w:trPr>
          <w:trHeight w:val="390"/>
          <w:jc w:val="center"/>
        </w:trPr>
        <w:tc>
          <w:tcPr>
            <w:tcW w:w="2340" w:type="dxa"/>
            <w:tcBorders>
              <w:top w:val="nil"/>
              <w:left w:val="single" w:sz="4" w:space="0" w:color="auto"/>
              <w:bottom w:val="single" w:sz="4" w:space="0" w:color="auto"/>
              <w:right w:val="single" w:sz="4" w:space="0" w:color="auto"/>
            </w:tcBorders>
            <w:shd w:val="clear" w:color="000000" w:fill="FFFFFF"/>
            <w:vAlign w:val="center"/>
            <w:hideMark/>
          </w:tcPr>
          <w:p w14:paraId="76BFC1E7" w14:textId="77777777" w:rsidR="00CD346F" w:rsidRPr="00240FB2" w:rsidRDefault="00CD346F" w:rsidP="006323C4">
            <w:pPr>
              <w:jc w:val="center"/>
              <w:rPr>
                <w:rFonts w:ascii="Arial" w:hAnsi="Arial" w:cs="Arial"/>
                <w:b/>
                <w:bCs/>
                <w:sz w:val="20"/>
                <w:szCs w:val="20"/>
              </w:rPr>
            </w:pPr>
            <w:r w:rsidRPr="00240FB2">
              <w:rPr>
                <w:rFonts w:ascii="Arial" w:hAnsi="Arial" w:cs="Arial"/>
                <w:b/>
                <w:bCs/>
                <w:sz w:val="20"/>
                <w:szCs w:val="20"/>
              </w:rPr>
              <w:t xml:space="preserve"> Tranche 6 </w:t>
            </w:r>
          </w:p>
        </w:tc>
        <w:tc>
          <w:tcPr>
            <w:tcW w:w="3100" w:type="dxa"/>
            <w:tcBorders>
              <w:top w:val="nil"/>
              <w:left w:val="nil"/>
              <w:bottom w:val="single" w:sz="4" w:space="0" w:color="auto"/>
              <w:right w:val="single" w:sz="4" w:space="0" w:color="auto"/>
            </w:tcBorders>
            <w:shd w:val="clear" w:color="000000" w:fill="FFFFFF"/>
            <w:vAlign w:val="center"/>
            <w:hideMark/>
          </w:tcPr>
          <w:p w14:paraId="357EBCC5" w14:textId="77777777" w:rsidR="00CD346F" w:rsidRPr="00240FB2" w:rsidRDefault="00CD346F" w:rsidP="006323C4">
            <w:pPr>
              <w:jc w:val="center"/>
              <w:rPr>
                <w:rFonts w:ascii="Arial" w:hAnsi="Arial" w:cs="Arial"/>
                <w:sz w:val="20"/>
                <w:szCs w:val="20"/>
              </w:rPr>
            </w:pPr>
            <w:r w:rsidRPr="00240FB2">
              <w:rPr>
                <w:rFonts w:ascii="Arial" w:hAnsi="Arial" w:cs="Arial"/>
                <w:sz w:val="20"/>
                <w:szCs w:val="20"/>
              </w:rPr>
              <w:t xml:space="preserve"> De 1400 à 1600 repas/jour *</w:t>
            </w:r>
          </w:p>
        </w:tc>
        <w:tc>
          <w:tcPr>
            <w:tcW w:w="2800" w:type="dxa"/>
            <w:tcBorders>
              <w:top w:val="nil"/>
              <w:left w:val="nil"/>
              <w:bottom w:val="single" w:sz="4" w:space="0" w:color="auto"/>
              <w:right w:val="single" w:sz="4" w:space="0" w:color="auto"/>
            </w:tcBorders>
            <w:shd w:val="clear" w:color="000000" w:fill="FFFFFF"/>
            <w:noWrap/>
            <w:vAlign w:val="center"/>
            <w:hideMark/>
          </w:tcPr>
          <w:p w14:paraId="5A1CA329" w14:textId="7A2B951C" w:rsidR="00CD346F" w:rsidRPr="00240FB2" w:rsidRDefault="00CD346F" w:rsidP="006323C4">
            <w:pPr>
              <w:jc w:val="center"/>
              <w:rPr>
                <w:rFonts w:ascii="Arial" w:hAnsi="Arial" w:cs="Arial"/>
                <w:b/>
                <w:sz w:val="20"/>
                <w:szCs w:val="20"/>
              </w:rPr>
            </w:pPr>
            <w:r>
              <w:rPr>
                <w:rFonts w:ascii="Arial" w:hAnsi="Arial" w:cs="Arial"/>
                <w:b/>
                <w:sz w:val="20"/>
                <w:szCs w:val="20"/>
              </w:rPr>
              <w:t>_____</w:t>
            </w:r>
            <w:r w:rsidRPr="00240FB2">
              <w:rPr>
                <w:rFonts w:ascii="Arial" w:hAnsi="Arial" w:cs="Arial"/>
                <w:b/>
                <w:sz w:val="20"/>
                <w:szCs w:val="20"/>
              </w:rPr>
              <w:t xml:space="preserve"> € HT</w:t>
            </w:r>
          </w:p>
        </w:tc>
      </w:tr>
    </w:tbl>
    <w:p w14:paraId="4939698F" w14:textId="4C61206D" w:rsidR="00CD346F" w:rsidRDefault="00CD346F" w:rsidP="00CD346F">
      <w:pPr>
        <w:autoSpaceDE w:val="0"/>
        <w:autoSpaceDN w:val="0"/>
        <w:adjustRightInd w:val="0"/>
        <w:jc w:val="both"/>
        <w:rPr>
          <w:rFonts w:ascii="Arial" w:hAnsi="Arial" w:cs="Arial"/>
          <w:sz w:val="22"/>
          <w:szCs w:val="22"/>
        </w:rPr>
      </w:pPr>
      <w:r w:rsidRPr="00240FB2">
        <w:rPr>
          <w:rFonts w:ascii="Arial" w:hAnsi="Arial" w:cs="Arial"/>
          <w:sz w:val="22"/>
          <w:szCs w:val="22"/>
        </w:rPr>
        <w:t>* Nombre de repas moyen</w:t>
      </w:r>
      <w:r w:rsidR="008E7D51">
        <w:rPr>
          <w:rFonts w:ascii="Arial" w:hAnsi="Arial" w:cs="Arial"/>
          <w:sz w:val="22"/>
          <w:szCs w:val="22"/>
        </w:rPr>
        <w:t xml:space="preserve"> </w:t>
      </w:r>
      <w:r w:rsidR="008E7D51" w:rsidRPr="00240FB2">
        <w:rPr>
          <w:rFonts w:ascii="Arial" w:hAnsi="Arial" w:cs="Arial"/>
          <w:sz w:val="22"/>
          <w:szCs w:val="22"/>
        </w:rPr>
        <w:t>(self et restauration rapide)</w:t>
      </w:r>
      <w:r w:rsidRPr="00240FB2">
        <w:rPr>
          <w:rFonts w:ascii="Arial" w:hAnsi="Arial" w:cs="Arial"/>
          <w:sz w:val="22"/>
          <w:szCs w:val="22"/>
        </w:rPr>
        <w:t xml:space="preserve"> sur le mois en fonction du nombre de jour d’ouverture du restaurant</w:t>
      </w:r>
    </w:p>
    <w:p w14:paraId="73661C46" w14:textId="2F579627" w:rsidR="00CD346F" w:rsidRDefault="00CD346F" w:rsidP="00CD346F">
      <w:pPr>
        <w:autoSpaceDE w:val="0"/>
        <w:autoSpaceDN w:val="0"/>
        <w:adjustRightInd w:val="0"/>
        <w:jc w:val="both"/>
        <w:rPr>
          <w:rFonts w:ascii="Arial" w:hAnsi="Arial" w:cs="Arial"/>
          <w:sz w:val="22"/>
          <w:szCs w:val="22"/>
        </w:rPr>
      </w:pPr>
    </w:p>
    <w:p w14:paraId="7442AB5D" w14:textId="77777777" w:rsidR="00CD346F" w:rsidRDefault="00CD346F" w:rsidP="00CD346F">
      <w:pPr>
        <w:autoSpaceDE w:val="0"/>
        <w:autoSpaceDN w:val="0"/>
        <w:adjustRightInd w:val="0"/>
        <w:jc w:val="center"/>
        <w:rPr>
          <w:rFonts w:ascii="Arial" w:hAnsi="Arial" w:cs="Arial"/>
          <w:i/>
          <w:sz w:val="22"/>
          <w:szCs w:val="22"/>
        </w:rPr>
      </w:pPr>
      <w:r w:rsidRPr="0039033D">
        <w:rPr>
          <w:rFonts w:ascii="Arial" w:hAnsi="Arial" w:cs="Arial"/>
          <w:i/>
          <w:sz w:val="22"/>
          <w:szCs w:val="22"/>
          <w:highlight w:val="green"/>
        </w:rPr>
        <w:t>(à compléter par le soumissionnaire dans son offre</w:t>
      </w:r>
      <w:r>
        <w:rPr>
          <w:rFonts w:ascii="Arial" w:hAnsi="Arial" w:cs="Arial"/>
          <w:i/>
          <w:sz w:val="22"/>
          <w:szCs w:val="22"/>
          <w:highlight w:val="green"/>
        </w:rPr>
        <w:t>,</w:t>
      </w:r>
      <w:r w:rsidRPr="00BD719B">
        <w:rPr>
          <w:rFonts w:ascii="Arial" w:hAnsi="Arial" w:cs="Arial"/>
          <w:i/>
          <w:sz w:val="22"/>
          <w:szCs w:val="22"/>
          <w:highlight w:val="green"/>
        </w:rPr>
        <w:t xml:space="preserve"> </w:t>
      </w:r>
      <w:r>
        <w:rPr>
          <w:rFonts w:ascii="Arial" w:hAnsi="Arial" w:cs="Arial"/>
          <w:i/>
          <w:sz w:val="22"/>
          <w:szCs w:val="22"/>
          <w:highlight w:val="green"/>
        </w:rPr>
        <w:t>montant arrondi à trois chiffres après la virgule</w:t>
      </w:r>
      <w:r w:rsidRPr="0039033D">
        <w:rPr>
          <w:rFonts w:ascii="Arial" w:hAnsi="Arial" w:cs="Arial"/>
          <w:i/>
          <w:sz w:val="22"/>
          <w:szCs w:val="22"/>
          <w:highlight w:val="green"/>
        </w:rPr>
        <w:t>)</w:t>
      </w:r>
    </w:p>
    <w:p w14:paraId="3A935E54" w14:textId="77777777" w:rsidR="00CD346F" w:rsidRPr="00240FB2" w:rsidRDefault="00CD346F" w:rsidP="00CD346F">
      <w:pPr>
        <w:autoSpaceDE w:val="0"/>
        <w:autoSpaceDN w:val="0"/>
        <w:adjustRightInd w:val="0"/>
        <w:jc w:val="both"/>
        <w:rPr>
          <w:rFonts w:ascii="Arial" w:hAnsi="Arial" w:cs="Arial"/>
          <w:sz w:val="22"/>
          <w:szCs w:val="22"/>
        </w:rPr>
      </w:pPr>
    </w:p>
    <w:p w14:paraId="42968C04" w14:textId="77777777" w:rsidR="00CD346F" w:rsidRPr="00240FB2" w:rsidRDefault="00CD346F" w:rsidP="007B4B88">
      <w:pPr>
        <w:pStyle w:val="Titre4"/>
        <w:numPr>
          <w:ilvl w:val="3"/>
          <w:numId w:val="16"/>
        </w:numPr>
        <w:jc w:val="left"/>
        <w:rPr>
          <w:rFonts w:ascii="Arial" w:hAnsi="Arial" w:cs="Arial"/>
          <w:b w:val="0"/>
          <w:u w:val="single"/>
          <w:lang w:val="fr-FR"/>
        </w:rPr>
      </w:pPr>
      <w:r w:rsidRPr="00240FB2">
        <w:rPr>
          <w:rFonts w:ascii="Arial" w:hAnsi="Arial" w:cs="Arial"/>
          <w:b w:val="0"/>
          <w:u w:val="single"/>
          <w:lang w:val="fr-FR"/>
        </w:rPr>
        <w:t>Prix du point « denrées alimentaires »</w:t>
      </w:r>
    </w:p>
    <w:p w14:paraId="24864494" w14:textId="77777777" w:rsidR="00CD346F" w:rsidRPr="00240FB2" w:rsidRDefault="00CD346F" w:rsidP="00CD346F">
      <w:pPr>
        <w:autoSpaceDE w:val="0"/>
        <w:autoSpaceDN w:val="0"/>
        <w:adjustRightInd w:val="0"/>
        <w:jc w:val="both"/>
        <w:rPr>
          <w:rFonts w:ascii="Arial" w:hAnsi="Arial" w:cs="Arial"/>
          <w:sz w:val="22"/>
          <w:szCs w:val="22"/>
        </w:rPr>
      </w:pPr>
    </w:p>
    <w:p w14:paraId="4E01B469" w14:textId="5A0645A8" w:rsidR="00CD346F" w:rsidRDefault="00CD346F" w:rsidP="00CD346F">
      <w:pPr>
        <w:rPr>
          <w:rFonts w:ascii="Arial" w:hAnsi="Arial" w:cs="Arial"/>
          <w:b/>
          <w:sz w:val="22"/>
          <w:szCs w:val="22"/>
        </w:rPr>
      </w:pPr>
      <w:r w:rsidRPr="00240FB2">
        <w:rPr>
          <w:rFonts w:ascii="Arial" w:hAnsi="Arial" w:cs="Arial"/>
          <w:sz w:val="22"/>
          <w:szCs w:val="22"/>
        </w:rPr>
        <w:t xml:space="preserve">Le prix du </w:t>
      </w:r>
      <w:r w:rsidRPr="00240FB2">
        <w:rPr>
          <w:rFonts w:ascii="Arial" w:hAnsi="Arial" w:cs="Arial"/>
          <w:b/>
          <w:sz w:val="22"/>
          <w:szCs w:val="22"/>
        </w:rPr>
        <w:t>point « denrées alimentaires »</w:t>
      </w:r>
      <w:r w:rsidRPr="00240FB2">
        <w:rPr>
          <w:rFonts w:ascii="Arial" w:hAnsi="Arial" w:cs="Arial"/>
          <w:sz w:val="22"/>
          <w:szCs w:val="22"/>
        </w:rPr>
        <w:t xml:space="preserve"> est fixé à </w:t>
      </w:r>
      <w:r>
        <w:rPr>
          <w:rFonts w:ascii="Arial" w:hAnsi="Arial" w:cs="Arial"/>
          <w:b/>
          <w:sz w:val="22"/>
          <w:szCs w:val="22"/>
        </w:rPr>
        <w:t>_____</w:t>
      </w:r>
      <w:r w:rsidRPr="00240FB2">
        <w:rPr>
          <w:rFonts w:ascii="Arial" w:hAnsi="Arial" w:cs="Arial"/>
          <w:b/>
          <w:sz w:val="22"/>
          <w:szCs w:val="22"/>
        </w:rPr>
        <w:t xml:space="preserve"> € HT.</w:t>
      </w:r>
    </w:p>
    <w:p w14:paraId="65D6CB4C" w14:textId="7C42177F" w:rsidR="00CD346F" w:rsidRDefault="00CD346F" w:rsidP="00CD346F">
      <w:pPr>
        <w:rPr>
          <w:rFonts w:ascii="Arial" w:hAnsi="Arial" w:cs="Arial"/>
          <w:b/>
          <w:sz w:val="22"/>
          <w:szCs w:val="22"/>
        </w:rPr>
      </w:pPr>
    </w:p>
    <w:p w14:paraId="6E19FAEA" w14:textId="77777777" w:rsidR="00CD346F" w:rsidRDefault="00CD346F" w:rsidP="00CD346F">
      <w:pPr>
        <w:autoSpaceDE w:val="0"/>
        <w:autoSpaceDN w:val="0"/>
        <w:adjustRightInd w:val="0"/>
        <w:jc w:val="center"/>
        <w:rPr>
          <w:rFonts w:ascii="Arial" w:hAnsi="Arial" w:cs="Arial"/>
          <w:i/>
          <w:sz w:val="22"/>
          <w:szCs w:val="22"/>
        </w:rPr>
      </w:pPr>
      <w:r w:rsidRPr="0039033D">
        <w:rPr>
          <w:rFonts w:ascii="Arial" w:hAnsi="Arial" w:cs="Arial"/>
          <w:i/>
          <w:sz w:val="22"/>
          <w:szCs w:val="22"/>
          <w:highlight w:val="green"/>
        </w:rPr>
        <w:t>(à compléter par le soumissionnaire dans son offre</w:t>
      </w:r>
      <w:r>
        <w:rPr>
          <w:rFonts w:ascii="Arial" w:hAnsi="Arial" w:cs="Arial"/>
          <w:i/>
          <w:sz w:val="22"/>
          <w:szCs w:val="22"/>
          <w:highlight w:val="green"/>
        </w:rPr>
        <w:t>,</w:t>
      </w:r>
      <w:r w:rsidRPr="00BD719B">
        <w:rPr>
          <w:rFonts w:ascii="Arial" w:hAnsi="Arial" w:cs="Arial"/>
          <w:i/>
          <w:sz w:val="22"/>
          <w:szCs w:val="22"/>
          <w:highlight w:val="green"/>
        </w:rPr>
        <w:t xml:space="preserve"> </w:t>
      </w:r>
      <w:r>
        <w:rPr>
          <w:rFonts w:ascii="Arial" w:hAnsi="Arial" w:cs="Arial"/>
          <w:i/>
          <w:sz w:val="22"/>
          <w:szCs w:val="22"/>
          <w:highlight w:val="green"/>
        </w:rPr>
        <w:t>montant arrondi à trois chiffres après la virgule</w:t>
      </w:r>
      <w:r w:rsidRPr="0039033D">
        <w:rPr>
          <w:rFonts w:ascii="Arial" w:hAnsi="Arial" w:cs="Arial"/>
          <w:i/>
          <w:sz w:val="22"/>
          <w:szCs w:val="22"/>
          <w:highlight w:val="green"/>
        </w:rPr>
        <w:t>)</w:t>
      </w:r>
    </w:p>
    <w:p w14:paraId="32730766" w14:textId="77777777" w:rsidR="00CD346F" w:rsidRPr="00240FB2" w:rsidRDefault="00CD346F" w:rsidP="00CD346F">
      <w:pPr>
        <w:autoSpaceDE w:val="0"/>
        <w:autoSpaceDN w:val="0"/>
        <w:adjustRightInd w:val="0"/>
        <w:jc w:val="both"/>
        <w:rPr>
          <w:rFonts w:ascii="Arial" w:hAnsi="Arial" w:cs="Arial"/>
          <w:sz w:val="22"/>
          <w:szCs w:val="22"/>
        </w:rPr>
      </w:pPr>
    </w:p>
    <w:p w14:paraId="01EF9313" w14:textId="77777777" w:rsidR="00CD346F" w:rsidRPr="00240FB2" w:rsidRDefault="00CD346F" w:rsidP="00CD346F">
      <w:pPr>
        <w:autoSpaceDE w:val="0"/>
        <w:autoSpaceDN w:val="0"/>
        <w:adjustRightInd w:val="0"/>
        <w:jc w:val="both"/>
        <w:rPr>
          <w:rFonts w:ascii="Arial" w:hAnsi="Arial" w:cs="Arial"/>
          <w:sz w:val="22"/>
          <w:szCs w:val="22"/>
        </w:rPr>
      </w:pPr>
      <w:r w:rsidRPr="00240FB2">
        <w:rPr>
          <w:rFonts w:ascii="Arial" w:hAnsi="Arial" w:cs="Arial"/>
          <w:sz w:val="22"/>
          <w:szCs w:val="22"/>
        </w:rPr>
        <w:t xml:space="preserve">Le nombre de points associé à chaque denrée est fixé contractuellement entre le CEA et le Titulaire, dans les cahiers de grammage. Les cahiers de grammage récapitulent les différentes denrées proposées, en précisant leur nature et leur origine, le grammage contractuel et le nombre de points associé. </w:t>
      </w:r>
    </w:p>
    <w:p w14:paraId="5EE9EA29" w14:textId="77777777" w:rsidR="00CD346F" w:rsidRPr="00240FB2" w:rsidRDefault="00CD346F" w:rsidP="00CD346F">
      <w:pPr>
        <w:autoSpaceDE w:val="0"/>
        <w:autoSpaceDN w:val="0"/>
        <w:adjustRightInd w:val="0"/>
        <w:jc w:val="both"/>
        <w:rPr>
          <w:rFonts w:ascii="Arial" w:hAnsi="Arial" w:cs="Arial"/>
          <w:sz w:val="22"/>
          <w:szCs w:val="22"/>
        </w:rPr>
      </w:pPr>
    </w:p>
    <w:p w14:paraId="08999E09" w14:textId="316CEEDC" w:rsidR="008B392D" w:rsidRPr="00240FB2" w:rsidRDefault="00CD346F" w:rsidP="00CD346F">
      <w:pPr>
        <w:autoSpaceDE w:val="0"/>
        <w:autoSpaceDN w:val="0"/>
        <w:adjustRightInd w:val="0"/>
        <w:jc w:val="both"/>
        <w:rPr>
          <w:rFonts w:ascii="Arial" w:hAnsi="Arial" w:cs="Arial"/>
          <w:sz w:val="22"/>
          <w:szCs w:val="22"/>
        </w:rPr>
      </w:pPr>
      <w:r w:rsidRPr="00240FB2">
        <w:rPr>
          <w:rFonts w:ascii="Arial" w:hAnsi="Arial" w:cs="Arial"/>
          <w:sz w:val="22"/>
          <w:szCs w:val="22"/>
        </w:rPr>
        <w:lastRenderedPageBreak/>
        <w:t>Les cahiers de grammage figurent en annexes n°</w:t>
      </w:r>
      <w:r w:rsidR="008B392D">
        <w:rPr>
          <w:rFonts w:ascii="Arial" w:hAnsi="Arial" w:cs="Arial"/>
          <w:sz w:val="22"/>
          <w:szCs w:val="22"/>
        </w:rPr>
        <w:t>4</w:t>
      </w:r>
      <w:r w:rsidRPr="00240FB2">
        <w:rPr>
          <w:rFonts w:ascii="Arial" w:hAnsi="Arial" w:cs="Arial"/>
          <w:sz w:val="22"/>
          <w:szCs w:val="22"/>
        </w:rPr>
        <w:t xml:space="preserve">a </w:t>
      </w:r>
      <w:r w:rsidR="008B392D">
        <w:rPr>
          <w:rFonts w:ascii="Arial" w:hAnsi="Arial" w:cs="Arial"/>
          <w:sz w:val="22"/>
          <w:szCs w:val="22"/>
        </w:rPr>
        <w:t>et 4b</w:t>
      </w:r>
      <w:r w:rsidRPr="00240FB2">
        <w:rPr>
          <w:rFonts w:ascii="Arial" w:hAnsi="Arial" w:cs="Arial"/>
          <w:sz w:val="22"/>
          <w:szCs w:val="22"/>
        </w:rPr>
        <w:t xml:space="preserve"> pour les Prestations « Self » et en annexe </w:t>
      </w:r>
      <w:r w:rsidR="008B392D">
        <w:rPr>
          <w:rFonts w:ascii="Arial" w:hAnsi="Arial" w:cs="Arial"/>
          <w:sz w:val="22"/>
          <w:szCs w:val="22"/>
        </w:rPr>
        <w:t>5</w:t>
      </w:r>
      <w:r w:rsidRPr="00240FB2">
        <w:rPr>
          <w:rFonts w:ascii="Arial" w:hAnsi="Arial" w:cs="Arial"/>
          <w:sz w:val="22"/>
          <w:szCs w:val="22"/>
        </w:rPr>
        <w:t xml:space="preserve"> pour les Prestations « restauration rapide ».</w:t>
      </w:r>
    </w:p>
    <w:p w14:paraId="12BD777D" w14:textId="77777777" w:rsidR="00CD346F" w:rsidRPr="00240FB2" w:rsidRDefault="00CD346F" w:rsidP="00CD346F">
      <w:pPr>
        <w:autoSpaceDE w:val="0"/>
        <w:autoSpaceDN w:val="0"/>
        <w:adjustRightInd w:val="0"/>
        <w:jc w:val="both"/>
        <w:rPr>
          <w:rFonts w:ascii="Arial" w:hAnsi="Arial" w:cs="Arial"/>
          <w:sz w:val="22"/>
          <w:szCs w:val="22"/>
        </w:rPr>
      </w:pPr>
    </w:p>
    <w:p w14:paraId="099DB3DB" w14:textId="67E9364B" w:rsidR="00CD346F" w:rsidRPr="00240FB2" w:rsidRDefault="00CD346F" w:rsidP="00CD346F">
      <w:pPr>
        <w:autoSpaceDE w:val="0"/>
        <w:autoSpaceDN w:val="0"/>
        <w:adjustRightInd w:val="0"/>
        <w:jc w:val="both"/>
        <w:rPr>
          <w:rFonts w:ascii="Arial" w:hAnsi="Arial" w:cs="Arial"/>
          <w:sz w:val="22"/>
          <w:szCs w:val="22"/>
        </w:rPr>
      </w:pPr>
      <w:r w:rsidRPr="00240FB2">
        <w:rPr>
          <w:rFonts w:ascii="Arial" w:hAnsi="Arial" w:cs="Arial"/>
          <w:sz w:val="22"/>
          <w:szCs w:val="22"/>
        </w:rPr>
        <w:t>Le premier pain est inclus dans le prix du repas, à l'exception des pains spéciaux dont le nombre de points est fixé dans le cahier de grammage figurant en annexe n°</w:t>
      </w:r>
      <w:r w:rsidR="008B392D">
        <w:rPr>
          <w:rFonts w:ascii="Arial" w:hAnsi="Arial" w:cs="Arial"/>
          <w:sz w:val="22"/>
          <w:szCs w:val="22"/>
        </w:rPr>
        <w:t>4b</w:t>
      </w:r>
      <w:r w:rsidRPr="00240FB2">
        <w:rPr>
          <w:rFonts w:ascii="Arial" w:hAnsi="Arial" w:cs="Arial"/>
          <w:sz w:val="22"/>
          <w:szCs w:val="22"/>
        </w:rPr>
        <w:t>.</w:t>
      </w:r>
    </w:p>
    <w:p w14:paraId="020989F1" w14:textId="77777777" w:rsidR="00CD346F" w:rsidRPr="00240FB2" w:rsidRDefault="00CD346F" w:rsidP="00CD346F">
      <w:pPr>
        <w:autoSpaceDE w:val="0"/>
        <w:autoSpaceDN w:val="0"/>
        <w:adjustRightInd w:val="0"/>
        <w:jc w:val="both"/>
        <w:rPr>
          <w:rFonts w:ascii="Arial" w:hAnsi="Arial" w:cs="Arial"/>
          <w:sz w:val="22"/>
          <w:szCs w:val="22"/>
        </w:rPr>
      </w:pPr>
    </w:p>
    <w:p w14:paraId="42FD8A90" w14:textId="77777777" w:rsidR="00CD346F" w:rsidRPr="00240FB2" w:rsidRDefault="00CD346F" w:rsidP="00CD346F">
      <w:pPr>
        <w:autoSpaceDE w:val="0"/>
        <w:autoSpaceDN w:val="0"/>
        <w:adjustRightInd w:val="0"/>
        <w:jc w:val="both"/>
        <w:rPr>
          <w:rFonts w:ascii="Arial" w:hAnsi="Arial" w:cs="Arial"/>
          <w:sz w:val="22"/>
          <w:szCs w:val="22"/>
        </w:rPr>
      </w:pPr>
      <w:r w:rsidRPr="00240FB2">
        <w:rPr>
          <w:rFonts w:ascii="Arial" w:hAnsi="Arial" w:cs="Arial"/>
          <w:sz w:val="22"/>
          <w:szCs w:val="22"/>
        </w:rPr>
        <w:t xml:space="preserve">Afin d’offrir aux convives du restaurant une offre innovante, les cahiers de grammage sont évolutifs en phase d’exécution du marché. </w:t>
      </w:r>
    </w:p>
    <w:p w14:paraId="13B99002" w14:textId="503305E1" w:rsidR="00CD346F" w:rsidRPr="00240FB2" w:rsidRDefault="00CD346F" w:rsidP="00CD346F">
      <w:pPr>
        <w:autoSpaceDE w:val="0"/>
        <w:autoSpaceDN w:val="0"/>
        <w:adjustRightInd w:val="0"/>
        <w:jc w:val="both"/>
        <w:rPr>
          <w:rFonts w:ascii="Arial" w:hAnsi="Arial" w:cs="Arial"/>
          <w:sz w:val="22"/>
          <w:szCs w:val="22"/>
        </w:rPr>
      </w:pPr>
      <w:r w:rsidRPr="00240FB2">
        <w:rPr>
          <w:rFonts w:ascii="Arial" w:hAnsi="Arial" w:cs="Arial"/>
          <w:sz w:val="22"/>
          <w:szCs w:val="22"/>
        </w:rPr>
        <w:t xml:space="preserve">Lors de la remise mensuelle du plan de menus, le Titulaire peut proposer de nouvelles denrées sous réserve de respecter le formalisme imposé dans les cahiers de grammage. Les nouvelles denrées sont soumises à l’acceptation du CEA dans les conditions précisées au cahier des charges. </w:t>
      </w:r>
      <w:r w:rsidRPr="008B392D">
        <w:rPr>
          <w:rFonts w:ascii="Arial" w:hAnsi="Arial" w:cs="Arial"/>
          <w:sz w:val="22"/>
          <w:szCs w:val="22"/>
        </w:rPr>
        <w:t>Ces nouvelles denrées sont intégrées aux cahiers de grammages contractuels après acceptation par le CEA, qui font l’objet d’une mise à jour suivant les dispositions fixées à l’article 1</w:t>
      </w:r>
      <w:r w:rsidR="008B392D" w:rsidRPr="008B392D">
        <w:rPr>
          <w:rFonts w:ascii="Arial" w:hAnsi="Arial" w:cs="Arial"/>
          <w:sz w:val="22"/>
          <w:szCs w:val="22"/>
        </w:rPr>
        <w:t>2</w:t>
      </w:r>
      <w:r w:rsidRPr="008B392D">
        <w:rPr>
          <w:rFonts w:ascii="Arial" w:hAnsi="Arial" w:cs="Arial"/>
          <w:sz w:val="22"/>
          <w:szCs w:val="22"/>
        </w:rPr>
        <w:t>.4 ci-après.</w:t>
      </w:r>
      <w:r w:rsidRPr="00240FB2">
        <w:rPr>
          <w:rFonts w:ascii="Arial" w:hAnsi="Arial" w:cs="Arial"/>
          <w:sz w:val="22"/>
          <w:szCs w:val="22"/>
        </w:rPr>
        <w:t xml:space="preserve"> </w:t>
      </w:r>
    </w:p>
    <w:p w14:paraId="50D6511A" w14:textId="06849151" w:rsidR="00CD346F" w:rsidRDefault="00CD346F" w:rsidP="00CD346F">
      <w:pPr>
        <w:autoSpaceDE w:val="0"/>
        <w:autoSpaceDN w:val="0"/>
        <w:adjustRightInd w:val="0"/>
        <w:jc w:val="both"/>
        <w:rPr>
          <w:rFonts w:ascii="Arial" w:hAnsi="Arial" w:cs="Arial"/>
          <w:sz w:val="22"/>
          <w:szCs w:val="22"/>
        </w:rPr>
      </w:pPr>
    </w:p>
    <w:p w14:paraId="4F8F016B" w14:textId="77777777" w:rsidR="00DA713C" w:rsidRPr="00DA713C" w:rsidRDefault="00DA713C" w:rsidP="007B4B88">
      <w:pPr>
        <w:pStyle w:val="Titre4"/>
        <w:numPr>
          <w:ilvl w:val="3"/>
          <w:numId w:val="16"/>
        </w:numPr>
        <w:jc w:val="left"/>
        <w:rPr>
          <w:rFonts w:ascii="Arial" w:hAnsi="Arial" w:cs="Arial"/>
          <w:b w:val="0"/>
          <w:u w:val="single"/>
          <w:lang w:val="fr-FR"/>
        </w:rPr>
      </w:pPr>
      <w:r w:rsidRPr="00DA713C">
        <w:rPr>
          <w:rFonts w:ascii="Arial" w:hAnsi="Arial" w:cs="Arial"/>
          <w:b w:val="0"/>
          <w:u w:val="single"/>
          <w:lang w:val="fr-FR"/>
        </w:rPr>
        <w:t>Prix forfaitaire pour les « plateaux repas du personnel posté »</w:t>
      </w:r>
    </w:p>
    <w:p w14:paraId="3C3633DF" w14:textId="77777777" w:rsidR="00DA713C" w:rsidRPr="00893CF9" w:rsidRDefault="00DA713C" w:rsidP="00DA713C">
      <w:pPr>
        <w:autoSpaceDE w:val="0"/>
        <w:autoSpaceDN w:val="0"/>
        <w:adjustRightInd w:val="0"/>
        <w:jc w:val="both"/>
        <w:rPr>
          <w:rFonts w:ascii="Arial" w:hAnsi="Arial" w:cs="Arial"/>
          <w:sz w:val="22"/>
          <w:szCs w:val="22"/>
        </w:rPr>
      </w:pPr>
    </w:p>
    <w:p w14:paraId="7B2F7D6B" w14:textId="77777777" w:rsidR="00DA713C" w:rsidRDefault="00DA713C" w:rsidP="00DA713C">
      <w:pPr>
        <w:autoSpaceDE w:val="0"/>
        <w:autoSpaceDN w:val="0"/>
        <w:adjustRightInd w:val="0"/>
        <w:jc w:val="both"/>
        <w:rPr>
          <w:rFonts w:ascii="Arial" w:hAnsi="Arial" w:cs="Arial"/>
          <w:sz w:val="22"/>
          <w:szCs w:val="22"/>
        </w:rPr>
      </w:pPr>
      <w:r w:rsidRPr="00893CF9">
        <w:rPr>
          <w:rFonts w:ascii="Arial" w:hAnsi="Arial" w:cs="Arial"/>
          <w:sz w:val="22"/>
          <w:szCs w:val="22"/>
        </w:rPr>
        <w:t>Outre le prix du droit d’accès, les « plateaux repas du personnel posté » sont facturés pour un nombre de points denrées fixé forfaitairement à 20 points pour le convive.</w:t>
      </w:r>
    </w:p>
    <w:p w14:paraId="5AF63F5B" w14:textId="1CF1C0F0" w:rsidR="00DA713C" w:rsidRDefault="00DA713C" w:rsidP="00DA713C">
      <w:pPr>
        <w:autoSpaceDE w:val="0"/>
        <w:autoSpaceDN w:val="0"/>
        <w:adjustRightInd w:val="0"/>
        <w:jc w:val="both"/>
        <w:rPr>
          <w:rFonts w:ascii="Arial" w:hAnsi="Arial" w:cs="Arial"/>
          <w:sz w:val="22"/>
          <w:szCs w:val="22"/>
        </w:rPr>
      </w:pPr>
      <w:r w:rsidRPr="00DA713C">
        <w:rPr>
          <w:rFonts w:ascii="Arial" w:hAnsi="Arial" w:cs="Arial"/>
          <w:sz w:val="22"/>
          <w:szCs w:val="22"/>
        </w:rPr>
        <w:t>Le différentiel de coût entre les 20</w:t>
      </w:r>
      <w:r>
        <w:rPr>
          <w:rFonts w:ascii="Arial" w:hAnsi="Arial" w:cs="Arial"/>
          <w:sz w:val="22"/>
          <w:szCs w:val="22"/>
        </w:rPr>
        <w:t xml:space="preserve"> </w:t>
      </w:r>
      <w:r w:rsidRPr="00DA713C">
        <w:rPr>
          <w:rFonts w:ascii="Arial" w:hAnsi="Arial" w:cs="Arial"/>
          <w:sz w:val="22"/>
          <w:szCs w:val="22"/>
        </w:rPr>
        <w:t xml:space="preserve">points facturés aux convives et le cout chiffré par le </w:t>
      </w:r>
      <w:r>
        <w:rPr>
          <w:rFonts w:ascii="Arial" w:hAnsi="Arial" w:cs="Arial"/>
          <w:sz w:val="22"/>
          <w:szCs w:val="22"/>
        </w:rPr>
        <w:t>p</w:t>
      </w:r>
      <w:r w:rsidRPr="00DA713C">
        <w:rPr>
          <w:rFonts w:ascii="Arial" w:hAnsi="Arial" w:cs="Arial"/>
          <w:sz w:val="22"/>
          <w:szCs w:val="22"/>
        </w:rPr>
        <w:t>restataire</w:t>
      </w:r>
      <w:r>
        <w:rPr>
          <w:rFonts w:ascii="Arial" w:hAnsi="Arial" w:cs="Arial"/>
          <w:sz w:val="22"/>
          <w:szCs w:val="22"/>
        </w:rPr>
        <w:t>, soit ____ points,</w:t>
      </w:r>
      <w:r w:rsidRPr="00DA713C">
        <w:rPr>
          <w:rFonts w:ascii="Arial" w:hAnsi="Arial" w:cs="Arial"/>
          <w:sz w:val="22"/>
          <w:szCs w:val="22"/>
        </w:rPr>
        <w:t xml:space="preserve"> fera l’objet d’une facture forfaitaire</w:t>
      </w:r>
      <w:r w:rsidR="005E621D">
        <w:rPr>
          <w:rFonts w:ascii="Arial" w:hAnsi="Arial" w:cs="Arial"/>
          <w:sz w:val="22"/>
          <w:szCs w:val="22"/>
        </w:rPr>
        <w:t xml:space="preserve"> </w:t>
      </w:r>
      <w:r w:rsidRPr="00DA713C">
        <w:rPr>
          <w:rFonts w:ascii="Arial" w:hAnsi="Arial" w:cs="Arial"/>
          <w:sz w:val="22"/>
          <w:szCs w:val="22"/>
        </w:rPr>
        <w:t>complémentaire au CEA/Grenoble.</w:t>
      </w:r>
    </w:p>
    <w:p w14:paraId="01837C5A" w14:textId="3BECBA22" w:rsidR="005E621D" w:rsidRDefault="005E621D" w:rsidP="005E621D">
      <w:pPr>
        <w:autoSpaceDE w:val="0"/>
        <w:autoSpaceDN w:val="0"/>
        <w:adjustRightInd w:val="0"/>
        <w:jc w:val="center"/>
        <w:rPr>
          <w:rFonts w:ascii="Arial" w:hAnsi="Arial" w:cs="Arial"/>
          <w:i/>
          <w:sz w:val="22"/>
          <w:szCs w:val="22"/>
        </w:rPr>
      </w:pPr>
      <w:r w:rsidRPr="0039033D">
        <w:rPr>
          <w:rFonts w:ascii="Arial" w:hAnsi="Arial" w:cs="Arial"/>
          <w:i/>
          <w:sz w:val="22"/>
          <w:szCs w:val="22"/>
          <w:highlight w:val="green"/>
        </w:rPr>
        <w:t>(</w:t>
      </w:r>
      <w:proofErr w:type="gramStart"/>
      <w:r w:rsidRPr="0039033D">
        <w:rPr>
          <w:rFonts w:ascii="Arial" w:hAnsi="Arial" w:cs="Arial"/>
          <w:i/>
          <w:sz w:val="22"/>
          <w:szCs w:val="22"/>
          <w:highlight w:val="green"/>
        </w:rPr>
        <w:t>à</w:t>
      </w:r>
      <w:proofErr w:type="gramEnd"/>
      <w:r w:rsidRPr="0039033D">
        <w:rPr>
          <w:rFonts w:ascii="Arial" w:hAnsi="Arial" w:cs="Arial"/>
          <w:i/>
          <w:sz w:val="22"/>
          <w:szCs w:val="22"/>
          <w:highlight w:val="green"/>
        </w:rPr>
        <w:t xml:space="preserve"> compléter par le soumissionnaire dans son offre</w:t>
      </w:r>
      <w:r w:rsidR="008E7D51">
        <w:rPr>
          <w:rFonts w:ascii="Arial" w:hAnsi="Arial" w:cs="Arial"/>
          <w:i/>
          <w:sz w:val="22"/>
          <w:szCs w:val="22"/>
        </w:rPr>
        <w:t>)</w:t>
      </w:r>
    </w:p>
    <w:p w14:paraId="03AD786E" w14:textId="77777777" w:rsidR="00777A26" w:rsidRPr="00893CF9" w:rsidRDefault="00777A26" w:rsidP="005E621D">
      <w:pPr>
        <w:autoSpaceDE w:val="0"/>
        <w:autoSpaceDN w:val="0"/>
        <w:adjustRightInd w:val="0"/>
        <w:jc w:val="center"/>
        <w:rPr>
          <w:rFonts w:ascii="Arial" w:hAnsi="Arial" w:cs="Arial"/>
          <w:sz w:val="22"/>
          <w:szCs w:val="22"/>
        </w:rPr>
      </w:pPr>
    </w:p>
    <w:p w14:paraId="48F22B03" w14:textId="77777777" w:rsidR="00CD346F" w:rsidRPr="00240FB2" w:rsidRDefault="00CD346F" w:rsidP="007B4B88">
      <w:pPr>
        <w:pStyle w:val="Titre4"/>
        <w:numPr>
          <w:ilvl w:val="3"/>
          <w:numId w:val="16"/>
        </w:numPr>
        <w:jc w:val="left"/>
        <w:rPr>
          <w:rFonts w:ascii="Arial" w:hAnsi="Arial" w:cs="Arial"/>
          <w:b w:val="0"/>
          <w:u w:val="single"/>
          <w:lang w:val="fr-FR"/>
        </w:rPr>
      </w:pPr>
      <w:r w:rsidRPr="00240FB2">
        <w:rPr>
          <w:rFonts w:ascii="Arial" w:hAnsi="Arial" w:cs="Arial"/>
          <w:b w:val="0"/>
          <w:u w:val="single"/>
          <w:lang w:val="fr-FR"/>
        </w:rPr>
        <w:t>Offre promotionnelle « après 13 heures »</w:t>
      </w:r>
    </w:p>
    <w:p w14:paraId="0D68E065" w14:textId="77777777" w:rsidR="00CD346F" w:rsidRPr="00240FB2" w:rsidRDefault="00CD346F" w:rsidP="00CD346F">
      <w:pPr>
        <w:autoSpaceDE w:val="0"/>
        <w:autoSpaceDN w:val="0"/>
        <w:adjustRightInd w:val="0"/>
        <w:jc w:val="both"/>
        <w:rPr>
          <w:rFonts w:ascii="Arial" w:hAnsi="Arial" w:cs="Arial"/>
          <w:sz w:val="22"/>
          <w:szCs w:val="22"/>
        </w:rPr>
      </w:pPr>
    </w:p>
    <w:p w14:paraId="0B752F0D" w14:textId="77777777" w:rsidR="00CD346F" w:rsidRPr="00240FB2" w:rsidRDefault="00CD346F" w:rsidP="008B392D">
      <w:pPr>
        <w:pStyle w:val="Titre4"/>
        <w:numPr>
          <w:ilvl w:val="0"/>
          <w:numId w:val="0"/>
        </w:numPr>
        <w:jc w:val="both"/>
        <w:rPr>
          <w:rFonts w:ascii="Arial" w:hAnsi="Arial" w:cs="Arial"/>
          <w:b w:val="0"/>
          <w:szCs w:val="22"/>
          <w:lang w:val="fr-FR" w:eastAsia="en-US"/>
        </w:rPr>
      </w:pPr>
      <w:r w:rsidRPr="00240FB2">
        <w:rPr>
          <w:rFonts w:ascii="Arial" w:hAnsi="Arial" w:cs="Arial"/>
          <w:b w:val="0"/>
          <w:szCs w:val="22"/>
          <w:lang w:val="fr-FR" w:eastAsia="en-US"/>
        </w:rPr>
        <w:t>Dans le cadre de l’opération « après 13 heures » telle que spécifiée dans le cahier des charges, le Titulaire s’engage à offrir un café standard ou boisson chaude équivalente (thé, tisane, infusion).</w:t>
      </w:r>
    </w:p>
    <w:p w14:paraId="299ACD95" w14:textId="77777777" w:rsidR="00CD346F" w:rsidRPr="00240FB2" w:rsidRDefault="00CD346F" w:rsidP="00CD346F">
      <w:pPr>
        <w:pStyle w:val="t4"/>
        <w:tabs>
          <w:tab w:val="left" w:pos="180"/>
        </w:tabs>
        <w:ind w:left="180" w:right="284" w:hanging="180"/>
        <w:rPr>
          <w:rFonts w:ascii="Arial" w:hAnsi="Arial" w:cs="Arial"/>
          <w:i/>
          <w:sz w:val="22"/>
          <w:szCs w:val="22"/>
        </w:rPr>
      </w:pPr>
    </w:p>
    <w:p w14:paraId="32CD8806" w14:textId="77777777" w:rsidR="00CD346F" w:rsidRPr="00240FB2" w:rsidRDefault="00CD346F" w:rsidP="007B4B88">
      <w:pPr>
        <w:pStyle w:val="Titre4"/>
        <w:numPr>
          <w:ilvl w:val="3"/>
          <w:numId w:val="16"/>
        </w:numPr>
        <w:jc w:val="both"/>
        <w:rPr>
          <w:rFonts w:ascii="Arial" w:hAnsi="Arial" w:cs="Arial"/>
          <w:b w:val="0"/>
          <w:u w:val="single"/>
          <w:lang w:val="fr-FR"/>
        </w:rPr>
      </w:pPr>
      <w:r w:rsidRPr="00240FB2">
        <w:rPr>
          <w:rFonts w:ascii="Arial" w:hAnsi="Arial" w:cs="Arial"/>
          <w:b w:val="0"/>
          <w:u w:val="single"/>
          <w:lang w:val="fr-FR"/>
        </w:rPr>
        <w:t>Repas amélioré de fin d’année</w:t>
      </w:r>
    </w:p>
    <w:p w14:paraId="11E81F2E" w14:textId="77777777" w:rsidR="00CD346F" w:rsidRPr="00240FB2" w:rsidRDefault="00CD346F" w:rsidP="00CD346F">
      <w:pPr>
        <w:spacing w:before="120" w:after="120"/>
        <w:jc w:val="both"/>
        <w:rPr>
          <w:rFonts w:ascii="Arial" w:hAnsi="Arial" w:cs="Arial"/>
          <w:sz w:val="22"/>
          <w:szCs w:val="22"/>
        </w:rPr>
      </w:pPr>
      <w:r w:rsidRPr="00240FB2">
        <w:rPr>
          <w:rFonts w:ascii="Arial" w:hAnsi="Arial" w:cs="Arial"/>
          <w:sz w:val="22"/>
          <w:szCs w:val="22"/>
        </w:rPr>
        <w:t>Le Titulaire s’engage à proposer un repas spécifique pour le repas de fin d’année.</w:t>
      </w:r>
    </w:p>
    <w:p w14:paraId="1100E8C0" w14:textId="77777777" w:rsidR="00CD346F" w:rsidRPr="00240FB2" w:rsidRDefault="00CD346F" w:rsidP="00CD346F">
      <w:pPr>
        <w:autoSpaceDE w:val="0"/>
        <w:autoSpaceDN w:val="0"/>
        <w:adjustRightInd w:val="0"/>
        <w:jc w:val="both"/>
        <w:rPr>
          <w:rFonts w:ascii="Arial" w:hAnsi="Arial" w:cs="Arial"/>
          <w:sz w:val="22"/>
          <w:szCs w:val="22"/>
        </w:rPr>
      </w:pPr>
    </w:p>
    <w:p w14:paraId="6AEDDAB3" w14:textId="77777777" w:rsidR="00CD346F" w:rsidRPr="00240FB2" w:rsidRDefault="00CD346F" w:rsidP="007B4B88">
      <w:pPr>
        <w:pStyle w:val="Titre3"/>
        <w:keepNext w:val="0"/>
        <w:numPr>
          <w:ilvl w:val="2"/>
          <w:numId w:val="16"/>
        </w:numPr>
        <w:tabs>
          <w:tab w:val="clear" w:pos="1134"/>
          <w:tab w:val="clear" w:pos="6946"/>
        </w:tabs>
        <w:autoSpaceDE w:val="0"/>
        <w:autoSpaceDN w:val="0"/>
        <w:adjustRightInd w:val="0"/>
        <w:spacing w:after="120"/>
        <w:rPr>
          <w:rFonts w:cs="Arial"/>
          <w:szCs w:val="22"/>
        </w:rPr>
      </w:pPr>
      <w:bookmarkStart w:id="90" w:name="_Toc329315043"/>
      <w:bookmarkStart w:id="91" w:name="_Toc45184317"/>
      <w:bookmarkStart w:id="92" w:name="_Toc73443501"/>
      <w:r w:rsidRPr="00240FB2">
        <w:rPr>
          <w:rFonts w:cs="Arial"/>
          <w:szCs w:val="22"/>
        </w:rPr>
        <w:t>Prix des boissons froides</w:t>
      </w:r>
      <w:bookmarkEnd w:id="90"/>
      <w:bookmarkEnd w:id="91"/>
      <w:bookmarkEnd w:id="92"/>
      <w:r w:rsidRPr="00240FB2">
        <w:rPr>
          <w:rFonts w:cs="Arial"/>
          <w:szCs w:val="22"/>
        </w:rPr>
        <w:t xml:space="preserve"> </w:t>
      </w:r>
    </w:p>
    <w:p w14:paraId="41EBF3C6" w14:textId="77777777" w:rsidR="00CD346F" w:rsidRPr="00240FB2" w:rsidRDefault="00CD346F" w:rsidP="007B4B88">
      <w:pPr>
        <w:pStyle w:val="Titre4"/>
        <w:numPr>
          <w:ilvl w:val="3"/>
          <w:numId w:val="16"/>
        </w:numPr>
        <w:jc w:val="both"/>
        <w:rPr>
          <w:rFonts w:ascii="Arial" w:hAnsi="Arial" w:cs="Arial"/>
          <w:b w:val="0"/>
          <w:u w:val="single"/>
          <w:lang w:val="fr-FR"/>
        </w:rPr>
      </w:pPr>
      <w:r w:rsidRPr="00240FB2">
        <w:rPr>
          <w:rFonts w:ascii="Arial" w:hAnsi="Arial" w:cs="Arial"/>
          <w:b w:val="0"/>
          <w:u w:val="single"/>
          <w:lang w:val="fr-FR"/>
        </w:rPr>
        <w:t>Principes de détermination du prix des boissons froides</w:t>
      </w:r>
    </w:p>
    <w:p w14:paraId="13F3B864" w14:textId="77777777" w:rsidR="00CD346F" w:rsidRPr="00240FB2" w:rsidRDefault="00CD346F" w:rsidP="00CD346F">
      <w:pPr>
        <w:autoSpaceDE w:val="0"/>
        <w:autoSpaceDN w:val="0"/>
        <w:adjustRightInd w:val="0"/>
        <w:jc w:val="both"/>
        <w:rPr>
          <w:rFonts w:ascii="Arial" w:hAnsi="Arial" w:cs="Arial"/>
          <w:sz w:val="22"/>
          <w:szCs w:val="22"/>
        </w:rPr>
      </w:pPr>
      <w:r w:rsidRPr="00240FB2">
        <w:rPr>
          <w:rFonts w:ascii="Arial" w:hAnsi="Arial" w:cs="Arial"/>
          <w:sz w:val="22"/>
          <w:szCs w:val="22"/>
        </w:rPr>
        <w:t xml:space="preserve">Les boissons froides servies dans le cadre des Prestations « self » et « restauration rapide » sont facturées par le Titulaire au CEA sur la base : </w:t>
      </w:r>
    </w:p>
    <w:p w14:paraId="07F5966B" w14:textId="77777777" w:rsidR="00CD346F" w:rsidRPr="00240FB2" w:rsidRDefault="00CD346F" w:rsidP="00CD346F">
      <w:pPr>
        <w:numPr>
          <w:ilvl w:val="0"/>
          <w:numId w:val="1"/>
        </w:numPr>
        <w:autoSpaceDE w:val="0"/>
        <w:autoSpaceDN w:val="0"/>
        <w:adjustRightInd w:val="0"/>
        <w:jc w:val="both"/>
        <w:rPr>
          <w:rFonts w:ascii="Arial" w:hAnsi="Arial" w:cs="Arial"/>
          <w:sz w:val="22"/>
          <w:szCs w:val="22"/>
        </w:rPr>
      </w:pPr>
      <w:r w:rsidRPr="00240FB2">
        <w:rPr>
          <w:rFonts w:ascii="Arial" w:hAnsi="Arial" w:cs="Arial"/>
          <w:sz w:val="22"/>
          <w:szCs w:val="22"/>
        </w:rPr>
        <w:t xml:space="preserve">du prix unitaire du point « boissons froides »,  </w:t>
      </w:r>
    </w:p>
    <w:p w14:paraId="73984249" w14:textId="77777777" w:rsidR="00CD346F" w:rsidRPr="00240FB2" w:rsidRDefault="00CD346F" w:rsidP="00CD346F">
      <w:pPr>
        <w:numPr>
          <w:ilvl w:val="0"/>
          <w:numId w:val="1"/>
        </w:numPr>
        <w:autoSpaceDE w:val="0"/>
        <w:autoSpaceDN w:val="0"/>
        <w:adjustRightInd w:val="0"/>
        <w:jc w:val="both"/>
        <w:rPr>
          <w:rFonts w:ascii="Arial" w:hAnsi="Arial" w:cs="Arial"/>
          <w:sz w:val="22"/>
          <w:szCs w:val="22"/>
        </w:rPr>
      </w:pPr>
      <w:r w:rsidRPr="00240FB2">
        <w:rPr>
          <w:rFonts w:ascii="Arial" w:hAnsi="Arial" w:cs="Arial"/>
          <w:sz w:val="22"/>
          <w:szCs w:val="22"/>
        </w:rPr>
        <w:t xml:space="preserve">du nombre de points associé contractuellement à chaque boisson froide.  </w:t>
      </w:r>
    </w:p>
    <w:p w14:paraId="3333EC4C" w14:textId="77777777" w:rsidR="00CD346F" w:rsidRPr="00240FB2" w:rsidRDefault="00CD346F" w:rsidP="00CD346F">
      <w:pPr>
        <w:autoSpaceDE w:val="0"/>
        <w:autoSpaceDN w:val="0"/>
        <w:adjustRightInd w:val="0"/>
        <w:jc w:val="both"/>
        <w:rPr>
          <w:rFonts w:ascii="Arial" w:hAnsi="Arial" w:cs="Arial"/>
          <w:sz w:val="22"/>
          <w:szCs w:val="22"/>
        </w:rPr>
      </w:pPr>
    </w:p>
    <w:p w14:paraId="69FCEA29" w14:textId="77777777" w:rsidR="00CD346F" w:rsidRPr="00240FB2" w:rsidRDefault="00CD346F" w:rsidP="00CD346F">
      <w:pPr>
        <w:autoSpaceDE w:val="0"/>
        <w:autoSpaceDN w:val="0"/>
        <w:adjustRightInd w:val="0"/>
        <w:jc w:val="both"/>
        <w:rPr>
          <w:rFonts w:ascii="Arial" w:hAnsi="Arial" w:cs="Arial"/>
          <w:sz w:val="22"/>
          <w:szCs w:val="22"/>
        </w:rPr>
      </w:pPr>
      <w:r w:rsidRPr="00240FB2">
        <w:rPr>
          <w:rFonts w:ascii="Arial" w:hAnsi="Arial" w:cs="Arial"/>
          <w:sz w:val="22"/>
          <w:szCs w:val="22"/>
        </w:rPr>
        <w:t>Les prix des boissons froides (résultante du prix du point et du nombre de points associé à chaque boisson) ne doivent pas dépasser le prix d’achat de la boisson concernée, majoré d’un coefficient de peines et soins de 20 %.</w:t>
      </w:r>
    </w:p>
    <w:p w14:paraId="26B01CD5" w14:textId="77777777" w:rsidR="00CD346F" w:rsidRPr="00240FB2" w:rsidRDefault="00CD346F" w:rsidP="00CD346F">
      <w:pPr>
        <w:autoSpaceDE w:val="0"/>
        <w:autoSpaceDN w:val="0"/>
        <w:adjustRightInd w:val="0"/>
        <w:jc w:val="both"/>
        <w:rPr>
          <w:rFonts w:ascii="Arial" w:hAnsi="Arial" w:cs="Arial"/>
          <w:sz w:val="22"/>
          <w:szCs w:val="22"/>
        </w:rPr>
      </w:pPr>
    </w:p>
    <w:p w14:paraId="4D4EED79" w14:textId="2616B341" w:rsidR="00CD346F" w:rsidRPr="00240FB2" w:rsidRDefault="00CD346F" w:rsidP="00CD346F">
      <w:pPr>
        <w:autoSpaceDE w:val="0"/>
        <w:autoSpaceDN w:val="0"/>
        <w:adjustRightInd w:val="0"/>
        <w:jc w:val="both"/>
        <w:rPr>
          <w:rFonts w:ascii="Arial" w:hAnsi="Arial" w:cs="Arial"/>
          <w:sz w:val="22"/>
          <w:szCs w:val="22"/>
        </w:rPr>
      </w:pPr>
      <w:r w:rsidRPr="00240FB2">
        <w:rPr>
          <w:rFonts w:ascii="Arial" w:hAnsi="Arial" w:cs="Arial"/>
          <w:sz w:val="22"/>
          <w:szCs w:val="22"/>
        </w:rPr>
        <w:t xml:space="preserve">Le CEA se réserve le droit de demander au Titulaire toutes les pièces comptables justificatives lui permettant de vérifier la bonne application de ce principe de fixation des prix, et ce pour l’ensemble des boissons servies dans le cadre du présent marché (self, restauration rapide, club, room service, …). Si les contrôles réalisés mettent en évidence l’application par le Titulaire d’un coefficient de peines et soins supérieur à 20%, le prix des boissons froides concernées est revu à la baisse, et les annexes financières au présent marché sont actualisées selon les modalités fixées à </w:t>
      </w:r>
      <w:r w:rsidRPr="008B392D">
        <w:rPr>
          <w:rFonts w:ascii="Arial" w:hAnsi="Arial" w:cs="Arial"/>
          <w:sz w:val="22"/>
          <w:szCs w:val="22"/>
        </w:rPr>
        <w:t>l’article 1</w:t>
      </w:r>
      <w:r w:rsidR="008B392D" w:rsidRPr="008B392D">
        <w:rPr>
          <w:rFonts w:ascii="Arial" w:hAnsi="Arial" w:cs="Arial"/>
          <w:sz w:val="22"/>
          <w:szCs w:val="22"/>
        </w:rPr>
        <w:t>2</w:t>
      </w:r>
      <w:r w:rsidRPr="008B392D">
        <w:rPr>
          <w:rFonts w:ascii="Arial" w:hAnsi="Arial" w:cs="Arial"/>
          <w:sz w:val="22"/>
          <w:szCs w:val="22"/>
        </w:rPr>
        <w:t>.4 ci-</w:t>
      </w:r>
      <w:r w:rsidRPr="00240FB2">
        <w:rPr>
          <w:rFonts w:ascii="Arial" w:hAnsi="Arial" w:cs="Arial"/>
          <w:sz w:val="22"/>
          <w:szCs w:val="22"/>
        </w:rPr>
        <w:t xml:space="preserve">après, et des pénalités sont appliquées selon les </w:t>
      </w:r>
      <w:r w:rsidRPr="00625D2C">
        <w:rPr>
          <w:rFonts w:ascii="Arial" w:hAnsi="Arial" w:cs="Arial"/>
          <w:sz w:val="22"/>
          <w:szCs w:val="22"/>
        </w:rPr>
        <w:t>dispositions fixées à l’article 1</w:t>
      </w:r>
      <w:r w:rsidR="00625D2C" w:rsidRPr="00625D2C">
        <w:rPr>
          <w:rFonts w:ascii="Arial" w:hAnsi="Arial" w:cs="Arial"/>
          <w:sz w:val="22"/>
          <w:szCs w:val="22"/>
        </w:rPr>
        <w:t>5</w:t>
      </w:r>
      <w:r w:rsidRPr="00625D2C">
        <w:rPr>
          <w:rFonts w:ascii="Arial" w:hAnsi="Arial" w:cs="Arial"/>
          <w:sz w:val="22"/>
          <w:szCs w:val="22"/>
        </w:rPr>
        <w:t>.</w:t>
      </w:r>
      <w:r w:rsidR="00EB3D9B">
        <w:rPr>
          <w:rFonts w:ascii="Arial" w:hAnsi="Arial" w:cs="Arial"/>
          <w:sz w:val="22"/>
          <w:szCs w:val="22"/>
        </w:rPr>
        <w:t>6</w:t>
      </w:r>
      <w:r w:rsidRPr="00625D2C">
        <w:rPr>
          <w:rFonts w:ascii="Arial" w:hAnsi="Arial" w:cs="Arial"/>
          <w:sz w:val="22"/>
          <w:szCs w:val="22"/>
        </w:rPr>
        <w:t xml:space="preserve"> alinéa 1 ci-après.</w:t>
      </w:r>
      <w:r w:rsidRPr="00240FB2">
        <w:rPr>
          <w:rFonts w:ascii="Arial" w:hAnsi="Arial" w:cs="Arial"/>
          <w:sz w:val="22"/>
          <w:szCs w:val="22"/>
        </w:rPr>
        <w:t xml:space="preserve"> </w:t>
      </w:r>
    </w:p>
    <w:p w14:paraId="67F9097B" w14:textId="77777777" w:rsidR="00CD346F" w:rsidRPr="00240FB2" w:rsidRDefault="00CD346F" w:rsidP="00CD346F">
      <w:pPr>
        <w:autoSpaceDE w:val="0"/>
        <w:autoSpaceDN w:val="0"/>
        <w:adjustRightInd w:val="0"/>
        <w:jc w:val="both"/>
        <w:rPr>
          <w:rFonts w:ascii="Arial" w:hAnsi="Arial" w:cs="Arial"/>
          <w:sz w:val="22"/>
          <w:szCs w:val="22"/>
        </w:rPr>
      </w:pPr>
    </w:p>
    <w:p w14:paraId="57ED9B4F" w14:textId="77777777" w:rsidR="00CD346F" w:rsidRPr="00240FB2" w:rsidRDefault="00CD346F" w:rsidP="007B4B88">
      <w:pPr>
        <w:pStyle w:val="Titre4"/>
        <w:numPr>
          <w:ilvl w:val="3"/>
          <w:numId w:val="16"/>
        </w:numPr>
        <w:jc w:val="both"/>
        <w:rPr>
          <w:lang w:val="fr-FR"/>
        </w:rPr>
      </w:pPr>
      <w:r w:rsidRPr="00240FB2">
        <w:rPr>
          <w:rFonts w:ascii="Arial" w:hAnsi="Arial" w:cs="Arial"/>
          <w:b w:val="0"/>
          <w:u w:val="single"/>
          <w:lang w:val="fr-FR"/>
        </w:rPr>
        <w:t>Prix du point des boissons froides</w:t>
      </w:r>
    </w:p>
    <w:p w14:paraId="516C078E" w14:textId="77777777" w:rsidR="00CD346F" w:rsidRPr="00240FB2" w:rsidRDefault="00CD346F" w:rsidP="008B392D">
      <w:pPr>
        <w:jc w:val="both"/>
        <w:rPr>
          <w:rFonts w:ascii="Arial" w:hAnsi="Arial" w:cs="Arial"/>
          <w:i/>
          <w:sz w:val="22"/>
          <w:szCs w:val="22"/>
        </w:rPr>
      </w:pPr>
      <w:r w:rsidRPr="00240FB2">
        <w:rPr>
          <w:rFonts w:ascii="Arial" w:hAnsi="Arial" w:cs="Arial"/>
          <w:sz w:val="22"/>
          <w:szCs w:val="22"/>
        </w:rPr>
        <w:t xml:space="preserve">Le prix du </w:t>
      </w:r>
      <w:r w:rsidRPr="00240FB2">
        <w:rPr>
          <w:rFonts w:ascii="Arial" w:hAnsi="Arial" w:cs="Arial"/>
          <w:b/>
          <w:sz w:val="22"/>
          <w:szCs w:val="22"/>
        </w:rPr>
        <w:t>point « boissons froides »</w:t>
      </w:r>
      <w:r w:rsidRPr="00240FB2">
        <w:rPr>
          <w:rFonts w:ascii="Arial" w:hAnsi="Arial" w:cs="Arial"/>
          <w:sz w:val="22"/>
          <w:szCs w:val="22"/>
        </w:rPr>
        <w:t xml:space="preserve"> est fixé à </w:t>
      </w:r>
      <w:r w:rsidRPr="00240FB2">
        <w:rPr>
          <w:rFonts w:ascii="Arial" w:hAnsi="Arial" w:cs="Arial"/>
          <w:b/>
          <w:sz w:val="22"/>
          <w:szCs w:val="22"/>
        </w:rPr>
        <w:t>0,10 € HT (non révisable).</w:t>
      </w:r>
    </w:p>
    <w:p w14:paraId="386AB4F8" w14:textId="0A09E037" w:rsidR="00CD346F" w:rsidRPr="00240FB2" w:rsidRDefault="00CD346F" w:rsidP="008B392D">
      <w:pPr>
        <w:autoSpaceDE w:val="0"/>
        <w:autoSpaceDN w:val="0"/>
        <w:adjustRightInd w:val="0"/>
        <w:jc w:val="both"/>
        <w:rPr>
          <w:rFonts w:ascii="Arial" w:hAnsi="Arial" w:cs="Arial"/>
          <w:sz w:val="22"/>
          <w:szCs w:val="22"/>
        </w:rPr>
      </w:pPr>
      <w:r w:rsidRPr="00240FB2">
        <w:rPr>
          <w:rFonts w:ascii="Arial" w:hAnsi="Arial" w:cs="Arial"/>
          <w:sz w:val="22"/>
          <w:szCs w:val="22"/>
        </w:rPr>
        <w:lastRenderedPageBreak/>
        <w:t>La liste des boissons froides et le nombre de points associés figurent en annexes n°</w:t>
      </w:r>
      <w:r w:rsidR="008B392D">
        <w:rPr>
          <w:rFonts w:ascii="Arial" w:hAnsi="Arial" w:cs="Arial"/>
          <w:sz w:val="22"/>
          <w:szCs w:val="22"/>
        </w:rPr>
        <w:t>4b</w:t>
      </w:r>
      <w:r w:rsidRPr="00240FB2">
        <w:rPr>
          <w:rFonts w:ascii="Arial" w:hAnsi="Arial" w:cs="Arial"/>
          <w:sz w:val="22"/>
          <w:szCs w:val="22"/>
        </w:rPr>
        <w:t xml:space="preserve"> pour les Prestations « self » et en annexe </w:t>
      </w:r>
      <w:r w:rsidR="008B392D">
        <w:rPr>
          <w:rFonts w:ascii="Arial" w:hAnsi="Arial" w:cs="Arial"/>
          <w:sz w:val="22"/>
          <w:szCs w:val="22"/>
        </w:rPr>
        <w:t>5</w:t>
      </w:r>
      <w:r w:rsidRPr="00240FB2">
        <w:rPr>
          <w:rFonts w:ascii="Arial" w:hAnsi="Arial" w:cs="Arial"/>
          <w:sz w:val="22"/>
          <w:szCs w:val="22"/>
        </w:rPr>
        <w:t xml:space="preserve"> pour les prestations « restauration rapide ».</w:t>
      </w:r>
    </w:p>
    <w:p w14:paraId="70AD5486" w14:textId="5A41BFEF" w:rsidR="00CD346F" w:rsidRPr="00240FB2" w:rsidRDefault="00CD346F" w:rsidP="008B392D">
      <w:pPr>
        <w:jc w:val="both"/>
      </w:pPr>
      <w:r w:rsidRPr="00240FB2">
        <w:rPr>
          <w:rFonts w:ascii="Arial" w:hAnsi="Arial" w:cs="Arial"/>
          <w:sz w:val="22"/>
          <w:szCs w:val="22"/>
        </w:rPr>
        <w:t>Ces annexes financières sont actualisées le cas échéant selon les modalités fixées à l’article 1</w:t>
      </w:r>
      <w:r w:rsidR="008B392D">
        <w:rPr>
          <w:rFonts w:ascii="Arial" w:hAnsi="Arial" w:cs="Arial"/>
          <w:sz w:val="22"/>
          <w:szCs w:val="22"/>
        </w:rPr>
        <w:t>2</w:t>
      </w:r>
      <w:r w:rsidRPr="00240FB2">
        <w:rPr>
          <w:rFonts w:ascii="Arial" w:hAnsi="Arial" w:cs="Arial"/>
          <w:sz w:val="22"/>
          <w:szCs w:val="22"/>
        </w:rPr>
        <w:t>.4 ci-dessous.</w:t>
      </w:r>
    </w:p>
    <w:p w14:paraId="44908EFE" w14:textId="77777777" w:rsidR="00CD346F" w:rsidRPr="00240FB2" w:rsidRDefault="00CD346F" w:rsidP="00CD346F"/>
    <w:p w14:paraId="78CA78EB" w14:textId="77777777" w:rsidR="00CD346F" w:rsidRPr="00240FB2" w:rsidRDefault="00CD346F" w:rsidP="007B4B88">
      <w:pPr>
        <w:pStyle w:val="Titre3"/>
        <w:keepNext w:val="0"/>
        <w:numPr>
          <w:ilvl w:val="2"/>
          <w:numId w:val="16"/>
        </w:numPr>
        <w:tabs>
          <w:tab w:val="clear" w:pos="1134"/>
          <w:tab w:val="clear" w:pos="6946"/>
        </w:tabs>
        <w:autoSpaceDE w:val="0"/>
        <w:autoSpaceDN w:val="0"/>
        <w:adjustRightInd w:val="0"/>
        <w:rPr>
          <w:rFonts w:cs="Arial"/>
          <w:szCs w:val="22"/>
        </w:rPr>
      </w:pPr>
      <w:bookmarkStart w:id="93" w:name="_Toc329315044"/>
      <w:bookmarkStart w:id="94" w:name="_Toc45184318"/>
      <w:bookmarkStart w:id="95" w:name="_Toc73443502"/>
      <w:r w:rsidRPr="00240FB2">
        <w:rPr>
          <w:rFonts w:cs="Arial"/>
          <w:szCs w:val="22"/>
        </w:rPr>
        <w:t>Prix des boissons chaudes</w:t>
      </w:r>
      <w:bookmarkEnd w:id="93"/>
      <w:bookmarkEnd w:id="94"/>
      <w:bookmarkEnd w:id="95"/>
      <w:r w:rsidRPr="00240FB2">
        <w:rPr>
          <w:rFonts w:cs="Arial"/>
          <w:szCs w:val="22"/>
        </w:rPr>
        <w:t xml:space="preserve"> </w:t>
      </w:r>
    </w:p>
    <w:p w14:paraId="0A8DB6A0" w14:textId="77777777" w:rsidR="00CD346F" w:rsidRPr="00240FB2" w:rsidRDefault="00CD346F" w:rsidP="00CD346F">
      <w:pPr>
        <w:autoSpaceDE w:val="0"/>
        <w:autoSpaceDN w:val="0"/>
        <w:adjustRightInd w:val="0"/>
        <w:jc w:val="both"/>
        <w:rPr>
          <w:rFonts w:ascii="Arial" w:hAnsi="Arial" w:cs="Arial"/>
          <w:sz w:val="22"/>
          <w:szCs w:val="22"/>
        </w:rPr>
      </w:pPr>
      <w:r w:rsidRPr="00240FB2">
        <w:rPr>
          <w:rFonts w:ascii="Arial" w:hAnsi="Arial" w:cs="Arial"/>
          <w:sz w:val="22"/>
          <w:szCs w:val="22"/>
        </w:rPr>
        <w:t xml:space="preserve">Les boissons chaudes servies dans le cadre des Prestations « cafétéria » et « restauration rapide » sont facturées par le Titulaire au CEA sur la base : </w:t>
      </w:r>
    </w:p>
    <w:p w14:paraId="79A3D749" w14:textId="77777777" w:rsidR="00CD346F" w:rsidRPr="00240FB2" w:rsidRDefault="00CD346F" w:rsidP="00CD346F">
      <w:pPr>
        <w:numPr>
          <w:ilvl w:val="0"/>
          <w:numId w:val="1"/>
        </w:numPr>
        <w:tabs>
          <w:tab w:val="clear" w:pos="927"/>
          <w:tab w:val="num" w:pos="540"/>
        </w:tabs>
        <w:autoSpaceDE w:val="0"/>
        <w:autoSpaceDN w:val="0"/>
        <w:adjustRightInd w:val="0"/>
        <w:ind w:left="540" w:hanging="180"/>
        <w:jc w:val="both"/>
        <w:rPr>
          <w:rFonts w:ascii="Arial" w:hAnsi="Arial" w:cs="Arial"/>
          <w:sz w:val="22"/>
          <w:szCs w:val="22"/>
        </w:rPr>
      </w:pPr>
      <w:r w:rsidRPr="00240FB2">
        <w:rPr>
          <w:rFonts w:ascii="Arial" w:hAnsi="Arial" w:cs="Arial"/>
          <w:sz w:val="22"/>
          <w:szCs w:val="22"/>
        </w:rPr>
        <w:t xml:space="preserve">du prix unitaire du point « boissons chaudes », </w:t>
      </w:r>
    </w:p>
    <w:p w14:paraId="1D871072" w14:textId="77777777" w:rsidR="00CD346F" w:rsidRPr="00240FB2" w:rsidRDefault="00CD346F" w:rsidP="00CD346F">
      <w:pPr>
        <w:numPr>
          <w:ilvl w:val="0"/>
          <w:numId w:val="1"/>
        </w:numPr>
        <w:tabs>
          <w:tab w:val="clear" w:pos="927"/>
          <w:tab w:val="num" w:pos="540"/>
        </w:tabs>
        <w:autoSpaceDE w:val="0"/>
        <w:autoSpaceDN w:val="0"/>
        <w:adjustRightInd w:val="0"/>
        <w:ind w:left="540" w:hanging="180"/>
        <w:jc w:val="both"/>
        <w:rPr>
          <w:rFonts w:ascii="Arial" w:hAnsi="Arial" w:cs="Arial"/>
          <w:sz w:val="22"/>
          <w:szCs w:val="22"/>
        </w:rPr>
      </w:pPr>
      <w:r w:rsidRPr="00240FB2">
        <w:rPr>
          <w:rFonts w:ascii="Arial" w:hAnsi="Arial" w:cs="Arial"/>
          <w:sz w:val="22"/>
          <w:szCs w:val="22"/>
        </w:rPr>
        <w:t>d’un nombre de points associé contractuellement à chaque boisson chaude.</w:t>
      </w:r>
    </w:p>
    <w:p w14:paraId="618EA1E1" w14:textId="77777777" w:rsidR="00CD346F" w:rsidRPr="00240FB2" w:rsidRDefault="00CD346F" w:rsidP="00CD346F">
      <w:pPr>
        <w:autoSpaceDE w:val="0"/>
        <w:autoSpaceDN w:val="0"/>
        <w:adjustRightInd w:val="0"/>
        <w:jc w:val="both"/>
        <w:rPr>
          <w:rFonts w:ascii="Arial" w:hAnsi="Arial" w:cs="Arial"/>
          <w:sz w:val="22"/>
          <w:szCs w:val="22"/>
        </w:rPr>
      </w:pPr>
    </w:p>
    <w:p w14:paraId="37E524FB" w14:textId="641FE5E0" w:rsidR="00CD346F" w:rsidRPr="00240FB2" w:rsidRDefault="00CD346F" w:rsidP="00CD346F">
      <w:pPr>
        <w:autoSpaceDE w:val="0"/>
        <w:autoSpaceDN w:val="0"/>
        <w:adjustRightInd w:val="0"/>
        <w:jc w:val="both"/>
        <w:rPr>
          <w:rFonts w:ascii="Arial" w:hAnsi="Arial" w:cs="Arial"/>
          <w:sz w:val="22"/>
          <w:szCs w:val="22"/>
        </w:rPr>
      </w:pPr>
      <w:r w:rsidRPr="00240FB2">
        <w:rPr>
          <w:rFonts w:ascii="Arial" w:hAnsi="Arial" w:cs="Arial"/>
          <w:sz w:val="22"/>
          <w:szCs w:val="22"/>
        </w:rPr>
        <w:t xml:space="preserve">Il est précisé que le prix de certaines boissons chaudes (café équitable, normal ou décaféiné, thé, infusion ou tisane) est fixé à </w:t>
      </w:r>
      <w:r w:rsidRPr="00240FB2">
        <w:rPr>
          <w:rFonts w:ascii="Arial" w:hAnsi="Arial" w:cs="Arial"/>
          <w:b/>
          <w:sz w:val="22"/>
          <w:szCs w:val="22"/>
        </w:rPr>
        <w:t>0,303 € HT</w:t>
      </w:r>
      <w:r w:rsidRPr="00240FB2">
        <w:rPr>
          <w:rFonts w:ascii="Arial" w:hAnsi="Arial" w:cs="Arial"/>
          <w:sz w:val="22"/>
          <w:szCs w:val="22"/>
        </w:rPr>
        <w:t xml:space="preserve"> conformément aux annexes n°</w:t>
      </w:r>
      <w:r w:rsidR="008B392D">
        <w:rPr>
          <w:rFonts w:ascii="Arial" w:hAnsi="Arial" w:cs="Arial"/>
          <w:sz w:val="22"/>
          <w:szCs w:val="22"/>
        </w:rPr>
        <w:t>4b</w:t>
      </w:r>
      <w:r w:rsidRPr="00240FB2">
        <w:rPr>
          <w:rFonts w:ascii="Arial" w:hAnsi="Arial" w:cs="Arial"/>
          <w:sz w:val="22"/>
          <w:szCs w:val="22"/>
        </w:rPr>
        <w:t xml:space="preserve"> et </w:t>
      </w:r>
      <w:r w:rsidR="008B392D">
        <w:rPr>
          <w:rFonts w:ascii="Arial" w:hAnsi="Arial" w:cs="Arial"/>
          <w:sz w:val="22"/>
          <w:szCs w:val="22"/>
        </w:rPr>
        <w:t>5</w:t>
      </w:r>
      <w:r w:rsidRPr="00240FB2">
        <w:rPr>
          <w:rFonts w:ascii="Arial" w:hAnsi="Arial" w:cs="Arial"/>
          <w:sz w:val="22"/>
          <w:szCs w:val="22"/>
        </w:rPr>
        <w:t xml:space="preserve"> </w:t>
      </w:r>
      <w:r w:rsidRPr="00240FB2">
        <w:rPr>
          <w:rFonts w:ascii="Arial" w:hAnsi="Arial" w:cs="Arial"/>
          <w:b/>
          <w:sz w:val="22"/>
          <w:szCs w:val="22"/>
        </w:rPr>
        <w:t>(non révisable).</w:t>
      </w:r>
      <w:r w:rsidRPr="00240FB2">
        <w:rPr>
          <w:rFonts w:ascii="Arial" w:hAnsi="Arial" w:cs="Arial"/>
          <w:sz w:val="22"/>
          <w:szCs w:val="22"/>
        </w:rPr>
        <w:t xml:space="preserve">  </w:t>
      </w:r>
    </w:p>
    <w:p w14:paraId="6CC88EC4" w14:textId="77777777" w:rsidR="00CD346F" w:rsidRPr="00240FB2" w:rsidRDefault="00CD346F" w:rsidP="00CD346F">
      <w:pPr>
        <w:rPr>
          <w:rFonts w:ascii="Arial" w:hAnsi="Arial" w:cs="Arial"/>
          <w:sz w:val="22"/>
          <w:szCs w:val="22"/>
        </w:rPr>
      </w:pPr>
    </w:p>
    <w:p w14:paraId="6519F062" w14:textId="77777777" w:rsidR="00CD346F" w:rsidRPr="00240FB2" w:rsidRDefault="00CD346F" w:rsidP="00CD346F">
      <w:pPr>
        <w:rPr>
          <w:rFonts w:ascii="Arial" w:hAnsi="Arial" w:cs="Arial"/>
          <w:i/>
          <w:sz w:val="22"/>
          <w:szCs w:val="22"/>
        </w:rPr>
      </w:pPr>
      <w:r w:rsidRPr="00240FB2">
        <w:rPr>
          <w:rFonts w:ascii="Arial" w:hAnsi="Arial" w:cs="Arial"/>
          <w:sz w:val="22"/>
          <w:szCs w:val="22"/>
        </w:rPr>
        <w:t xml:space="preserve">Le prix du </w:t>
      </w:r>
      <w:r w:rsidRPr="00240FB2">
        <w:rPr>
          <w:rFonts w:ascii="Arial" w:hAnsi="Arial" w:cs="Arial"/>
          <w:b/>
          <w:sz w:val="22"/>
          <w:szCs w:val="22"/>
        </w:rPr>
        <w:t>point « boissons chaudes »</w:t>
      </w:r>
      <w:r w:rsidRPr="00240FB2">
        <w:rPr>
          <w:rFonts w:ascii="Arial" w:hAnsi="Arial" w:cs="Arial"/>
          <w:sz w:val="22"/>
          <w:szCs w:val="22"/>
        </w:rPr>
        <w:t xml:space="preserve"> est fixé à </w:t>
      </w:r>
      <w:r w:rsidRPr="00240FB2">
        <w:rPr>
          <w:rFonts w:ascii="Arial" w:hAnsi="Arial" w:cs="Arial"/>
          <w:b/>
          <w:sz w:val="22"/>
          <w:szCs w:val="22"/>
        </w:rPr>
        <w:t>0,10 € HT (non révisable).</w:t>
      </w:r>
    </w:p>
    <w:p w14:paraId="2F27D11F" w14:textId="77777777" w:rsidR="00CD346F" w:rsidRPr="00240FB2" w:rsidRDefault="00CD346F" w:rsidP="00CD346F">
      <w:pPr>
        <w:autoSpaceDE w:val="0"/>
        <w:autoSpaceDN w:val="0"/>
        <w:adjustRightInd w:val="0"/>
        <w:jc w:val="both"/>
        <w:rPr>
          <w:rFonts w:ascii="Arial" w:hAnsi="Arial" w:cs="Arial"/>
          <w:sz w:val="22"/>
          <w:szCs w:val="22"/>
        </w:rPr>
      </w:pPr>
    </w:p>
    <w:p w14:paraId="258E4CDC" w14:textId="1DF5BCA4" w:rsidR="00CD346F" w:rsidRDefault="00CD346F" w:rsidP="00CD346F">
      <w:pPr>
        <w:autoSpaceDE w:val="0"/>
        <w:autoSpaceDN w:val="0"/>
        <w:adjustRightInd w:val="0"/>
        <w:jc w:val="both"/>
        <w:rPr>
          <w:rFonts w:ascii="Arial" w:hAnsi="Arial" w:cs="Arial"/>
          <w:sz w:val="22"/>
          <w:szCs w:val="22"/>
        </w:rPr>
      </w:pPr>
      <w:r w:rsidRPr="00240FB2">
        <w:rPr>
          <w:rFonts w:ascii="Arial" w:hAnsi="Arial" w:cs="Arial"/>
          <w:sz w:val="22"/>
          <w:szCs w:val="22"/>
        </w:rPr>
        <w:t>La liste des boissons chaudes et le nombre de points associés figurent en annexes n°</w:t>
      </w:r>
      <w:r w:rsidR="008B392D">
        <w:rPr>
          <w:rFonts w:ascii="Arial" w:hAnsi="Arial" w:cs="Arial"/>
          <w:sz w:val="22"/>
          <w:szCs w:val="22"/>
        </w:rPr>
        <w:t>4b</w:t>
      </w:r>
      <w:r w:rsidRPr="00240FB2">
        <w:rPr>
          <w:rFonts w:ascii="Arial" w:hAnsi="Arial" w:cs="Arial"/>
          <w:sz w:val="22"/>
          <w:szCs w:val="22"/>
        </w:rPr>
        <w:t xml:space="preserve"> pour les Prestations « Cafétéria » et en annexe n°</w:t>
      </w:r>
      <w:r w:rsidR="008B392D">
        <w:rPr>
          <w:rFonts w:ascii="Arial" w:hAnsi="Arial" w:cs="Arial"/>
          <w:sz w:val="22"/>
          <w:szCs w:val="22"/>
        </w:rPr>
        <w:t>5</w:t>
      </w:r>
      <w:r w:rsidRPr="00240FB2">
        <w:rPr>
          <w:rFonts w:ascii="Arial" w:hAnsi="Arial" w:cs="Arial"/>
          <w:sz w:val="22"/>
          <w:szCs w:val="22"/>
        </w:rPr>
        <w:t xml:space="preserve"> pour les Prestations « restauration rapide ».</w:t>
      </w:r>
    </w:p>
    <w:p w14:paraId="7752B179" w14:textId="3A6F5D41" w:rsidR="008E7D51" w:rsidRDefault="008E7D51" w:rsidP="00CD346F">
      <w:pPr>
        <w:autoSpaceDE w:val="0"/>
        <w:autoSpaceDN w:val="0"/>
        <w:adjustRightInd w:val="0"/>
        <w:jc w:val="both"/>
        <w:rPr>
          <w:rFonts w:ascii="Arial" w:hAnsi="Arial" w:cs="Arial"/>
          <w:sz w:val="22"/>
          <w:szCs w:val="22"/>
        </w:rPr>
      </w:pPr>
    </w:p>
    <w:p w14:paraId="3D7C0111" w14:textId="4B13CBD7" w:rsidR="00777A26" w:rsidRDefault="00777A26" w:rsidP="007B4B88">
      <w:pPr>
        <w:pStyle w:val="Titre3"/>
        <w:keepNext w:val="0"/>
        <w:numPr>
          <w:ilvl w:val="2"/>
          <w:numId w:val="16"/>
        </w:numPr>
        <w:tabs>
          <w:tab w:val="clear" w:pos="1134"/>
          <w:tab w:val="clear" w:pos="6946"/>
        </w:tabs>
        <w:autoSpaceDE w:val="0"/>
        <w:autoSpaceDN w:val="0"/>
        <w:adjustRightInd w:val="0"/>
        <w:spacing w:after="120"/>
        <w:rPr>
          <w:rFonts w:cs="Arial"/>
          <w:szCs w:val="22"/>
        </w:rPr>
      </w:pPr>
      <w:bookmarkStart w:id="96" w:name="_Hlk202537598"/>
      <w:r w:rsidRPr="00240FB2">
        <w:rPr>
          <w:rFonts w:cs="Arial"/>
          <w:szCs w:val="22"/>
        </w:rPr>
        <w:t>Prix de</w:t>
      </w:r>
      <w:r>
        <w:rPr>
          <w:rFonts w:cs="Arial"/>
          <w:szCs w:val="22"/>
        </w:rPr>
        <w:t xml:space="preserve"> l’option n°1</w:t>
      </w:r>
      <w:r w:rsidRPr="00777A26">
        <w:rPr>
          <w:rFonts w:cs="Arial"/>
          <w:szCs w:val="22"/>
        </w:rPr>
        <w:t xml:space="preserve"> « Click and </w:t>
      </w:r>
      <w:proofErr w:type="spellStart"/>
      <w:r w:rsidRPr="00777A26">
        <w:rPr>
          <w:rFonts w:cs="Arial"/>
          <w:szCs w:val="22"/>
        </w:rPr>
        <w:t>collect</w:t>
      </w:r>
      <w:proofErr w:type="spellEnd"/>
      <w:r w:rsidRPr="00777A26">
        <w:rPr>
          <w:rFonts w:cs="Arial"/>
          <w:szCs w:val="22"/>
        </w:rPr>
        <w:t> » au sein de l’espace de restauration rapide H5</w:t>
      </w:r>
    </w:p>
    <w:p w14:paraId="05B453AA" w14:textId="1FA51E78" w:rsidR="00777A26" w:rsidRPr="00777A26" w:rsidRDefault="00777A26" w:rsidP="00777A26">
      <w:pPr>
        <w:autoSpaceDE w:val="0"/>
        <w:autoSpaceDN w:val="0"/>
        <w:adjustRightInd w:val="0"/>
        <w:jc w:val="both"/>
        <w:rPr>
          <w:rFonts w:ascii="Arial" w:hAnsi="Arial" w:cs="Arial"/>
          <w:sz w:val="22"/>
          <w:szCs w:val="22"/>
        </w:rPr>
      </w:pPr>
      <w:r w:rsidRPr="00240FB2">
        <w:rPr>
          <w:rFonts w:ascii="Arial" w:hAnsi="Arial" w:cs="Arial"/>
          <w:sz w:val="22"/>
          <w:szCs w:val="22"/>
        </w:rPr>
        <w:t>L</w:t>
      </w:r>
      <w:r>
        <w:rPr>
          <w:rFonts w:ascii="Arial" w:hAnsi="Arial" w:cs="Arial"/>
          <w:sz w:val="22"/>
          <w:szCs w:val="22"/>
        </w:rPr>
        <w:t>e</w:t>
      </w:r>
      <w:r w:rsidRPr="00777A26">
        <w:rPr>
          <w:rFonts w:ascii="Arial" w:hAnsi="Arial" w:cs="Arial"/>
          <w:sz w:val="22"/>
          <w:szCs w:val="22"/>
        </w:rPr>
        <w:t xml:space="preserve"> prix ferme et forfaitaire de l’option n°1 « Click and </w:t>
      </w:r>
      <w:proofErr w:type="spellStart"/>
      <w:r w:rsidRPr="00777A26">
        <w:rPr>
          <w:rFonts w:ascii="Arial" w:hAnsi="Arial" w:cs="Arial"/>
          <w:sz w:val="22"/>
          <w:szCs w:val="22"/>
        </w:rPr>
        <w:t>collect</w:t>
      </w:r>
      <w:proofErr w:type="spellEnd"/>
      <w:r w:rsidRPr="00777A26">
        <w:rPr>
          <w:rFonts w:ascii="Arial" w:hAnsi="Arial" w:cs="Arial"/>
          <w:sz w:val="22"/>
          <w:szCs w:val="22"/>
        </w:rPr>
        <w:t> » au sein de l’espace de restauration rapide H5</w:t>
      </w:r>
      <w:r>
        <w:rPr>
          <w:rFonts w:ascii="Arial" w:hAnsi="Arial" w:cs="Arial"/>
          <w:sz w:val="22"/>
          <w:szCs w:val="22"/>
        </w:rPr>
        <w:t xml:space="preserve"> est de ____________ € HT.</w:t>
      </w:r>
    </w:p>
    <w:bookmarkEnd w:id="96"/>
    <w:p w14:paraId="1DDABBB1" w14:textId="71FA5CFF" w:rsidR="00777A26" w:rsidRDefault="00777A26" w:rsidP="00777A26">
      <w:pPr>
        <w:pStyle w:val="Titre3"/>
        <w:keepNext w:val="0"/>
        <w:numPr>
          <w:ilvl w:val="0"/>
          <w:numId w:val="0"/>
        </w:numPr>
        <w:tabs>
          <w:tab w:val="clear" w:pos="1134"/>
          <w:tab w:val="clear" w:pos="6946"/>
        </w:tabs>
        <w:autoSpaceDE w:val="0"/>
        <w:autoSpaceDN w:val="0"/>
        <w:adjustRightInd w:val="0"/>
        <w:spacing w:after="120"/>
        <w:rPr>
          <w:rFonts w:cs="Arial"/>
          <w:szCs w:val="22"/>
        </w:rPr>
      </w:pPr>
    </w:p>
    <w:p w14:paraId="3C264E1B" w14:textId="77777777" w:rsidR="00CD346F" w:rsidRPr="00CD346F" w:rsidRDefault="00CD346F" w:rsidP="00CD346F">
      <w:pPr>
        <w:pStyle w:val="Titre2"/>
        <w:keepNext w:val="0"/>
        <w:numPr>
          <w:ilvl w:val="1"/>
          <w:numId w:val="5"/>
        </w:numPr>
        <w:tabs>
          <w:tab w:val="clear" w:pos="1134"/>
          <w:tab w:val="clear" w:pos="6946"/>
          <w:tab w:val="left" w:pos="4980"/>
        </w:tabs>
        <w:spacing w:line="240" w:lineRule="exact"/>
        <w:rPr>
          <w:rFonts w:ascii="Arial" w:hAnsi="Arial" w:cs="Arial"/>
          <w:sz w:val="22"/>
          <w:szCs w:val="22"/>
          <w:u w:val="none"/>
        </w:rPr>
      </w:pPr>
      <w:bookmarkStart w:id="97" w:name="_Toc329315045"/>
      <w:bookmarkStart w:id="98" w:name="_Toc45184319"/>
      <w:bookmarkStart w:id="99" w:name="_Toc73443504"/>
      <w:r w:rsidRPr="00CD346F">
        <w:rPr>
          <w:rFonts w:ascii="Arial" w:hAnsi="Arial" w:cs="Arial"/>
          <w:sz w:val="22"/>
          <w:szCs w:val="22"/>
          <w:u w:val="none"/>
        </w:rPr>
        <w:t>Prix des Prestations « Club »</w:t>
      </w:r>
      <w:bookmarkEnd w:id="97"/>
      <w:bookmarkEnd w:id="98"/>
      <w:bookmarkEnd w:id="99"/>
    </w:p>
    <w:p w14:paraId="248F3295" w14:textId="77777777" w:rsidR="00CD346F" w:rsidRPr="00240FB2" w:rsidRDefault="00CD346F" w:rsidP="00CD346F">
      <w:pPr>
        <w:autoSpaceDE w:val="0"/>
        <w:autoSpaceDN w:val="0"/>
        <w:adjustRightInd w:val="0"/>
        <w:jc w:val="both"/>
        <w:rPr>
          <w:rFonts w:ascii="Arial" w:hAnsi="Arial" w:cs="Arial"/>
          <w:sz w:val="22"/>
          <w:szCs w:val="22"/>
        </w:rPr>
      </w:pPr>
    </w:p>
    <w:p w14:paraId="249450A1" w14:textId="77777777" w:rsidR="00CD346F" w:rsidRPr="00240FB2" w:rsidRDefault="00CD346F" w:rsidP="007B4B88">
      <w:pPr>
        <w:pStyle w:val="Titre3"/>
        <w:keepNext w:val="0"/>
        <w:numPr>
          <w:ilvl w:val="2"/>
          <w:numId w:val="16"/>
        </w:numPr>
        <w:tabs>
          <w:tab w:val="clear" w:pos="1134"/>
          <w:tab w:val="clear" w:pos="6946"/>
        </w:tabs>
        <w:autoSpaceDE w:val="0"/>
        <w:autoSpaceDN w:val="0"/>
        <w:adjustRightInd w:val="0"/>
        <w:rPr>
          <w:rFonts w:cs="Arial"/>
          <w:szCs w:val="22"/>
        </w:rPr>
      </w:pPr>
      <w:bookmarkStart w:id="100" w:name="_Toc329315046"/>
      <w:bookmarkStart w:id="101" w:name="_Toc45184320"/>
      <w:bookmarkStart w:id="102" w:name="_Toc73443505"/>
      <w:r w:rsidRPr="00240FB2">
        <w:rPr>
          <w:rFonts w:cs="Arial"/>
          <w:szCs w:val="22"/>
        </w:rPr>
        <w:t>Prix des repas</w:t>
      </w:r>
      <w:bookmarkEnd w:id="100"/>
      <w:bookmarkEnd w:id="101"/>
      <w:bookmarkEnd w:id="102"/>
      <w:r w:rsidRPr="00240FB2">
        <w:rPr>
          <w:rFonts w:cs="Arial"/>
          <w:szCs w:val="22"/>
        </w:rPr>
        <w:t xml:space="preserve"> </w:t>
      </w:r>
    </w:p>
    <w:p w14:paraId="68E5E370" w14:textId="77777777" w:rsidR="00CD346F" w:rsidRPr="00240FB2" w:rsidRDefault="00CD346F" w:rsidP="00CD346F">
      <w:pPr>
        <w:autoSpaceDE w:val="0"/>
        <w:autoSpaceDN w:val="0"/>
        <w:adjustRightInd w:val="0"/>
        <w:jc w:val="both"/>
        <w:rPr>
          <w:rFonts w:ascii="Arial" w:hAnsi="Arial" w:cs="Arial"/>
          <w:sz w:val="22"/>
          <w:szCs w:val="22"/>
        </w:rPr>
      </w:pPr>
      <w:r w:rsidRPr="00240FB2">
        <w:rPr>
          <w:rFonts w:ascii="Arial" w:hAnsi="Arial" w:cs="Arial"/>
          <w:sz w:val="22"/>
          <w:szCs w:val="22"/>
        </w:rPr>
        <w:t>Les prix des repas en salles invités des Prestations « Club » comprennent :</w:t>
      </w:r>
    </w:p>
    <w:p w14:paraId="56532D4E" w14:textId="77777777" w:rsidR="00CD346F" w:rsidRPr="00240FB2" w:rsidRDefault="00CD346F" w:rsidP="00CD346F">
      <w:pPr>
        <w:autoSpaceDE w:val="0"/>
        <w:autoSpaceDN w:val="0"/>
        <w:adjustRightInd w:val="0"/>
        <w:spacing w:after="60"/>
        <w:jc w:val="both"/>
        <w:rPr>
          <w:rFonts w:ascii="Arial" w:hAnsi="Arial" w:cs="Arial"/>
          <w:sz w:val="22"/>
          <w:szCs w:val="22"/>
        </w:rPr>
      </w:pPr>
      <w:r w:rsidRPr="00240FB2">
        <w:rPr>
          <w:rFonts w:ascii="Arial" w:hAnsi="Arial" w:cs="Arial"/>
          <w:sz w:val="22"/>
          <w:szCs w:val="22"/>
        </w:rPr>
        <w:t xml:space="preserve">-  tous les frais de personnel relatif à l'exécution des Prestations « Club », </w:t>
      </w:r>
    </w:p>
    <w:p w14:paraId="4FFDFF92" w14:textId="77777777" w:rsidR="00CD346F" w:rsidRPr="00240FB2" w:rsidRDefault="00CD346F" w:rsidP="00CD346F">
      <w:pPr>
        <w:autoSpaceDE w:val="0"/>
        <w:autoSpaceDN w:val="0"/>
        <w:adjustRightInd w:val="0"/>
        <w:spacing w:after="40"/>
        <w:jc w:val="both"/>
        <w:rPr>
          <w:rFonts w:ascii="Arial" w:hAnsi="Arial" w:cs="Arial"/>
          <w:sz w:val="22"/>
          <w:szCs w:val="22"/>
        </w:rPr>
      </w:pPr>
      <w:r w:rsidRPr="00240FB2">
        <w:rPr>
          <w:rFonts w:ascii="Arial" w:hAnsi="Arial" w:cs="Arial"/>
          <w:sz w:val="22"/>
          <w:szCs w:val="22"/>
        </w:rPr>
        <w:t>- les denrées alimentaires,</w:t>
      </w:r>
    </w:p>
    <w:p w14:paraId="5E427601" w14:textId="77777777" w:rsidR="00CD346F" w:rsidRPr="00240FB2" w:rsidRDefault="00CD346F" w:rsidP="00CD346F">
      <w:pPr>
        <w:autoSpaceDE w:val="0"/>
        <w:autoSpaceDN w:val="0"/>
        <w:adjustRightInd w:val="0"/>
        <w:spacing w:after="60"/>
        <w:jc w:val="both"/>
        <w:rPr>
          <w:rFonts w:ascii="Arial" w:hAnsi="Arial" w:cs="Arial"/>
          <w:sz w:val="22"/>
          <w:szCs w:val="22"/>
        </w:rPr>
      </w:pPr>
      <w:r w:rsidRPr="00240FB2">
        <w:rPr>
          <w:rFonts w:ascii="Arial" w:hAnsi="Arial" w:cs="Arial"/>
          <w:sz w:val="22"/>
          <w:szCs w:val="22"/>
        </w:rPr>
        <w:t xml:space="preserve">- tous les frais et toutes les sujétions inhérentes à l'exécution des Prestations « Club », y compris la maintenance, </w:t>
      </w:r>
    </w:p>
    <w:p w14:paraId="36B5E8C5" w14:textId="77777777" w:rsidR="00CD346F" w:rsidRPr="00240FB2" w:rsidRDefault="00CD346F" w:rsidP="00CD346F">
      <w:pPr>
        <w:autoSpaceDE w:val="0"/>
        <w:autoSpaceDN w:val="0"/>
        <w:adjustRightInd w:val="0"/>
        <w:spacing w:after="60"/>
        <w:jc w:val="both"/>
        <w:rPr>
          <w:rFonts w:ascii="Arial" w:hAnsi="Arial" w:cs="Arial"/>
          <w:sz w:val="22"/>
          <w:szCs w:val="22"/>
        </w:rPr>
      </w:pPr>
      <w:r w:rsidRPr="00240FB2">
        <w:rPr>
          <w:rFonts w:ascii="Arial" w:hAnsi="Arial" w:cs="Arial"/>
          <w:sz w:val="22"/>
          <w:szCs w:val="22"/>
        </w:rPr>
        <w:t>- l'ensemble des autres charges et frais généraux du Titulaire et sa rémunération pour ces Prestations.</w:t>
      </w:r>
    </w:p>
    <w:p w14:paraId="7BAF9053" w14:textId="77777777" w:rsidR="00CD346F" w:rsidRPr="00240FB2" w:rsidRDefault="00CD346F" w:rsidP="00CD346F">
      <w:pPr>
        <w:autoSpaceDE w:val="0"/>
        <w:autoSpaceDN w:val="0"/>
        <w:adjustRightInd w:val="0"/>
        <w:jc w:val="both"/>
        <w:rPr>
          <w:rFonts w:ascii="Arial" w:hAnsi="Arial" w:cs="Arial"/>
          <w:sz w:val="22"/>
          <w:szCs w:val="22"/>
        </w:rPr>
      </w:pPr>
    </w:p>
    <w:p w14:paraId="5A825C00" w14:textId="77777777" w:rsidR="008B392D" w:rsidRDefault="008B392D" w:rsidP="008B392D">
      <w:pPr>
        <w:jc w:val="both"/>
        <w:rPr>
          <w:rFonts w:ascii="Arial" w:hAnsi="Arial" w:cs="Arial"/>
          <w:sz w:val="22"/>
          <w:szCs w:val="22"/>
        </w:rPr>
      </w:pPr>
      <w:r w:rsidRPr="00982699">
        <w:rPr>
          <w:rFonts w:ascii="Arial" w:hAnsi="Arial" w:cs="Arial"/>
          <w:sz w:val="22"/>
          <w:szCs w:val="22"/>
        </w:rPr>
        <w:t>Les prix du repas selon les menus types sont les suivants :</w:t>
      </w:r>
      <w:r>
        <w:rPr>
          <w:rFonts w:ascii="Arial" w:hAnsi="Arial" w:cs="Arial"/>
          <w:sz w:val="22"/>
          <w:szCs w:val="22"/>
        </w:rPr>
        <w:t xml:space="preserve"> </w:t>
      </w:r>
    </w:p>
    <w:p w14:paraId="7533164B" w14:textId="1B991333" w:rsidR="008B392D" w:rsidRPr="00482A04" w:rsidRDefault="008B392D" w:rsidP="008B392D">
      <w:pPr>
        <w:jc w:val="center"/>
        <w:rPr>
          <w:rFonts w:ascii="Arial" w:hAnsi="Arial" w:cs="Arial"/>
          <w:i/>
          <w:sz w:val="22"/>
          <w:szCs w:val="22"/>
        </w:rPr>
      </w:pPr>
      <w:r w:rsidRPr="0039033D">
        <w:rPr>
          <w:rFonts w:ascii="Arial" w:hAnsi="Arial" w:cs="Arial"/>
          <w:i/>
          <w:sz w:val="22"/>
          <w:szCs w:val="22"/>
          <w:highlight w:val="green"/>
        </w:rPr>
        <w:t>(à compléter par le soumissionnaire dans son offre</w:t>
      </w:r>
      <w:r>
        <w:rPr>
          <w:rFonts w:ascii="Arial" w:hAnsi="Arial" w:cs="Arial"/>
          <w:i/>
          <w:sz w:val="22"/>
          <w:szCs w:val="22"/>
          <w:highlight w:val="green"/>
        </w:rPr>
        <w:t>, montant arrondi à deux chiffres après la virgule</w:t>
      </w:r>
      <w:r w:rsidRPr="0039033D">
        <w:rPr>
          <w:rFonts w:ascii="Arial" w:hAnsi="Arial" w:cs="Arial"/>
          <w:i/>
          <w:sz w:val="22"/>
          <w:szCs w:val="22"/>
          <w:highlight w:val="green"/>
        </w:rPr>
        <w:t>)</w:t>
      </w:r>
    </w:p>
    <w:p w14:paraId="2E18CD5B" w14:textId="77777777" w:rsidR="008B392D" w:rsidRPr="00482A04" w:rsidRDefault="008B392D" w:rsidP="007B4B88">
      <w:pPr>
        <w:numPr>
          <w:ilvl w:val="0"/>
          <w:numId w:val="17"/>
        </w:numPr>
        <w:autoSpaceDE w:val="0"/>
        <w:autoSpaceDN w:val="0"/>
        <w:adjustRightInd w:val="0"/>
        <w:spacing w:after="40"/>
        <w:jc w:val="both"/>
        <w:rPr>
          <w:rFonts w:ascii="Arial" w:hAnsi="Arial" w:cs="Arial"/>
          <w:i/>
          <w:sz w:val="22"/>
          <w:szCs w:val="22"/>
        </w:rPr>
      </w:pPr>
      <w:r w:rsidRPr="00982699">
        <w:rPr>
          <w:rFonts w:ascii="Arial" w:hAnsi="Arial" w:cs="Arial"/>
          <w:b/>
          <w:sz w:val="22"/>
          <w:szCs w:val="22"/>
        </w:rPr>
        <w:t xml:space="preserve">Menu 1 :  </w:t>
      </w:r>
      <w:r w:rsidRPr="00982699">
        <w:rPr>
          <w:rFonts w:ascii="Arial" w:hAnsi="Arial" w:cs="Arial"/>
          <w:b/>
          <w:sz w:val="22"/>
          <w:szCs w:val="22"/>
        </w:rPr>
        <w:tab/>
        <w:t>___________ €</w:t>
      </w:r>
      <w:r>
        <w:rPr>
          <w:rFonts w:ascii="Arial" w:hAnsi="Arial" w:cs="Arial"/>
          <w:b/>
          <w:sz w:val="22"/>
          <w:szCs w:val="22"/>
        </w:rPr>
        <w:t xml:space="preserve"> </w:t>
      </w:r>
      <w:r w:rsidRPr="00982699">
        <w:rPr>
          <w:rFonts w:ascii="Arial" w:hAnsi="Arial" w:cs="Arial"/>
          <w:b/>
          <w:sz w:val="22"/>
          <w:szCs w:val="22"/>
        </w:rPr>
        <w:t>HT</w:t>
      </w:r>
      <w:r>
        <w:rPr>
          <w:rFonts w:ascii="Arial" w:hAnsi="Arial" w:cs="Arial"/>
          <w:b/>
          <w:sz w:val="22"/>
          <w:szCs w:val="22"/>
        </w:rPr>
        <w:t xml:space="preserve"> </w:t>
      </w:r>
    </w:p>
    <w:p w14:paraId="088AF022" w14:textId="77777777" w:rsidR="008B392D" w:rsidRPr="00982699" w:rsidRDefault="008B392D" w:rsidP="007B4B88">
      <w:pPr>
        <w:numPr>
          <w:ilvl w:val="0"/>
          <w:numId w:val="17"/>
        </w:numPr>
        <w:autoSpaceDE w:val="0"/>
        <w:autoSpaceDN w:val="0"/>
        <w:adjustRightInd w:val="0"/>
        <w:spacing w:after="40"/>
        <w:jc w:val="both"/>
        <w:rPr>
          <w:rFonts w:ascii="Arial" w:hAnsi="Arial" w:cs="Arial"/>
          <w:b/>
          <w:sz w:val="22"/>
          <w:szCs w:val="22"/>
        </w:rPr>
      </w:pPr>
      <w:r w:rsidRPr="00982699">
        <w:rPr>
          <w:rFonts w:ascii="Arial" w:hAnsi="Arial" w:cs="Arial"/>
          <w:b/>
          <w:sz w:val="22"/>
          <w:szCs w:val="22"/>
        </w:rPr>
        <w:t>Menu 2 :</w:t>
      </w:r>
      <w:r w:rsidRPr="00982699">
        <w:rPr>
          <w:rFonts w:ascii="Arial" w:hAnsi="Arial" w:cs="Arial"/>
          <w:b/>
          <w:sz w:val="22"/>
          <w:szCs w:val="22"/>
        </w:rPr>
        <w:tab/>
        <w:t>___________ €</w:t>
      </w:r>
      <w:r>
        <w:rPr>
          <w:rFonts w:ascii="Arial" w:hAnsi="Arial" w:cs="Arial"/>
          <w:b/>
          <w:sz w:val="22"/>
          <w:szCs w:val="22"/>
        </w:rPr>
        <w:t xml:space="preserve"> </w:t>
      </w:r>
      <w:r w:rsidRPr="00982699">
        <w:rPr>
          <w:rFonts w:ascii="Arial" w:hAnsi="Arial" w:cs="Arial"/>
          <w:b/>
          <w:sz w:val="22"/>
          <w:szCs w:val="22"/>
        </w:rPr>
        <w:t>HT</w:t>
      </w:r>
    </w:p>
    <w:p w14:paraId="552AF42F" w14:textId="77777777" w:rsidR="008B392D" w:rsidRPr="00982699" w:rsidRDefault="008B392D" w:rsidP="007B4B88">
      <w:pPr>
        <w:numPr>
          <w:ilvl w:val="0"/>
          <w:numId w:val="17"/>
        </w:numPr>
        <w:autoSpaceDE w:val="0"/>
        <w:autoSpaceDN w:val="0"/>
        <w:adjustRightInd w:val="0"/>
        <w:spacing w:after="40"/>
        <w:jc w:val="both"/>
        <w:rPr>
          <w:rFonts w:ascii="Arial" w:hAnsi="Arial" w:cs="Arial"/>
          <w:b/>
          <w:sz w:val="22"/>
          <w:szCs w:val="22"/>
        </w:rPr>
      </w:pPr>
      <w:r w:rsidRPr="00982699">
        <w:rPr>
          <w:rFonts w:ascii="Arial" w:hAnsi="Arial" w:cs="Arial"/>
          <w:b/>
          <w:sz w:val="22"/>
          <w:szCs w:val="22"/>
        </w:rPr>
        <w:t>Menu 3 :</w:t>
      </w:r>
      <w:r w:rsidRPr="00982699">
        <w:rPr>
          <w:rFonts w:ascii="Arial" w:hAnsi="Arial" w:cs="Arial"/>
          <w:b/>
          <w:sz w:val="22"/>
          <w:szCs w:val="22"/>
        </w:rPr>
        <w:tab/>
        <w:t>___________ €</w:t>
      </w:r>
      <w:r>
        <w:rPr>
          <w:rFonts w:ascii="Arial" w:hAnsi="Arial" w:cs="Arial"/>
          <w:b/>
          <w:sz w:val="22"/>
          <w:szCs w:val="22"/>
        </w:rPr>
        <w:t xml:space="preserve"> </w:t>
      </w:r>
      <w:r w:rsidRPr="00982699">
        <w:rPr>
          <w:rFonts w:ascii="Arial" w:hAnsi="Arial" w:cs="Arial"/>
          <w:b/>
          <w:sz w:val="22"/>
          <w:szCs w:val="22"/>
        </w:rPr>
        <w:t>HT</w:t>
      </w:r>
    </w:p>
    <w:p w14:paraId="6BE692E0" w14:textId="77777777" w:rsidR="008B392D" w:rsidRPr="00982699" w:rsidRDefault="008B392D" w:rsidP="007B4B88">
      <w:pPr>
        <w:numPr>
          <w:ilvl w:val="0"/>
          <w:numId w:val="17"/>
        </w:numPr>
        <w:autoSpaceDE w:val="0"/>
        <w:autoSpaceDN w:val="0"/>
        <w:adjustRightInd w:val="0"/>
        <w:jc w:val="both"/>
        <w:rPr>
          <w:rFonts w:ascii="Arial" w:hAnsi="Arial" w:cs="Arial"/>
          <w:b/>
          <w:sz w:val="22"/>
          <w:szCs w:val="22"/>
        </w:rPr>
      </w:pPr>
      <w:r>
        <w:rPr>
          <w:rFonts w:ascii="Arial" w:hAnsi="Arial" w:cs="Arial"/>
          <w:b/>
          <w:sz w:val="22"/>
          <w:szCs w:val="22"/>
        </w:rPr>
        <w:t>Menu 4 </w:t>
      </w:r>
      <w:r w:rsidRPr="00982699">
        <w:rPr>
          <w:rFonts w:ascii="Arial" w:hAnsi="Arial" w:cs="Arial"/>
          <w:b/>
          <w:sz w:val="22"/>
          <w:szCs w:val="22"/>
        </w:rPr>
        <w:t xml:space="preserve">: </w:t>
      </w:r>
      <w:r>
        <w:rPr>
          <w:rFonts w:ascii="Arial" w:hAnsi="Arial" w:cs="Arial"/>
          <w:b/>
          <w:sz w:val="22"/>
          <w:szCs w:val="22"/>
        </w:rPr>
        <w:t xml:space="preserve">       </w:t>
      </w:r>
      <w:r w:rsidRPr="00982699">
        <w:rPr>
          <w:rFonts w:ascii="Arial" w:hAnsi="Arial" w:cs="Arial"/>
          <w:b/>
          <w:sz w:val="22"/>
          <w:szCs w:val="22"/>
        </w:rPr>
        <w:t>___________ €</w:t>
      </w:r>
      <w:r>
        <w:rPr>
          <w:rFonts w:ascii="Arial" w:hAnsi="Arial" w:cs="Arial"/>
          <w:b/>
          <w:sz w:val="22"/>
          <w:szCs w:val="22"/>
        </w:rPr>
        <w:t xml:space="preserve"> </w:t>
      </w:r>
      <w:r w:rsidRPr="00982699">
        <w:rPr>
          <w:rFonts w:ascii="Arial" w:hAnsi="Arial" w:cs="Arial"/>
          <w:b/>
          <w:sz w:val="22"/>
          <w:szCs w:val="22"/>
        </w:rPr>
        <w:t>HT</w:t>
      </w:r>
      <w:r>
        <w:rPr>
          <w:rFonts w:ascii="Arial" w:hAnsi="Arial" w:cs="Arial"/>
          <w:b/>
          <w:sz w:val="22"/>
          <w:szCs w:val="22"/>
        </w:rPr>
        <w:t>.</w:t>
      </w:r>
    </w:p>
    <w:p w14:paraId="49516091" w14:textId="77777777" w:rsidR="00CD346F" w:rsidRPr="00240FB2" w:rsidRDefault="00CD346F" w:rsidP="00CD346F">
      <w:pPr>
        <w:autoSpaceDE w:val="0"/>
        <w:autoSpaceDN w:val="0"/>
        <w:adjustRightInd w:val="0"/>
        <w:jc w:val="both"/>
        <w:rPr>
          <w:rFonts w:ascii="Arial" w:hAnsi="Arial" w:cs="Arial"/>
          <w:b/>
          <w:sz w:val="22"/>
          <w:szCs w:val="22"/>
        </w:rPr>
      </w:pPr>
    </w:p>
    <w:p w14:paraId="51F27A82" w14:textId="77777777" w:rsidR="00CD346F" w:rsidRPr="00240FB2" w:rsidRDefault="00CD346F" w:rsidP="00CD346F">
      <w:pPr>
        <w:autoSpaceDE w:val="0"/>
        <w:autoSpaceDN w:val="0"/>
        <w:adjustRightInd w:val="0"/>
        <w:jc w:val="both"/>
        <w:rPr>
          <w:rFonts w:ascii="Arial" w:hAnsi="Arial" w:cs="Arial"/>
          <w:sz w:val="22"/>
          <w:szCs w:val="22"/>
        </w:rPr>
      </w:pPr>
      <w:r w:rsidRPr="00240FB2">
        <w:rPr>
          <w:rFonts w:ascii="Arial" w:hAnsi="Arial" w:cs="Arial"/>
          <w:sz w:val="22"/>
          <w:szCs w:val="22"/>
        </w:rPr>
        <w:t xml:space="preserve">En phase d’exécution du marché, à la demande du CEA, le Titulaire peut être amené à proposer de nouveaux types de menus « Club » sous réserve du respect des prix ci-dessus. </w:t>
      </w:r>
    </w:p>
    <w:p w14:paraId="5E52B347" w14:textId="77777777" w:rsidR="00CD346F" w:rsidRPr="00240FB2" w:rsidRDefault="00CD346F" w:rsidP="00CD346F">
      <w:pPr>
        <w:autoSpaceDE w:val="0"/>
        <w:autoSpaceDN w:val="0"/>
        <w:adjustRightInd w:val="0"/>
        <w:jc w:val="both"/>
        <w:rPr>
          <w:rFonts w:ascii="Arial" w:hAnsi="Arial" w:cs="Arial"/>
          <w:sz w:val="22"/>
          <w:szCs w:val="22"/>
        </w:rPr>
      </w:pPr>
      <w:r w:rsidRPr="00240FB2">
        <w:rPr>
          <w:rFonts w:ascii="Arial" w:hAnsi="Arial" w:cs="Arial"/>
          <w:sz w:val="22"/>
          <w:szCs w:val="22"/>
        </w:rPr>
        <w:t>Le Titulaire soumet ses propositions en respectant le même formalisme que celui de son offre initiale lors de la réponse à la consultation. Sous réserve que le CEA accepte les nouveaux menus proposés par le Titulaire, ceux-ci font l’objet d’une diffusion officielle par le CEA préalablement à toute mise en œuvre par le Titulaire.</w:t>
      </w:r>
    </w:p>
    <w:p w14:paraId="25B493C5" w14:textId="49CCD558" w:rsidR="00CD346F" w:rsidRPr="00240FB2" w:rsidRDefault="00CD346F" w:rsidP="00CD346F">
      <w:pPr>
        <w:autoSpaceDE w:val="0"/>
        <w:autoSpaceDN w:val="0"/>
        <w:adjustRightInd w:val="0"/>
        <w:jc w:val="both"/>
        <w:rPr>
          <w:rFonts w:ascii="Arial" w:hAnsi="Arial" w:cs="Arial"/>
          <w:sz w:val="22"/>
          <w:szCs w:val="22"/>
        </w:rPr>
      </w:pPr>
      <w:r w:rsidRPr="00240FB2">
        <w:rPr>
          <w:rFonts w:ascii="Arial" w:hAnsi="Arial" w:cs="Arial"/>
          <w:sz w:val="22"/>
          <w:szCs w:val="22"/>
        </w:rPr>
        <w:t>Le cas échéant, les nouveaux menus ainsi acceptés font l’objet d’une mise à jour selon des modalités similaires à celles fixées à l’article 1</w:t>
      </w:r>
      <w:r w:rsidR="008B392D">
        <w:rPr>
          <w:rFonts w:ascii="Arial" w:hAnsi="Arial" w:cs="Arial"/>
          <w:sz w:val="22"/>
          <w:szCs w:val="22"/>
        </w:rPr>
        <w:t>2</w:t>
      </w:r>
      <w:r w:rsidRPr="00240FB2">
        <w:rPr>
          <w:rFonts w:ascii="Arial" w:hAnsi="Arial" w:cs="Arial"/>
          <w:sz w:val="22"/>
          <w:szCs w:val="22"/>
        </w:rPr>
        <w:t xml:space="preserve">.4 ci-après. </w:t>
      </w:r>
    </w:p>
    <w:p w14:paraId="1B95B267" w14:textId="15FFA6A0" w:rsidR="00CD346F" w:rsidRDefault="00CD346F" w:rsidP="00CD346F">
      <w:pPr>
        <w:autoSpaceDE w:val="0"/>
        <w:autoSpaceDN w:val="0"/>
        <w:adjustRightInd w:val="0"/>
        <w:jc w:val="both"/>
        <w:rPr>
          <w:rFonts w:ascii="Arial" w:hAnsi="Arial" w:cs="Arial"/>
          <w:sz w:val="22"/>
          <w:szCs w:val="22"/>
        </w:rPr>
      </w:pPr>
    </w:p>
    <w:p w14:paraId="0BA80532" w14:textId="77777777" w:rsidR="00777A26" w:rsidRPr="00240FB2" w:rsidRDefault="00777A26" w:rsidP="00CD346F">
      <w:pPr>
        <w:autoSpaceDE w:val="0"/>
        <w:autoSpaceDN w:val="0"/>
        <w:adjustRightInd w:val="0"/>
        <w:jc w:val="both"/>
        <w:rPr>
          <w:rFonts w:ascii="Arial" w:hAnsi="Arial" w:cs="Arial"/>
          <w:sz w:val="22"/>
          <w:szCs w:val="22"/>
        </w:rPr>
      </w:pPr>
    </w:p>
    <w:p w14:paraId="58E9D7FB" w14:textId="77777777" w:rsidR="00CD346F" w:rsidRPr="00240FB2" w:rsidRDefault="00CD346F" w:rsidP="007B4B88">
      <w:pPr>
        <w:pStyle w:val="Titre3"/>
        <w:keepNext w:val="0"/>
        <w:numPr>
          <w:ilvl w:val="2"/>
          <w:numId w:val="16"/>
        </w:numPr>
        <w:tabs>
          <w:tab w:val="clear" w:pos="1134"/>
          <w:tab w:val="clear" w:pos="6946"/>
        </w:tabs>
        <w:autoSpaceDE w:val="0"/>
        <w:autoSpaceDN w:val="0"/>
        <w:adjustRightInd w:val="0"/>
        <w:spacing w:after="120"/>
        <w:rPr>
          <w:rFonts w:cs="Arial"/>
          <w:szCs w:val="22"/>
        </w:rPr>
      </w:pPr>
      <w:bookmarkStart w:id="103" w:name="_Toc329315047"/>
      <w:bookmarkStart w:id="104" w:name="_Toc45184321"/>
      <w:bookmarkStart w:id="105" w:name="_Toc73443506"/>
      <w:r w:rsidRPr="00240FB2">
        <w:rPr>
          <w:rFonts w:cs="Arial"/>
          <w:szCs w:val="22"/>
        </w:rPr>
        <w:lastRenderedPageBreak/>
        <w:t>Prix des boissons chaudes et froides</w:t>
      </w:r>
      <w:bookmarkEnd w:id="103"/>
      <w:bookmarkEnd w:id="104"/>
      <w:bookmarkEnd w:id="105"/>
    </w:p>
    <w:p w14:paraId="1E0FABBA" w14:textId="77777777" w:rsidR="00CD346F" w:rsidRPr="00240FB2" w:rsidRDefault="00CD346F" w:rsidP="007B4B88">
      <w:pPr>
        <w:pStyle w:val="Titre4"/>
        <w:numPr>
          <w:ilvl w:val="3"/>
          <w:numId w:val="16"/>
        </w:numPr>
        <w:jc w:val="left"/>
        <w:rPr>
          <w:rFonts w:ascii="Arial" w:hAnsi="Arial" w:cs="Arial"/>
          <w:b w:val="0"/>
          <w:u w:val="single"/>
          <w:lang w:val="fr-FR"/>
        </w:rPr>
      </w:pPr>
      <w:r w:rsidRPr="00240FB2">
        <w:rPr>
          <w:rFonts w:ascii="Arial" w:hAnsi="Arial" w:cs="Arial"/>
          <w:b w:val="0"/>
          <w:u w:val="single"/>
          <w:lang w:val="fr-FR"/>
        </w:rPr>
        <w:t>Principes de détermination du prix des boissons froides</w:t>
      </w:r>
    </w:p>
    <w:p w14:paraId="5A3BB57E" w14:textId="77777777" w:rsidR="00CD346F" w:rsidRPr="00240FB2" w:rsidRDefault="00CD346F" w:rsidP="00CD346F">
      <w:pPr>
        <w:autoSpaceDE w:val="0"/>
        <w:autoSpaceDN w:val="0"/>
        <w:adjustRightInd w:val="0"/>
        <w:jc w:val="both"/>
        <w:rPr>
          <w:rFonts w:ascii="Arial" w:hAnsi="Arial" w:cs="Arial"/>
          <w:sz w:val="22"/>
          <w:szCs w:val="22"/>
        </w:rPr>
      </w:pPr>
      <w:r w:rsidRPr="00240FB2">
        <w:rPr>
          <w:rFonts w:ascii="Arial" w:hAnsi="Arial" w:cs="Arial"/>
          <w:sz w:val="22"/>
          <w:szCs w:val="22"/>
        </w:rPr>
        <w:t>Les prix des boissons froides servies dans le cadre des Prestations « Club » ne doivent pas dépasser le prix d’achat de la boisson concernée, majoré d’un coefficient de peines et soins de 20 %.</w:t>
      </w:r>
    </w:p>
    <w:p w14:paraId="3FAE8215" w14:textId="77777777" w:rsidR="00CD346F" w:rsidRPr="00240FB2" w:rsidRDefault="00CD346F" w:rsidP="00CD346F">
      <w:pPr>
        <w:autoSpaceDE w:val="0"/>
        <w:autoSpaceDN w:val="0"/>
        <w:adjustRightInd w:val="0"/>
        <w:jc w:val="both"/>
        <w:rPr>
          <w:rFonts w:ascii="Arial" w:hAnsi="Arial" w:cs="Arial"/>
          <w:sz w:val="22"/>
          <w:szCs w:val="22"/>
        </w:rPr>
      </w:pPr>
    </w:p>
    <w:p w14:paraId="24C13B45" w14:textId="77777777" w:rsidR="00CD346F" w:rsidRPr="00240FB2" w:rsidRDefault="00CD346F" w:rsidP="007B4B88">
      <w:pPr>
        <w:pStyle w:val="Titre4"/>
        <w:numPr>
          <w:ilvl w:val="3"/>
          <w:numId w:val="16"/>
        </w:numPr>
        <w:jc w:val="left"/>
        <w:rPr>
          <w:rFonts w:ascii="Arial" w:hAnsi="Arial" w:cs="Arial"/>
          <w:b w:val="0"/>
          <w:u w:val="single"/>
          <w:lang w:val="fr-FR"/>
        </w:rPr>
      </w:pPr>
      <w:r w:rsidRPr="00240FB2">
        <w:rPr>
          <w:rFonts w:ascii="Arial" w:hAnsi="Arial" w:cs="Arial"/>
          <w:b w:val="0"/>
          <w:u w:val="single"/>
          <w:lang w:val="fr-FR"/>
        </w:rPr>
        <w:t>Prix des boissons chaudes et froides</w:t>
      </w:r>
    </w:p>
    <w:p w14:paraId="240B7F2A" w14:textId="0B1B8F91" w:rsidR="00CD346F" w:rsidRPr="00240FB2" w:rsidRDefault="00CD346F" w:rsidP="00CD346F">
      <w:pPr>
        <w:autoSpaceDE w:val="0"/>
        <w:autoSpaceDN w:val="0"/>
        <w:adjustRightInd w:val="0"/>
        <w:jc w:val="both"/>
        <w:rPr>
          <w:rFonts w:ascii="Arial" w:hAnsi="Arial" w:cs="Arial"/>
          <w:sz w:val="22"/>
          <w:szCs w:val="22"/>
        </w:rPr>
      </w:pPr>
      <w:r w:rsidRPr="00240FB2">
        <w:rPr>
          <w:rFonts w:ascii="Arial" w:hAnsi="Arial" w:cs="Arial"/>
          <w:sz w:val="22"/>
          <w:szCs w:val="22"/>
        </w:rPr>
        <w:t>La liste des boissons chaudes et froides applicables pour les Prestations « Club » et le prix associé (montant en euros HT) figurent en annexe n°</w:t>
      </w:r>
      <w:r w:rsidR="008B392D">
        <w:rPr>
          <w:rFonts w:ascii="Arial" w:hAnsi="Arial" w:cs="Arial"/>
          <w:sz w:val="22"/>
          <w:szCs w:val="22"/>
        </w:rPr>
        <w:t>14</w:t>
      </w:r>
      <w:r w:rsidR="005345DE">
        <w:rPr>
          <w:rFonts w:ascii="Arial" w:hAnsi="Arial" w:cs="Arial"/>
          <w:sz w:val="22"/>
          <w:szCs w:val="22"/>
        </w:rPr>
        <w:t xml:space="preserve"> de l’offre</w:t>
      </w:r>
      <w:r w:rsidRPr="00240FB2">
        <w:rPr>
          <w:rFonts w:ascii="Arial" w:hAnsi="Arial" w:cs="Arial"/>
          <w:sz w:val="22"/>
          <w:szCs w:val="22"/>
        </w:rPr>
        <w:t>.</w:t>
      </w:r>
    </w:p>
    <w:p w14:paraId="681A3177" w14:textId="1A4310BB" w:rsidR="00CD346F" w:rsidRPr="00240FB2" w:rsidRDefault="00CD346F" w:rsidP="00CD346F">
      <w:pPr>
        <w:autoSpaceDE w:val="0"/>
        <w:autoSpaceDN w:val="0"/>
        <w:adjustRightInd w:val="0"/>
        <w:jc w:val="both"/>
        <w:rPr>
          <w:rFonts w:ascii="Arial" w:hAnsi="Arial" w:cs="Arial"/>
          <w:sz w:val="22"/>
          <w:szCs w:val="22"/>
        </w:rPr>
      </w:pPr>
      <w:r w:rsidRPr="00240FB2">
        <w:rPr>
          <w:rFonts w:ascii="Arial" w:hAnsi="Arial" w:cs="Arial"/>
          <w:sz w:val="22"/>
          <w:szCs w:val="22"/>
        </w:rPr>
        <w:t>Cette annexe financière est actualisée, le cas échéant, selon les modalités fixées à l’article 1</w:t>
      </w:r>
      <w:r w:rsidR="008B392D">
        <w:rPr>
          <w:rFonts w:ascii="Arial" w:hAnsi="Arial" w:cs="Arial"/>
          <w:sz w:val="22"/>
          <w:szCs w:val="22"/>
        </w:rPr>
        <w:t>2</w:t>
      </w:r>
      <w:r w:rsidRPr="00240FB2">
        <w:rPr>
          <w:rFonts w:ascii="Arial" w:hAnsi="Arial" w:cs="Arial"/>
          <w:sz w:val="22"/>
          <w:szCs w:val="22"/>
        </w:rPr>
        <w:t>.4 ci-dessous.</w:t>
      </w:r>
    </w:p>
    <w:p w14:paraId="4FE89FCF" w14:textId="77777777" w:rsidR="00CD346F" w:rsidRPr="00240FB2" w:rsidRDefault="00CD346F" w:rsidP="00CD346F">
      <w:pPr>
        <w:autoSpaceDE w:val="0"/>
        <w:autoSpaceDN w:val="0"/>
        <w:adjustRightInd w:val="0"/>
        <w:jc w:val="both"/>
        <w:rPr>
          <w:rFonts w:ascii="Arial" w:hAnsi="Arial" w:cs="Arial"/>
          <w:sz w:val="22"/>
          <w:szCs w:val="22"/>
        </w:rPr>
      </w:pPr>
    </w:p>
    <w:p w14:paraId="1B988EDB" w14:textId="3F8A1F13" w:rsidR="00CD346F" w:rsidRDefault="00CD346F" w:rsidP="00CD346F">
      <w:pPr>
        <w:pStyle w:val="Titre2"/>
        <w:keepNext w:val="0"/>
        <w:numPr>
          <w:ilvl w:val="1"/>
          <w:numId w:val="5"/>
        </w:numPr>
        <w:tabs>
          <w:tab w:val="clear" w:pos="1134"/>
          <w:tab w:val="clear" w:pos="6946"/>
          <w:tab w:val="left" w:pos="4980"/>
        </w:tabs>
        <w:spacing w:line="240" w:lineRule="exact"/>
        <w:rPr>
          <w:rFonts w:ascii="Arial" w:hAnsi="Arial" w:cs="Arial"/>
          <w:sz w:val="22"/>
          <w:szCs w:val="22"/>
          <w:u w:val="none"/>
        </w:rPr>
      </w:pPr>
      <w:bookmarkStart w:id="106" w:name="_Toc45184322"/>
      <w:bookmarkStart w:id="107" w:name="_Toc73443507"/>
      <w:r w:rsidRPr="00CD346F">
        <w:rPr>
          <w:rFonts w:ascii="Arial" w:hAnsi="Arial" w:cs="Arial"/>
          <w:sz w:val="22"/>
          <w:szCs w:val="22"/>
          <w:u w:val="none"/>
        </w:rPr>
        <w:t xml:space="preserve">Prix des prestations annexes </w:t>
      </w:r>
      <w:r w:rsidR="008E7D51">
        <w:rPr>
          <w:rFonts w:ascii="Arial" w:hAnsi="Arial" w:cs="Arial"/>
          <w:sz w:val="22"/>
          <w:szCs w:val="22"/>
          <w:u w:val="none"/>
        </w:rPr>
        <w:t>(</w:t>
      </w:r>
      <w:r w:rsidRPr="00CD346F">
        <w:rPr>
          <w:rFonts w:ascii="Arial" w:hAnsi="Arial" w:cs="Arial"/>
          <w:sz w:val="22"/>
          <w:szCs w:val="22"/>
          <w:u w:val="none"/>
        </w:rPr>
        <w:t>« Room service »</w:t>
      </w:r>
      <w:bookmarkEnd w:id="106"/>
      <w:bookmarkEnd w:id="107"/>
      <w:r w:rsidR="008E7D51">
        <w:rPr>
          <w:rFonts w:ascii="Arial" w:hAnsi="Arial" w:cs="Arial"/>
          <w:sz w:val="22"/>
          <w:szCs w:val="22"/>
          <w:u w:val="none"/>
        </w:rPr>
        <w:t>)</w:t>
      </w:r>
    </w:p>
    <w:p w14:paraId="30D704A7" w14:textId="77777777" w:rsidR="008E7D51" w:rsidRPr="008E7D51" w:rsidRDefault="008E7D51" w:rsidP="008E7D51"/>
    <w:p w14:paraId="46AD28AC" w14:textId="77777777" w:rsidR="00CD346F" w:rsidRPr="00240FB2" w:rsidRDefault="00CD346F" w:rsidP="007B4B88">
      <w:pPr>
        <w:pStyle w:val="Titre3"/>
        <w:keepNext w:val="0"/>
        <w:numPr>
          <w:ilvl w:val="2"/>
          <w:numId w:val="16"/>
        </w:numPr>
        <w:tabs>
          <w:tab w:val="clear" w:pos="1134"/>
          <w:tab w:val="clear" w:pos="6946"/>
        </w:tabs>
        <w:autoSpaceDE w:val="0"/>
        <w:autoSpaceDN w:val="0"/>
        <w:adjustRightInd w:val="0"/>
        <w:spacing w:after="120"/>
        <w:rPr>
          <w:rFonts w:cs="Arial"/>
          <w:szCs w:val="22"/>
        </w:rPr>
      </w:pPr>
      <w:bookmarkStart w:id="108" w:name="_Toc45184323"/>
      <w:bookmarkStart w:id="109" w:name="_Toc73443508"/>
      <w:r w:rsidRPr="00240FB2">
        <w:rPr>
          <w:rFonts w:cs="Arial"/>
          <w:szCs w:val="22"/>
        </w:rPr>
        <w:t>Prix des prestations (hors boissons)</w:t>
      </w:r>
      <w:bookmarkEnd w:id="108"/>
      <w:bookmarkEnd w:id="109"/>
    </w:p>
    <w:p w14:paraId="7BFE2267" w14:textId="55839BFD" w:rsidR="00CD346F" w:rsidRPr="00240FB2" w:rsidRDefault="00CD346F" w:rsidP="00CD346F">
      <w:pPr>
        <w:autoSpaceDE w:val="0"/>
        <w:autoSpaceDN w:val="0"/>
        <w:adjustRightInd w:val="0"/>
        <w:jc w:val="both"/>
        <w:rPr>
          <w:rFonts w:ascii="Arial" w:hAnsi="Arial" w:cs="Arial"/>
          <w:sz w:val="22"/>
          <w:szCs w:val="22"/>
        </w:rPr>
      </w:pPr>
      <w:r w:rsidRPr="00240FB2">
        <w:rPr>
          <w:rFonts w:ascii="Arial" w:hAnsi="Arial" w:cs="Arial"/>
          <w:sz w:val="22"/>
          <w:szCs w:val="22"/>
        </w:rPr>
        <w:t>Les Prestations annexes (pauses, cocktails, buffets, plateaux repas…) sont facturées par le Titulaire sur la base des prix de l’offre du Titulaire (récapitulés en annexe n°</w:t>
      </w:r>
      <w:r w:rsidR="008B392D">
        <w:rPr>
          <w:rFonts w:ascii="Arial" w:hAnsi="Arial" w:cs="Arial"/>
          <w:sz w:val="22"/>
          <w:szCs w:val="22"/>
        </w:rPr>
        <w:t>15</w:t>
      </w:r>
      <w:r w:rsidR="005345DE">
        <w:rPr>
          <w:rFonts w:ascii="Arial" w:hAnsi="Arial" w:cs="Arial"/>
          <w:sz w:val="22"/>
          <w:szCs w:val="22"/>
        </w:rPr>
        <w:t xml:space="preserve"> de l’offre</w:t>
      </w:r>
      <w:r w:rsidRPr="00240FB2">
        <w:rPr>
          <w:rFonts w:ascii="Arial" w:hAnsi="Arial" w:cs="Arial"/>
          <w:sz w:val="22"/>
          <w:szCs w:val="22"/>
        </w:rPr>
        <w:t xml:space="preserve"> au présent marché) et des devis (basés sur les prix de l’annexe n°</w:t>
      </w:r>
      <w:r w:rsidR="008B392D">
        <w:rPr>
          <w:rFonts w:ascii="Arial" w:hAnsi="Arial" w:cs="Arial"/>
          <w:sz w:val="22"/>
          <w:szCs w:val="22"/>
        </w:rPr>
        <w:t>15</w:t>
      </w:r>
      <w:r w:rsidRPr="00240FB2">
        <w:rPr>
          <w:rFonts w:ascii="Arial" w:hAnsi="Arial" w:cs="Arial"/>
          <w:sz w:val="22"/>
          <w:szCs w:val="22"/>
        </w:rPr>
        <w:t xml:space="preserve"> au marché) préalablement soumis aux différentes unités demandeuses du CEA/Grenoble pour approbation avant exécution des Prestations par le Titulaire,</w:t>
      </w:r>
    </w:p>
    <w:p w14:paraId="0159CFC2" w14:textId="1129BF2B" w:rsidR="00CD346F" w:rsidRPr="00240FB2" w:rsidRDefault="00CD346F" w:rsidP="00CD346F">
      <w:pPr>
        <w:autoSpaceDE w:val="0"/>
        <w:autoSpaceDN w:val="0"/>
        <w:adjustRightInd w:val="0"/>
        <w:jc w:val="both"/>
        <w:rPr>
          <w:rFonts w:ascii="Arial" w:hAnsi="Arial" w:cs="Arial"/>
          <w:sz w:val="22"/>
          <w:szCs w:val="22"/>
        </w:rPr>
      </w:pPr>
      <w:r w:rsidRPr="00240FB2">
        <w:rPr>
          <w:rFonts w:ascii="Arial" w:hAnsi="Arial" w:cs="Arial"/>
          <w:sz w:val="22"/>
          <w:szCs w:val="22"/>
        </w:rPr>
        <w:t>En phase d’exécution du marché, le Titulaire peut proposer de nouvelles Prestations annexes au CEA, sous réserve de solliciter son accord au préalable. Le Titulaire soumet ses propositions en respectant impérativement le formalisme prévu dans l’annexe n°6. Les nouvelles Prestations sont intégrées au marché après acceptation par le CEA, l’annexe financière correspondant faisant l’objet d’une mise à jour suivant les dispositions fixées à l’article 1</w:t>
      </w:r>
      <w:r w:rsidR="008B392D">
        <w:rPr>
          <w:rFonts w:ascii="Arial" w:hAnsi="Arial" w:cs="Arial"/>
          <w:sz w:val="22"/>
          <w:szCs w:val="22"/>
        </w:rPr>
        <w:t>2</w:t>
      </w:r>
      <w:r w:rsidRPr="00240FB2">
        <w:rPr>
          <w:rFonts w:ascii="Arial" w:hAnsi="Arial" w:cs="Arial"/>
          <w:sz w:val="22"/>
          <w:szCs w:val="22"/>
        </w:rPr>
        <w:t>.4 ci-après.</w:t>
      </w:r>
    </w:p>
    <w:p w14:paraId="6D83FD12" w14:textId="6EF3CE55" w:rsidR="00CD346F" w:rsidRDefault="00CD346F" w:rsidP="00CD346F">
      <w:pPr>
        <w:autoSpaceDE w:val="0"/>
        <w:autoSpaceDN w:val="0"/>
        <w:adjustRightInd w:val="0"/>
        <w:jc w:val="both"/>
        <w:rPr>
          <w:rFonts w:ascii="Arial" w:hAnsi="Arial" w:cs="Arial"/>
          <w:sz w:val="22"/>
          <w:szCs w:val="22"/>
        </w:rPr>
      </w:pPr>
    </w:p>
    <w:p w14:paraId="7B909333" w14:textId="77777777" w:rsidR="00CD346F" w:rsidRPr="00240FB2" w:rsidRDefault="00CD346F" w:rsidP="007B4B88">
      <w:pPr>
        <w:pStyle w:val="Titre3"/>
        <w:keepNext w:val="0"/>
        <w:numPr>
          <w:ilvl w:val="2"/>
          <w:numId w:val="16"/>
        </w:numPr>
        <w:tabs>
          <w:tab w:val="clear" w:pos="1134"/>
          <w:tab w:val="clear" w:pos="6946"/>
        </w:tabs>
        <w:autoSpaceDE w:val="0"/>
        <w:autoSpaceDN w:val="0"/>
        <w:adjustRightInd w:val="0"/>
        <w:spacing w:after="120"/>
        <w:rPr>
          <w:rFonts w:cs="Arial"/>
          <w:szCs w:val="22"/>
        </w:rPr>
      </w:pPr>
      <w:bookmarkStart w:id="110" w:name="_Toc45184324"/>
      <w:bookmarkStart w:id="111" w:name="_Toc73443509"/>
      <w:r w:rsidRPr="00240FB2">
        <w:rPr>
          <w:rFonts w:cs="Arial"/>
          <w:szCs w:val="22"/>
        </w:rPr>
        <w:t>Prix des boissons chaudes et froides</w:t>
      </w:r>
      <w:bookmarkEnd w:id="110"/>
      <w:bookmarkEnd w:id="111"/>
    </w:p>
    <w:p w14:paraId="746BF40D" w14:textId="77777777" w:rsidR="00CD346F" w:rsidRPr="00240FB2" w:rsidRDefault="00CD346F" w:rsidP="00CD346F">
      <w:pPr>
        <w:autoSpaceDE w:val="0"/>
        <w:autoSpaceDN w:val="0"/>
        <w:adjustRightInd w:val="0"/>
        <w:jc w:val="both"/>
        <w:rPr>
          <w:rFonts w:ascii="Arial" w:hAnsi="Arial" w:cs="Arial"/>
          <w:sz w:val="22"/>
          <w:szCs w:val="22"/>
        </w:rPr>
      </w:pPr>
      <w:r w:rsidRPr="00240FB2">
        <w:rPr>
          <w:rFonts w:ascii="Arial" w:hAnsi="Arial" w:cs="Arial"/>
          <w:sz w:val="22"/>
          <w:szCs w:val="22"/>
        </w:rPr>
        <w:t>Le prix des boissons froides et chaudes servies dans le cadre des prestations annexes ne doit pas dépasser le prix d'achat de la boisson concernée majoré d'un coefficient de peines et soins de 20%. Les frais de livraison sont inclus dans le prix de vente.</w:t>
      </w:r>
    </w:p>
    <w:p w14:paraId="6C7E7F8C" w14:textId="77777777" w:rsidR="00CD346F" w:rsidRPr="00240FB2" w:rsidRDefault="00CD346F" w:rsidP="00CD346F">
      <w:pPr>
        <w:autoSpaceDE w:val="0"/>
        <w:autoSpaceDN w:val="0"/>
        <w:adjustRightInd w:val="0"/>
        <w:jc w:val="both"/>
        <w:rPr>
          <w:rFonts w:ascii="Arial" w:hAnsi="Arial" w:cs="Arial"/>
          <w:sz w:val="22"/>
          <w:szCs w:val="22"/>
        </w:rPr>
      </w:pPr>
    </w:p>
    <w:p w14:paraId="4BEFFC32" w14:textId="77777777" w:rsidR="00CD346F" w:rsidRPr="00CD346F" w:rsidRDefault="00CD346F" w:rsidP="00CD346F">
      <w:pPr>
        <w:pStyle w:val="Titre2"/>
        <w:keepNext w:val="0"/>
        <w:numPr>
          <w:ilvl w:val="1"/>
          <w:numId w:val="5"/>
        </w:numPr>
        <w:tabs>
          <w:tab w:val="clear" w:pos="1134"/>
          <w:tab w:val="clear" w:pos="6946"/>
          <w:tab w:val="left" w:pos="4980"/>
        </w:tabs>
        <w:spacing w:line="240" w:lineRule="exact"/>
        <w:rPr>
          <w:rFonts w:ascii="Arial" w:hAnsi="Arial" w:cs="Arial"/>
          <w:sz w:val="22"/>
          <w:szCs w:val="22"/>
          <w:u w:val="none"/>
        </w:rPr>
      </w:pPr>
      <w:bookmarkStart w:id="112" w:name="_Toc329315049"/>
      <w:bookmarkStart w:id="113" w:name="_Toc45184325"/>
      <w:bookmarkStart w:id="114" w:name="_Toc73443510"/>
      <w:r w:rsidRPr="00CD346F">
        <w:rPr>
          <w:rFonts w:ascii="Arial" w:hAnsi="Arial" w:cs="Arial"/>
          <w:sz w:val="22"/>
          <w:szCs w:val="22"/>
          <w:u w:val="none"/>
        </w:rPr>
        <w:t>Mise à jour des annexes financières du présent marché</w:t>
      </w:r>
      <w:bookmarkEnd w:id="112"/>
      <w:bookmarkEnd w:id="113"/>
      <w:bookmarkEnd w:id="114"/>
    </w:p>
    <w:p w14:paraId="50AAD804" w14:textId="7FBFDA12" w:rsidR="00CD346F" w:rsidRPr="00240FB2" w:rsidRDefault="00CD346F" w:rsidP="00CD346F">
      <w:pPr>
        <w:autoSpaceDE w:val="0"/>
        <w:autoSpaceDN w:val="0"/>
        <w:adjustRightInd w:val="0"/>
        <w:jc w:val="both"/>
        <w:rPr>
          <w:rFonts w:ascii="Arial" w:hAnsi="Arial" w:cs="Arial"/>
          <w:sz w:val="22"/>
          <w:szCs w:val="22"/>
        </w:rPr>
      </w:pPr>
      <w:r w:rsidRPr="00240FB2">
        <w:rPr>
          <w:rFonts w:ascii="Arial" w:hAnsi="Arial" w:cs="Arial"/>
          <w:sz w:val="22"/>
          <w:szCs w:val="22"/>
        </w:rPr>
        <w:t xml:space="preserve">En phase d’exécution du marché, le Titulaire peut proposer de nouvelles denrées, boissons chaudes ou froides au CEA, ou de nouveaux menus, sous réserve de solliciter au préalable l’accord du CEA. Le Titulaire soumet ses propositions en respectant impérativement le formalisme prévu aux annexes </w:t>
      </w:r>
      <w:r w:rsidR="008B392D">
        <w:rPr>
          <w:rFonts w:ascii="Arial" w:hAnsi="Arial" w:cs="Arial"/>
          <w:sz w:val="22"/>
          <w:szCs w:val="22"/>
        </w:rPr>
        <w:t>4</w:t>
      </w:r>
      <w:r w:rsidRPr="00240FB2">
        <w:rPr>
          <w:rFonts w:ascii="Arial" w:hAnsi="Arial" w:cs="Arial"/>
          <w:sz w:val="22"/>
          <w:szCs w:val="22"/>
        </w:rPr>
        <w:t>a</w:t>
      </w:r>
      <w:r w:rsidR="008B392D">
        <w:rPr>
          <w:rFonts w:ascii="Arial" w:hAnsi="Arial" w:cs="Arial"/>
          <w:sz w:val="22"/>
          <w:szCs w:val="22"/>
        </w:rPr>
        <w:t>, 4b</w:t>
      </w:r>
      <w:r w:rsidRPr="00240FB2">
        <w:rPr>
          <w:rFonts w:ascii="Arial" w:hAnsi="Arial" w:cs="Arial"/>
          <w:sz w:val="22"/>
          <w:szCs w:val="22"/>
        </w:rPr>
        <w:t xml:space="preserve">, </w:t>
      </w:r>
      <w:r w:rsidR="001B19A7">
        <w:rPr>
          <w:rFonts w:ascii="Arial" w:hAnsi="Arial" w:cs="Arial"/>
          <w:sz w:val="22"/>
          <w:szCs w:val="22"/>
        </w:rPr>
        <w:t>5, 14 et 15</w:t>
      </w:r>
      <w:r w:rsidRPr="00240FB2">
        <w:rPr>
          <w:rFonts w:ascii="Arial" w:hAnsi="Arial" w:cs="Arial"/>
          <w:sz w:val="22"/>
          <w:szCs w:val="22"/>
        </w:rPr>
        <w:t xml:space="preserve"> (ex : identification précises des boissons, de leur contenance et du nombre de points associé).</w:t>
      </w:r>
    </w:p>
    <w:p w14:paraId="452DE0BA" w14:textId="77777777" w:rsidR="00CD346F" w:rsidRPr="00240FB2" w:rsidRDefault="00CD346F" w:rsidP="00CD346F">
      <w:pPr>
        <w:autoSpaceDE w:val="0"/>
        <w:autoSpaceDN w:val="0"/>
        <w:adjustRightInd w:val="0"/>
        <w:jc w:val="both"/>
        <w:rPr>
          <w:rFonts w:ascii="Arial" w:hAnsi="Arial" w:cs="Arial"/>
          <w:sz w:val="22"/>
          <w:szCs w:val="22"/>
        </w:rPr>
      </w:pPr>
    </w:p>
    <w:p w14:paraId="0C132028" w14:textId="48EA4FD9" w:rsidR="00CD346F" w:rsidRPr="00240FB2" w:rsidRDefault="00CD346F" w:rsidP="00CD346F">
      <w:pPr>
        <w:autoSpaceDE w:val="0"/>
        <w:autoSpaceDN w:val="0"/>
        <w:adjustRightInd w:val="0"/>
        <w:jc w:val="both"/>
        <w:rPr>
          <w:rFonts w:ascii="Arial" w:hAnsi="Arial" w:cs="Arial"/>
          <w:sz w:val="22"/>
          <w:szCs w:val="22"/>
        </w:rPr>
      </w:pPr>
      <w:r w:rsidRPr="00240FB2">
        <w:rPr>
          <w:rFonts w:ascii="Arial" w:hAnsi="Arial" w:cs="Arial"/>
          <w:sz w:val="22"/>
          <w:szCs w:val="22"/>
        </w:rPr>
        <w:t>Les nouvelles boissons, denrées, ou les nouveaux menus, sont intégrés au marché après acceptation par le CEA et les annexes financières correspondant sont mises à jour</w:t>
      </w:r>
      <w:r w:rsidR="008E7D51">
        <w:rPr>
          <w:rFonts w:ascii="Arial" w:hAnsi="Arial" w:cs="Arial"/>
          <w:sz w:val="22"/>
          <w:szCs w:val="22"/>
        </w:rPr>
        <w:t xml:space="preserve"> par le titulaire</w:t>
      </w:r>
      <w:r w:rsidRPr="00240FB2">
        <w:rPr>
          <w:rFonts w:ascii="Arial" w:hAnsi="Arial" w:cs="Arial"/>
          <w:sz w:val="22"/>
          <w:szCs w:val="22"/>
        </w:rPr>
        <w:t xml:space="preserve"> à chaque modification, selon les dispositions fixées ci-après. </w:t>
      </w:r>
    </w:p>
    <w:p w14:paraId="54C5572D" w14:textId="77777777" w:rsidR="00CD346F" w:rsidRPr="00240FB2" w:rsidRDefault="00CD346F" w:rsidP="00CD346F">
      <w:pPr>
        <w:autoSpaceDE w:val="0"/>
        <w:autoSpaceDN w:val="0"/>
        <w:adjustRightInd w:val="0"/>
        <w:jc w:val="both"/>
        <w:rPr>
          <w:rFonts w:ascii="Arial" w:hAnsi="Arial" w:cs="Arial"/>
          <w:sz w:val="22"/>
          <w:szCs w:val="22"/>
        </w:rPr>
      </w:pPr>
    </w:p>
    <w:p w14:paraId="31AE3F7A" w14:textId="54726E99" w:rsidR="00CD346F" w:rsidRPr="00240FB2" w:rsidRDefault="00CD346F" w:rsidP="00CD346F">
      <w:pPr>
        <w:autoSpaceDE w:val="0"/>
        <w:autoSpaceDN w:val="0"/>
        <w:adjustRightInd w:val="0"/>
        <w:jc w:val="both"/>
        <w:rPr>
          <w:rFonts w:ascii="Arial" w:hAnsi="Arial" w:cs="Arial"/>
          <w:sz w:val="22"/>
          <w:szCs w:val="22"/>
        </w:rPr>
      </w:pPr>
      <w:r w:rsidRPr="00240FB2">
        <w:rPr>
          <w:rFonts w:ascii="Arial" w:hAnsi="Arial" w:cs="Arial"/>
          <w:sz w:val="22"/>
          <w:szCs w:val="22"/>
        </w:rPr>
        <w:t xml:space="preserve">Le </w:t>
      </w:r>
      <w:r w:rsidR="008E7D51">
        <w:rPr>
          <w:rFonts w:ascii="Arial" w:hAnsi="Arial" w:cs="Arial"/>
          <w:sz w:val="22"/>
          <w:szCs w:val="22"/>
        </w:rPr>
        <w:t>titulaire</w:t>
      </w:r>
      <w:r w:rsidR="008E7D51" w:rsidRPr="00240FB2">
        <w:rPr>
          <w:rFonts w:ascii="Arial" w:hAnsi="Arial" w:cs="Arial"/>
          <w:sz w:val="22"/>
          <w:szCs w:val="22"/>
        </w:rPr>
        <w:t xml:space="preserve"> </w:t>
      </w:r>
      <w:r w:rsidRPr="00240FB2">
        <w:rPr>
          <w:rFonts w:ascii="Arial" w:hAnsi="Arial" w:cs="Arial"/>
          <w:sz w:val="22"/>
          <w:szCs w:val="22"/>
        </w:rPr>
        <w:t xml:space="preserve">transmet au </w:t>
      </w:r>
      <w:r w:rsidR="008E7D51">
        <w:rPr>
          <w:rFonts w:ascii="Arial" w:hAnsi="Arial" w:cs="Arial"/>
          <w:sz w:val="22"/>
          <w:szCs w:val="22"/>
        </w:rPr>
        <w:t>CEA</w:t>
      </w:r>
      <w:r w:rsidRPr="00240FB2">
        <w:rPr>
          <w:rFonts w:ascii="Arial" w:hAnsi="Arial" w:cs="Arial"/>
          <w:sz w:val="22"/>
          <w:szCs w:val="22"/>
        </w:rPr>
        <w:t xml:space="preserve">, une fois par trimestre, une mise à jour des annexes concernées par ces ajouts. Ces annexes consolidées font apparaître distinctement : </w:t>
      </w:r>
    </w:p>
    <w:p w14:paraId="04C5F4E7" w14:textId="77777777" w:rsidR="00CD346F" w:rsidRPr="00240FB2" w:rsidRDefault="00CD346F" w:rsidP="00CD346F">
      <w:pPr>
        <w:numPr>
          <w:ilvl w:val="0"/>
          <w:numId w:val="1"/>
        </w:numPr>
        <w:autoSpaceDE w:val="0"/>
        <w:autoSpaceDN w:val="0"/>
        <w:adjustRightInd w:val="0"/>
        <w:jc w:val="both"/>
        <w:rPr>
          <w:rFonts w:ascii="Arial" w:hAnsi="Arial" w:cs="Arial"/>
          <w:sz w:val="22"/>
          <w:szCs w:val="22"/>
        </w:rPr>
      </w:pPr>
      <w:r w:rsidRPr="00240FB2">
        <w:rPr>
          <w:rFonts w:ascii="Arial" w:hAnsi="Arial" w:cs="Arial"/>
          <w:sz w:val="22"/>
          <w:szCs w:val="22"/>
        </w:rPr>
        <w:t xml:space="preserve">les données correspondant à l’annexe en vigueur à la prise d’effet du marché, </w:t>
      </w:r>
    </w:p>
    <w:p w14:paraId="395103A1" w14:textId="77777777" w:rsidR="00CD346F" w:rsidRPr="00240FB2" w:rsidRDefault="00CD346F" w:rsidP="00CD346F">
      <w:pPr>
        <w:numPr>
          <w:ilvl w:val="0"/>
          <w:numId w:val="1"/>
        </w:numPr>
        <w:autoSpaceDE w:val="0"/>
        <w:autoSpaceDN w:val="0"/>
        <w:adjustRightInd w:val="0"/>
        <w:jc w:val="both"/>
        <w:rPr>
          <w:rFonts w:ascii="Arial" w:hAnsi="Arial" w:cs="Arial"/>
          <w:sz w:val="22"/>
          <w:szCs w:val="22"/>
        </w:rPr>
      </w:pPr>
      <w:r w:rsidRPr="00240FB2">
        <w:rPr>
          <w:rFonts w:ascii="Arial" w:hAnsi="Arial" w:cs="Arial"/>
          <w:sz w:val="22"/>
          <w:szCs w:val="22"/>
        </w:rPr>
        <w:t xml:space="preserve">les données rajoutées au titre de chacune des années contractuelles. </w:t>
      </w:r>
    </w:p>
    <w:p w14:paraId="032E6168" w14:textId="2432CD33" w:rsidR="00CD346F" w:rsidRPr="00240FB2" w:rsidRDefault="00CD346F" w:rsidP="00CD346F">
      <w:pPr>
        <w:autoSpaceDE w:val="0"/>
        <w:autoSpaceDN w:val="0"/>
        <w:adjustRightInd w:val="0"/>
        <w:jc w:val="both"/>
        <w:rPr>
          <w:rFonts w:ascii="Arial" w:hAnsi="Arial" w:cs="Arial"/>
          <w:sz w:val="22"/>
          <w:szCs w:val="22"/>
        </w:rPr>
      </w:pPr>
      <w:r w:rsidRPr="00240FB2">
        <w:rPr>
          <w:rFonts w:ascii="Arial" w:hAnsi="Arial" w:cs="Arial"/>
          <w:sz w:val="22"/>
          <w:szCs w:val="22"/>
        </w:rPr>
        <w:t xml:space="preserve">Ces annexes consolidées sont alors officialisées par l’apposition de </w:t>
      </w:r>
      <w:r w:rsidR="002F3330">
        <w:rPr>
          <w:rFonts w:ascii="Arial" w:hAnsi="Arial" w:cs="Arial"/>
          <w:sz w:val="22"/>
          <w:szCs w:val="22"/>
        </w:rPr>
        <w:t>l</w:t>
      </w:r>
      <w:r w:rsidRPr="00240FB2">
        <w:rPr>
          <w:rFonts w:ascii="Arial" w:hAnsi="Arial" w:cs="Arial"/>
          <w:sz w:val="22"/>
          <w:szCs w:val="22"/>
        </w:rPr>
        <w:t>a signature</w:t>
      </w:r>
      <w:r w:rsidR="002F3330">
        <w:rPr>
          <w:rFonts w:ascii="Arial" w:hAnsi="Arial" w:cs="Arial"/>
          <w:sz w:val="22"/>
          <w:szCs w:val="22"/>
        </w:rPr>
        <w:t xml:space="preserve"> du CEA et du titulaire</w:t>
      </w:r>
      <w:r w:rsidRPr="00240FB2">
        <w:rPr>
          <w:rFonts w:ascii="Arial" w:hAnsi="Arial" w:cs="Arial"/>
          <w:sz w:val="22"/>
          <w:szCs w:val="22"/>
        </w:rPr>
        <w:t>.</w:t>
      </w:r>
    </w:p>
    <w:p w14:paraId="255B752D" w14:textId="77777777" w:rsidR="00CD346F" w:rsidRPr="00240FB2" w:rsidRDefault="00CD346F" w:rsidP="00CD346F">
      <w:pPr>
        <w:autoSpaceDE w:val="0"/>
        <w:autoSpaceDN w:val="0"/>
        <w:adjustRightInd w:val="0"/>
        <w:jc w:val="both"/>
        <w:rPr>
          <w:rFonts w:ascii="Arial" w:hAnsi="Arial" w:cs="Arial"/>
          <w:sz w:val="22"/>
          <w:szCs w:val="22"/>
        </w:rPr>
      </w:pPr>
    </w:p>
    <w:p w14:paraId="40AB0123" w14:textId="77777777" w:rsidR="00CD346F" w:rsidRPr="00CD346F" w:rsidRDefault="00CD346F" w:rsidP="00CD346F">
      <w:pPr>
        <w:pStyle w:val="Titre2"/>
        <w:keepNext w:val="0"/>
        <w:numPr>
          <w:ilvl w:val="1"/>
          <w:numId w:val="5"/>
        </w:numPr>
        <w:tabs>
          <w:tab w:val="clear" w:pos="1134"/>
          <w:tab w:val="clear" w:pos="6946"/>
          <w:tab w:val="left" w:pos="4980"/>
        </w:tabs>
        <w:spacing w:line="240" w:lineRule="exact"/>
        <w:rPr>
          <w:rFonts w:ascii="Arial" w:hAnsi="Arial" w:cs="Arial"/>
          <w:sz w:val="22"/>
          <w:szCs w:val="22"/>
          <w:u w:val="none"/>
        </w:rPr>
      </w:pPr>
      <w:bookmarkStart w:id="115" w:name="_Toc329315050"/>
      <w:bookmarkStart w:id="116" w:name="_Toc45184326"/>
      <w:bookmarkStart w:id="117" w:name="_Toc73443511"/>
      <w:r w:rsidRPr="00CD346F">
        <w:rPr>
          <w:rFonts w:ascii="Arial" w:hAnsi="Arial" w:cs="Arial"/>
          <w:sz w:val="22"/>
          <w:szCs w:val="22"/>
          <w:u w:val="none"/>
        </w:rPr>
        <w:t>Caractère des prix</w:t>
      </w:r>
      <w:bookmarkEnd w:id="115"/>
      <w:bookmarkEnd w:id="116"/>
      <w:bookmarkEnd w:id="117"/>
    </w:p>
    <w:p w14:paraId="16DA88F0" w14:textId="57F7FFEA" w:rsidR="001B19A7" w:rsidRPr="001B19A7" w:rsidRDefault="00CD346F" w:rsidP="001B19A7">
      <w:pPr>
        <w:autoSpaceDE w:val="0"/>
        <w:autoSpaceDN w:val="0"/>
        <w:adjustRightInd w:val="0"/>
        <w:jc w:val="both"/>
        <w:rPr>
          <w:rFonts w:ascii="Arial" w:hAnsi="Arial" w:cs="Arial"/>
          <w:i/>
          <w:sz w:val="22"/>
          <w:szCs w:val="22"/>
        </w:rPr>
      </w:pPr>
      <w:r w:rsidRPr="00240FB2">
        <w:rPr>
          <w:rFonts w:ascii="Arial" w:hAnsi="Arial" w:cs="Arial"/>
          <w:sz w:val="22"/>
          <w:szCs w:val="22"/>
        </w:rPr>
        <w:t>Les prix indiqués au présent article sont établis aux conditions économiques du mois de remise de</w:t>
      </w:r>
      <w:r w:rsidR="001B19A7">
        <w:rPr>
          <w:rFonts w:ascii="Arial" w:hAnsi="Arial" w:cs="Arial"/>
          <w:sz w:val="22"/>
          <w:szCs w:val="22"/>
        </w:rPr>
        <w:t xml:space="preserve"> la dernière version de </w:t>
      </w:r>
      <w:r w:rsidRPr="00240FB2">
        <w:rPr>
          <w:rFonts w:ascii="Arial" w:hAnsi="Arial" w:cs="Arial"/>
          <w:sz w:val="22"/>
          <w:szCs w:val="22"/>
        </w:rPr>
        <w:t xml:space="preserve">l’offre </w:t>
      </w:r>
      <w:r w:rsidRPr="00240FB2">
        <w:rPr>
          <w:rFonts w:ascii="Arial" w:hAnsi="Arial" w:cs="Arial"/>
          <w:i/>
          <w:sz w:val="22"/>
          <w:szCs w:val="22"/>
        </w:rPr>
        <w:t xml:space="preserve">(soit </w:t>
      </w:r>
      <w:r w:rsidR="001B19A7">
        <w:rPr>
          <w:rFonts w:ascii="Arial" w:hAnsi="Arial" w:cs="Arial"/>
          <w:i/>
          <w:sz w:val="22"/>
          <w:szCs w:val="22"/>
        </w:rPr>
        <w:t>___________ 2025</w:t>
      </w:r>
      <w:r w:rsidRPr="00240FB2">
        <w:rPr>
          <w:rFonts w:ascii="Arial" w:hAnsi="Arial" w:cs="Arial"/>
          <w:i/>
          <w:sz w:val="22"/>
          <w:szCs w:val="22"/>
        </w:rPr>
        <w:t>).</w:t>
      </w:r>
      <w:r w:rsidR="002F3330">
        <w:rPr>
          <w:rFonts w:ascii="Arial" w:hAnsi="Arial" w:cs="Arial"/>
          <w:i/>
          <w:sz w:val="22"/>
          <w:szCs w:val="22"/>
        </w:rPr>
        <w:t xml:space="preserve"> </w:t>
      </w:r>
      <w:r w:rsidR="001B19A7" w:rsidRPr="00FB0231">
        <w:rPr>
          <w:rFonts w:ascii="Arial" w:hAnsi="Arial" w:cs="Arial"/>
          <w:sz w:val="22"/>
          <w:highlight w:val="lightGray"/>
        </w:rPr>
        <w:t>[</w:t>
      </w:r>
      <w:r w:rsidR="001B19A7" w:rsidRPr="00FB0231">
        <w:rPr>
          <w:rFonts w:ascii="Arial" w:hAnsi="Arial" w:cs="Arial"/>
          <w:i/>
          <w:sz w:val="22"/>
          <w:szCs w:val="22"/>
          <w:highlight w:val="lightGray"/>
        </w:rPr>
        <w:t>à adapter par le CEA lors de l’établissement du marché</w:t>
      </w:r>
      <w:r w:rsidR="001B19A7" w:rsidRPr="00FB0231">
        <w:rPr>
          <w:rFonts w:ascii="Arial" w:hAnsi="Arial" w:cs="Arial"/>
          <w:sz w:val="22"/>
          <w:szCs w:val="22"/>
          <w:highlight w:val="lightGray"/>
        </w:rPr>
        <w:t>]</w:t>
      </w:r>
    </w:p>
    <w:p w14:paraId="7B57789F" w14:textId="41A47065" w:rsidR="00CD346F" w:rsidRPr="001B19A7" w:rsidRDefault="00CD346F" w:rsidP="00CD346F">
      <w:pPr>
        <w:autoSpaceDE w:val="0"/>
        <w:autoSpaceDN w:val="0"/>
        <w:adjustRightInd w:val="0"/>
        <w:jc w:val="both"/>
        <w:rPr>
          <w:rFonts w:ascii="Arial" w:hAnsi="Arial" w:cs="Arial"/>
          <w:i/>
          <w:sz w:val="22"/>
          <w:szCs w:val="22"/>
        </w:rPr>
      </w:pPr>
      <w:r w:rsidRPr="00240FB2">
        <w:rPr>
          <w:rFonts w:ascii="Arial" w:hAnsi="Arial" w:cs="Arial"/>
          <w:sz w:val="22"/>
          <w:szCs w:val="22"/>
        </w:rPr>
        <w:t xml:space="preserve">Ils sont </w:t>
      </w:r>
      <w:r w:rsidRPr="002F3330">
        <w:rPr>
          <w:rFonts w:ascii="Arial" w:hAnsi="Arial" w:cs="Arial"/>
          <w:b/>
          <w:bCs/>
          <w:sz w:val="22"/>
          <w:szCs w:val="22"/>
        </w:rPr>
        <w:t>fermes</w:t>
      </w:r>
      <w:r w:rsidRPr="00240FB2">
        <w:rPr>
          <w:rFonts w:ascii="Arial" w:hAnsi="Arial" w:cs="Arial"/>
          <w:sz w:val="22"/>
          <w:szCs w:val="22"/>
        </w:rPr>
        <w:t xml:space="preserve"> pour la première année contractuelle, puis </w:t>
      </w:r>
      <w:r w:rsidRPr="002F3330">
        <w:rPr>
          <w:rFonts w:ascii="Arial" w:hAnsi="Arial" w:cs="Arial"/>
          <w:b/>
          <w:bCs/>
          <w:sz w:val="22"/>
          <w:szCs w:val="22"/>
        </w:rPr>
        <w:t>révisables</w:t>
      </w:r>
      <w:r w:rsidRPr="00240FB2">
        <w:rPr>
          <w:rFonts w:ascii="Arial" w:hAnsi="Arial" w:cs="Arial"/>
          <w:sz w:val="22"/>
          <w:szCs w:val="22"/>
        </w:rPr>
        <w:t xml:space="preserve"> selon les dispositions fixées à l’article 1</w:t>
      </w:r>
      <w:r w:rsidR="00B36544">
        <w:rPr>
          <w:rFonts w:ascii="Arial" w:hAnsi="Arial" w:cs="Arial"/>
          <w:sz w:val="22"/>
          <w:szCs w:val="22"/>
        </w:rPr>
        <w:t>4</w:t>
      </w:r>
      <w:r w:rsidRPr="00240FB2">
        <w:rPr>
          <w:rFonts w:ascii="Arial" w:hAnsi="Arial" w:cs="Arial"/>
          <w:sz w:val="22"/>
          <w:szCs w:val="22"/>
        </w:rPr>
        <w:t xml:space="preserve"> ci-après.</w:t>
      </w:r>
    </w:p>
    <w:p w14:paraId="65BB74F4" w14:textId="77777777" w:rsidR="00CD346F" w:rsidRPr="00240FB2" w:rsidRDefault="00CD346F" w:rsidP="00CD346F">
      <w:pPr>
        <w:autoSpaceDE w:val="0"/>
        <w:autoSpaceDN w:val="0"/>
        <w:adjustRightInd w:val="0"/>
        <w:jc w:val="both"/>
        <w:rPr>
          <w:rFonts w:ascii="Arial" w:hAnsi="Arial" w:cs="Arial"/>
          <w:sz w:val="22"/>
          <w:szCs w:val="22"/>
        </w:rPr>
      </w:pPr>
    </w:p>
    <w:p w14:paraId="6382A4F5" w14:textId="291F4BAE" w:rsidR="00CD346F" w:rsidRPr="00240FB2" w:rsidRDefault="00CD346F" w:rsidP="00CD346F">
      <w:pPr>
        <w:autoSpaceDE w:val="0"/>
        <w:autoSpaceDN w:val="0"/>
        <w:adjustRightInd w:val="0"/>
        <w:jc w:val="both"/>
        <w:rPr>
          <w:rFonts w:ascii="Arial" w:hAnsi="Arial" w:cs="Arial"/>
          <w:sz w:val="22"/>
          <w:szCs w:val="22"/>
        </w:rPr>
      </w:pPr>
      <w:r w:rsidRPr="00240FB2">
        <w:rPr>
          <w:rFonts w:ascii="Arial" w:hAnsi="Arial" w:cs="Arial"/>
          <w:sz w:val="22"/>
          <w:szCs w:val="22"/>
        </w:rPr>
        <w:lastRenderedPageBreak/>
        <w:t>A l’exception des devis d’un prix unitaire supérieur à 1 500 € HT</w:t>
      </w:r>
      <w:r w:rsidR="001B19A7">
        <w:rPr>
          <w:rFonts w:ascii="Arial" w:hAnsi="Arial" w:cs="Arial"/>
          <w:sz w:val="22"/>
          <w:szCs w:val="22"/>
        </w:rPr>
        <w:t xml:space="preserve"> </w:t>
      </w:r>
      <w:r w:rsidRPr="00240FB2">
        <w:rPr>
          <w:rFonts w:ascii="Arial" w:hAnsi="Arial" w:cs="Arial"/>
          <w:sz w:val="22"/>
          <w:szCs w:val="22"/>
        </w:rPr>
        <w:t xml:space="preserve">dans le cadre de la maintenance due au titre du présent marché, dans les conditions spécifiées à l’article </w:t>
      </w:r>
      <w:r w:rsidR="001B19A7">
        <w:rPr>
          <w:rFonts w:ascii="Arial" w:hAnsi="Arial" w:cs="Arial"/>
          <w:sz w:val="22"/>
          <w:szCs w:val="22"/>
        </w:rPr>
        <w:t>8</w:t>
      </w:r>
      <w:r w:rsidRPr="00240FB2">
        <w:rPr>
          <w:rFonts w:ascii="Arial" w:hAnsi="Arial" w:cs="Arial"/>
          <w:sz w:val="22"/>
          <w:szCs w:val="22"/>
        </w:rPr>
        <w:t>.2 ci-avant, les prix comprennent tous les frais et sujétions inhérents à l'exécution de l'ensemble des Prestations, et notamment :</w:t>
      </w:r>
    </w:p>
    <w:p w14:paraId="25FF2F8F" w14:textId="77777777" w:rsidR="00CD346F" w:rsidRPr="00240FB2" w:rsidRDefault="00CD346F" w:rsidP="00CD346F">
      <w:pPr>
        <w:tabs>
          <w:tab w:val="left" w:pos="180"/>
        </w:tabs>
        <w:autoSpaceDE w:val="0"/>
        <w:autoSpaceDN w:val="0"/>
        <w:adjustRightInd w:val="0"/>
        <w:spacing w:after="40"/>
        <w:ind w:left="142" w:hanging="142"/>
        <w:jc w:val="both"/>
        <w:rPr>
          <w:rFonts w:ascii="Arial" w:hAnsi="Arial" w:cs="Arial"/>
          <w:sz w:val="22"/>
          <w:szCs w:val="22"/>
        </w:rPr>
      </w:pPr>
      <w:r w:rsidRPr="00240FB2">
        <w:rPr>
          <w:rFonts w:ascii="Arial" w:hAnsi="Arial" w:cs="Arial"/>
          <w:sz w:val="22"/>
          <w:szCs w:val="22"/>
        </w:rPr>
        <w:t>-</w:t>
      </w:r>
      <w:r w:rsidRPr="00240FB2">
        <w:rPr>
          <w:rFonts w:ascii="Arial" w:hAnsi="Arial" w:cs="Arial"/>
          <w:sz w:val="22"/>
          <w:szCs w:val="22"/>
        </w:rPr>
        <w:tab/>
        <w:t>l'ensemble des charges, les frais généraux du Titulaire ainsi que sa rémunération,</w:t>
      </w:r>
    </w:p>
    <w:p w14:paraId="49D051A6" w14:textId="77777777" w:rsidR="00CD346F" w:rsidRPr="00240FB2" w:rsidRDefault="00CD346F" w:rsidP="00CD346F">
      <w:pPr>
        <w:tabs>
          <w:tab w:val="left" w:pos="180"/>
        </w:tabs>
        <w:autoSpaceDE w:val="0"/>
        <w:autoSpaceDN w:val="0"/>
        <w:adjustRightInd w:val="0"/>
        <w:ind w:left="142" w:hanging="142"/>
        <w:jc w:val="both"/>
        <w:rPr>
          <w:rFonts w:ascii="Arial" w:hAnsi="Arial" w:cs="Arial"/>
          <w:sz w:val="22"/>
          <w:szCs w:val="22"/>
        </w:rPr>
      </w:pPr>
      <w:r w:rsidRPr="00240FB2">
        <w:rPr>
          <w:rFonts w:ascii="Arial" w:hAnsi="Arial" w:cs="Arial"/>
          <w:sz w:val="22"/>
          <w:szCs w:val="22"/>
        </w:rPr>
        <w:t>-</w:t>
      </w:r>
      <w:r w:rsidRPr="00240FB2">
        <w:rPr>
          <w:rFonts w:ascii="Arial" w:hAnsi="Arial" w:cs="Arial"/>
          <w:sz w:val="22"/>
          <w:szCs w:val="22"/>
        </w:rPr>
        <w:tab/>
        <w:t>l'ensemble des frais de personnel, l'ensemble des denrées alimentaires, les frais relatifs aux divers contrôles et l'ensemble des obligations du Titulaire mentionnées au cahier des charges.</w:t>
      </w:r>
    </w:p>
    <w:p w14:paraId="57D918D5" w14:textId="77777777" w:rsidR="00CD346F" w:rsidRPr="00240FB2" w:rsidRDefault="00CD346F" w:rsidP="00CD346F">
      <w:pPr>
        <w:autoSpaceDE w:val="0"/>
        <w:autoSpaceDN w:val="0"/>
        <w:adjustRightInd w:val="0"/>
        <w:jc w:val="both"/>
        <w:rPr>
          <w:rFonts w:ascii="Arial" w:hAnsi="Arial" w:cs="Arial"/>
          <w:sz w:val="22"/>
          <w:szCs w:val="22"/>
        </w:rPr>
      </w:pPr>
    </w:p>
    <w:p w14:paraId="3E9A80D1" w14:textId="615F0A21" w:rsidR="00CD346F" w:rsidRPr="00240FB2" w:rsidRDefault="00CD346F" w:rsidP="00CD346F">
      <w:pPr>
        <w:autoSpaceDE w:val="0"/>
        <w:autoSpaceDN w:val="0"/>
        <w:adjustRightInd w:val="0"/>
        <w:jc w:val="both"/>
        <w:rPr>
          <w:rFonts w:ascii="Arial" w:hAnsi="Arial" w:cs="Arial"/>
          <w:sz w:val="22"/>
          <w:szCs w:val="22"/>
        </w:rPr>
      </w:pPr>
      <w:r w:rsidRPr="00240FB2">
        <w:rPr>
          <w:rFonts w:ascii="Arial" w:hAnsi="Arial" w:cs="Arial"/>
          <w:sz w:val="22"/>
          <w:szCs w:val="22"/>
        </w:rPr>
        <w:t>En aucun cas, le prix des Prestations « Self », « Restauration rapide », « Cafétéria » et « Club » ne doivent comprendre l'incidence éventuelle des charges afférentes aux Prestations annexes (</w:t>
      </w:r>
      <w:r w:rsidR="001B19A7">
        <w:rPr>
          <w:rFonts w:ascii="Arial" w:hAnsi="Arial" w:cs="Arial"/>
          <w:sz w:val="22"/>
          <w:szCs w:val="22"/>
        </w:rPr>
        <w:t>r</w:t>
      </w:r>
      <w:r w:rsidRPr="00240FB2">
        <w:rPr>
          <w:rFonts w:ascii="Arial" w:hAnsi="Arial" w:cs="Arial"/>
          <w:sz w:val="22"/>
          <w:szCs w:val="22"/>
        </w:rPr>
        <w:t>oom service) citées à l’article 1</w:t>
      </w:r>
      <w:r w:rsidR="001B19A7">
        <w:rPr>
          <w:rFonts w:ascii="Arial" w:hAnsi="Arial" w:cs="Arial"/>
          <w:sz w:val="22"/>
          <w:szCs w:val="22"/>
        </w:rPr>
        <w:t>2</w:t>
      </w:r>
      <w:r w:rsidRPr="00240FB2">
        <w:rPr>
          <w:rFonts w:ascii="Arial" w:hAnsi="Arial" w:cs="Arial"/>
          <w:sz w:val="22"/>
          <w:szCs w:val="22"/>
        </w:rPr>
        <w:t>.3 ci-dessus.</w:t>
      </w:r>
    </w:p>
    <w:p w14:paraId="2A8D1F5D" w14:textId="408419CD" w:rsidR="000A3E50" w:rsidRDefault="000A3E50" w:rsidP="009230BF">
      <w:pPr>
        <w:pStyle w:val="Titre1"/>
        <w:numPr>
          <w:ilvl w:val="0"/>
          <w:numId w:val="0"/>
        </w:numPr>
        <w:rPr>
          <w:rFonts w:ascii="Arial" w:hAnsi="Arial" w:cs="Arial"/>
          <w:sz w:val="22"/>
          <w:szCs w:val="22"/>
        </w:rPr>
      </w:pPr>
    </w:p>
    <w:p w14:paraId="112865C0" w14:textId="55D43A7C" w:rsidR="002B0D67" w:rsidRDefault="002B0D67" w:rsidP="002B0D67"/>
    <w:p w14:paraId="3C54022E" w14:textId="77777777" w:rsidR="002B0D67" w:rsidRPr="002B0D67" w:rsidRDefault="002B0D67" w:rsidP="002B0D67">
      <w:pPr>
        <w:pStyle w:val="Titre1"/>
        <w:keepNext w:val="0"/>
        <w:numPr>
          <w:ilvl w:val="0"/>
          <w:numId w:val="5"/>
        </w:numPr>
        <w:tabs>
          <w:tab w:val="clear" w:pos="709"/>
          <w:tab w:val="clear" w:pos="1134"/>
          <w:tab w:val="clear" w:pos="6946"/>
          <w:tab w:val="left" w:pos="4980"/>
        </w:tabs>
        <w:spacing w:line="240" w:lineRule="exact"/>
        <w:ind w:left="0"/>
        <w:jc w:val="both"/>
        <w:rPr>
          <w:rFonts w:ascii="Arial" w:hAnsi="Arial" w:cs="Arial"/>
          <w:sz w:val="22"/>
          <w:szCs w:val="22"/>
        </w:rPr>
      </w:pPr>
      <w:bookmarkStart w:id="118" w:name="_Toc192144689"/>
      <w:bookmarkStart w:id="119" w:name="_Toc202462624"/>
      <w:r w:rsidRPr="002B0D67">
        <w:rPr>
          <w:rFonts w:ascii="Arial" w:hAnsi="Arial" w:cs="Arial"/>
          <w:sz w:val="22"/>
          <w:szCs w:val="22"/>
        </w:rPr>
        <w:t>CLAUSE ENVIRONNEMENTALE</w:t>
      </w:r>
      <w:bookmarkEnd w:id="118"/>
      <w:bookmarkEnd w:id="119"/>
    </w:p>
    <w:p w14:paraId="7DE485BC" w14:textId="77777777" w:rsidR="002B0D67" w:rsidRDefault="002B0D67" w:rsidP="002B0D67"/>
    <w:p w14:paraId="42EB7422" w14:textId="52C051A1" w:rsidR="002B0D67" w:rsidRPr="00596EE5" w:rsidRDefault="002B0D67" w:rsidP="002B0D67">
      <w:pPr>
        <w:widowControl w:val="0"/>
        <w:spacing w:line="239" w:lineRule="auto"/>
        <w:jc w:val="both"/>
        <w:rPr>
          <w:rFonts w:ascii="Arial" w:hAnsi="Arial" w:cs="Arial"/>
          <w:b/>
          <w:bCs/>
          <w:iCs/>
          <w:sz w:val="22"/>
          <w:szCs w:val="22"/>
          <w:highlight w:val="darkGray"/>
        </w:rPr>
      </w:pPr>
      <w:r w:rsidRPr="00596EE5">
        <w:rPr>
          <w:rFonts w:ascii="Arial" w:hAnsi="Arial" w:cs="Arial"/>
          <w:b/>
          <w:bCs/>
          <w:iCs/>
          <w:sz w:val="22"/>
          <w:szCs w:val="22"/>
          <w:highlight w:val="darkGray"/>
        </w:rPr>
        <w:t xml:space="preserve"> [</w:t>
      </w:r>
      <w:proofErr w:type="gramStart"/>
      <w:r w:rsidRPr="00596EE5">
        <w:rPr>
          <w:rFonts w:ascii="Arial" w:hAnsi="Arial" w:cs="Arial"/>
          <w:b/>
          <w:bCs/>
          <w:iCs/>
          <w:sz w:val="22"/>
          <w:szCs w:val="22"/>
          <w:highlight w:val="darkGray"/>
        </w:rPr>
        <w:t>à</w:t>
      </w:r>
      <w:proofErr w:type="gramEnd"/>
      <w:r w:rsidRPr="00596EE5">
        <w:rPr>
          <w:rFonts w:ascii="Arial" w:hAnsi="Arial" w:cs="Arial"/>
          <w:b/>
          <w:bCs/>
          <w:iCs/>
          <w:sz w:val="22"/>
          <w:szCs w:val="22"/>
          <w:highlight w:val="darkGray"/>
        </w:rPr>
        <w:t xml:space="preserve"> compléter par le CEA lors de la finalisation du marché</w:t>
      </w:r>
      <w:r>
        <w:rPr>
          <w:rFonts w:ascii="Arial" w:hAnsi="Arial" w:cs="Arial"/>
          <w:b/>
          <w:bCs/>
          <w:iCs/>
          <w:sz w:val="22"/>
          <w:szCs w:val="22"/>
          <w:highlight w:val="darkGray"/>
        </w:rPr>
        <w:t> : i</w:t>
      </w:r>
      <w:r w:rsidRPr="00596EE5">
        <w:rPr>
          <w:rFonts w:ascii="Arial" w:hAnsi="Arial" w:cs="Arial"/>
          <w:b/>
          <w:bCs/>
          <w:iCs/>
          <w:sz w:val="22"/>
          <w:szCs w:val="22"/>
          <w:highlight w:val="darkGray"/>
        </w:rPr>
        <w:t>nsérer les dispositions prévues dans l’offre du soumissionnaire retenu</w:t>
      </w:r>
      <w:r>
        <w:rPr>
          <w:rFonts w:ascii="Arial" w:hAnsi="Arial" w:cs="Arial"/>
          <w:b/>
          <w:bCs/>
          <w:iCs/>
          <w:sz w:val="22"/>
          <w:szCs w:val="22"/>
          <w:highlight w:val="darkGray"/>
        </w:rPr>
        <w:t xml:space="preserve"> pour contractualiser les engagements pris dans l’offre récapitulés dans le dossier n°5 de l’offre technique]</w:t>
      </w:r>
    </w:p>
    <w:p w14:paraId="49D488AE" w14:textId="0B3A6A16" w:rsidR="002B0D67" w:rsidRDefault="002B0D67" w:rsidP="002B0D67"/>
    <w:p w14:paraId="7B1D863A" w14:textId="77777777" w:rsidR="005345DE" w:rsidRDefault="005345DE" w:rsidP="002B0D67"/>
    <w:p w14:paraId="13ADE97F" w14:textId="77777777" w:rsidR="00E733C1" w:rsidRPr="00240FB2" w:rsidRDefault="00E733C1" w:rsidP="005345DE">
      <w:pPr>
        <w:pStyle w:val="Titre1"/>
        <w:keepNext w:val="0"/>
        <w:numPr>
          <w:ilvl w:val="0"/>
          <w:numId w:val="5"/>
        </w:numPr>
        <w:tabs>
          <w:tab w:val="clear" w:pos="709"/>
          <w:tab w:val="clear" w:pos="1134"/>
          <w:tab w:val="clear" w:pos="6946"/>
          <w:tab w:val="left" w:pos="4980"/>
        </w:tabs>
        <w:spacing w:line="240" w:lineRule="exact"/>
        <w:ind w:left="0"/>
        <w:jc w:val="both"/>
        <w:rPr>
          <w:rFonts w:ascii="Arial" w:hAnsi="Arial" w:cs="Arial"/>
          <w:sz w:val="22"/>
          <w:szCs w:val="22"/>
        </w:rPr>
      </w:pPr>
      <w:bookmarkStart w:id="120" w:name="_Toc329315051"/>
      <w:bookmarkStart w:id="121" w:name="_Toc73443512"/>
      <w:bookmarkStart w:id="122" w:name="_Toc202462625"/>
      <w:r w:rsidRPr="00240FB2">
        <w:rPr>
          <w:rFonts w:ascii="Arial" w:hAnsi="Arial" w:cs="Arial"/>
          <w:sz w:val="22"/>
          <w:szCs w:val="22"/>
        </w:rPr>
        <w:t>REVISION DE PRIX</w:t>
      </w:r>
      <w:bookmarkEnd w:id="120"/>
      <w:bookmarkEnd w:id="121"/>
      <w:bookmarkEnd w:id="122"/>
    </w:p>
    <w:p w14:paraId="358E4E49" w14:textId="77777777" w:rsidR="00B36544" w:rsidRDefault="00B36544" w:rsidP="00B36544">
      <w:pPr>
        <w:autoSpaceDE w:val="0"/>
        <w:autoSpaceDN w:val="0"/>
        <w:adjustRightInd w:val="0"/>
        <w:jc w:val="both"/>
        <w:rPr>
          <w:rFonts w:ascii="Arial" w:hAnsi="Arial" w:cs="Arial"/>
          <w:sz w:val="22"/>
          <w:szCs w:val="22"/>
        </w:rPr>
      </w:pPr>
    </w:p>
    <w:p w14:paraId="6F7E6F2A" w14:textId="500D9EB4" w:rsidR="00B36544" w:rsidRPr="001B19A7" w:rsidRDefault="00B36544" w:rsidP="00B36544">
      <w:pPr>
        <w:autoSpaceDE w:val="0"/>
        <w:autoSpaceDN w:val="0"/>
        <w:adjustRightInd w:val="0"/>
        <w:jc w:val="both"/>
        <w:rPr>
          <w:rFonts w:ascii="Arial" w:hAnsi="Arial" w:cs="Arial"/>
          <w:i/>
          <w:sz w:val="22"/>
          <w:szCs w:val="22"/>
        </w:rPr>
      </w:pPr>
      <w:r w:rsidRPr="00240FB2">
        <w:rPr>
          <w:rFonts w:ascii="Arial" w:hAnsi="Arial" w:cs="Arial"/>
          <w:sz w:val="22"/>
          <w:szCs w:val="22"/>
        </w:rPr>
        <w:t>Les prix sont établis aux conditions économiques du mois de remise de</w:t>
      </w:r>
      <w:r>
        <w:rPr>
          <w:rFonts w:ascii="Arial" w:hAnsi="Arial" w:cs="Arial"/>
          <w:sz w:val="22"/>
          <w:szCs w:val="22"/>
        </w:rPr>
        <w:t xml:space="preserve"> la dernière version de </w:t>
      </w:r>
      <w:r w:rsidRPr="00240FB2">
        <w:rPr>
          <w:rFonts w:ascii="Arial" w:hAnsi="Arial" w:cs="Arial"/>
          <w:sz w:val="22"/>
          <w:szCs w:val="22"/>
        </w:rPr>
        <w:t xml:space="preserve">l’offre </w:t>
      </w:r>
      <w:r w:rsidRPr="00240FB2">
        <w:rPr>
          <w:rFonts w:ascii="Arial" w:hAnsi="Arial" w:cs="Arial"/>
          <w:i/>
          <w:sz w:val="22"/>
          <w:szCs w:val="22"/>
        </w:rPr>
        <w:t xml:space="preserve">(soit </w:t>
      </w:r>
      <w:r>
        <w:rPr>
          <w:rFonts w:ascii="Arial" w:hAnsi="Arial" w:cs="Arial"/>
          <w:i/>
          <w:sz w:val="22"/>
          <w:szCs w:val="22"/>
        </w:rPr>
        <w:t>___________ 2025</w:t>
      </w:r>
      <w:r w:rsidRPr="00240FB2">
        <w:rPr>
          <w:rFonts w:ascii="Arial" w:hAnsi="Arial" w:cs="Arial"/>
          <w:i/>
          <w:sz w:val="22"/>
          <w:szCs w:val="22"/>
        </w:rPr>
        <w:t>).</w:t>
      </w:r>
      <w:r w:rsidRPr="00FB0231">
        <w:rPr>
          <w:rFonts w:ascii="Arial" w:hAnsi="Arial" w:cs="Arial"/>
          <w:sz w:val="22"/>
          <w:highlight w:val="lightGray"/>
        </w:rPr>
        <w:t>[</w:t>
      </w:r>
      <w:r w:rsidRPr="00FB0231">
        <w:rPr>
          <w:rFonts w:ascii="Arial" w:hAnsi="Arial" w:cs="Arial"/>
          <w:i/>
          <w:sz w:val="22"/>
          <w:szCs w:val="22"/>
          <w:highlight w:val="lightGray"/>
        </w:rPr>
        <w:t>à adapter par le CEA lors de l’établissement du marché</w:t>
      </w:r>
      <w:r w:rsidRPr="00FB0231">
        <w:rPr>
          <w:rFonts w:ascii="Arial" w:hAnsi="Arial" w:cs="Arial"/>
          <w:sz w:val="22"/>
          <w:szCs w:val="22"/>
          <w:highlight w:val="lightGray"/>
        </w:rPr>
        <w:t>]</w:t>
      </w:r>
    </w:p>
    <w:p w14:paraId="3A0CE3EB" w14:textId="4BF6D666" w:rsidR="00B36544" w:rsidRDefault="00B36544" w:rsidP="00B36544">
      <w:pPr>
        <w:widowControl w:val="0"/>
        <w:spacing w:line="239" w:lineRule="auto"/>
        <w:jc w:val="both"/>
        <w:rPr>
          <w:rFonts w:ascii="Arial" w:hAnsi="Arial" w:cs="Arial"/>
          <w:color w:val="000000"/>
          <w:sz w:val="22"/>
          <w:szCs w:val="22"/>
        </w:rPr>
      </w:pPr>
      <w:r w:rsidRPr="00C53A1F">
        <w:rPr>
          <w:rFonts w:ascii="Arial" w:hAnsi="Arial" w:cs="Arial"/>
          <w:color w:val="000000"/>
          <w:sz w:val="22"/>
          <w:szCs w:val="22"/>
        </w:rPr>
        <w:t xml:space="preserve">Ils sont fermes pour la première année du marché puis peuvent être révisés </w:t>
      </w:r>
      <w:r w:rsidR="00290D21">
        <w:rPr>
          <w:rFonts w:ascii="Arial" w:hAnsi="Arial" w:cs="Arial"/>
          <w:color w:val="000000"/>
          <w:sz w:val="22"/>
          <w:szCs w:val="22"/>
        </w:rPr>
        <w:t xml:space="preserve">à partir de </w:t>
      </w:r>
      <w:r w:rsidRPr="00C53A1F">
        <w:rPr>
          <w:rFonts w:ascii="Arial" w:hAnsi="Arial" w:cs="Arial"/>
          <w:color w:val="000000"/>
          <w:sz w:val="22"/>
          <w:szCs w:val="22"/>
        </w:rPr>
        <w:t>la date anniversaire de prise d’effet du marché, à la demande du Titulaire ou du CEA, et ne doivent en aucun cas dépasser le montant obtenu par l’application</w:t>
      </w:r>
      <w:r w:rsidRPr="00195EA7">
        <w:rPr>
          <w:rFonts w:ascii="Arial" w:hAnsi="Arial" w:cs="Arial"/>
          <w:color w:val="000000"/>
          <w:sz w:val="22"/>
          <w:szCs w:val="22"/>
        </w:rPr>
        <w:t xml:space="preserve"> de la formule indiquée ci-après.</w:t>
      </w:r>
    </w:p>
    <w:p w14:paraId="0805EAC7" w14:textId="6D35A984" w:rsidR="002F5EC5" w:rsidRPr="00240FB2" w:rsidRDefault="002F5EC5" w:rsidP="002F5EC5">
      <w:pPr>
        <w:jc w:val="both"/>
        <w:rPr>
          <w:rFonts w:ascii="Arial" w:hAnsi="Arial" w:cs="Arial"/>
          <w:b/>
          <w:sz w:val="22"/>
          <w:szCs w:val="22"/>
        </w:rPr>
      </w:pPr>
      <w:r w:rsidRPr="00240FB2">
        <w:rPr>
          <w:rFonts w:ascii="Arial" w:hAnsi="Arial" w:cs="Arial"/>
          <w:sz w:val="22"/>
          <w:szCs w:val="22"/>
        </w:rPr>
        <w:t xml:space="preserve">En tout état de cause, </w:t>
      </w:r>
      <w:r w:rsidRPr="00946EE7">
        <w:rPr>
          <w:rFonts w:ascii="Arial" w:hAnsi="Arial" w:cs="Arial"/>
          <w:b/>
          <w:bCs/>
          <w:sz w:val="22"/>
          <w:szCs w:val="22"/>
        </w:rPr>
        <w:t xml:space="preserve">la révision </w:t>
      </w:r>
      <w:r w:rsidR="00946EE7" w:rsidRPr="00946EE7">
        <w:rPr>
          <w:rFonts w:ascii="Arial" w:hAnsi="Arial" w:cs="Arial"/>
          <w:b/>
          <w:bCs/>
          <w:sz w:val="22"/>
          <w:szCs w:val="22"/>
        </w:rPr>
        <w:t>des</w:t>
      </w:r>
      <w:r w:rsidRPr="00946EE7">
        <w:rPr>
          <w:rFonts w:ascii="Arial" w:hAnsi="Arial" w:cs="Arial"/>
          <w:b/>
          <w:bCs/>
          <w:sz w:val="22"/>
          <w:szCs w:val="22"/>
        </w:rPr>
        <w:t xml:space="preserve"> prix est plafonnée à une augmentation maximum de 3% par an.</w:t>
      </w:r>
      <w:r w:rsidRPr="00240FB2">
        <w:rPr>
          <w:rFonts w:ascii="Arial" w:hAnsi="Arial" w:cs="Arial"/>
          <w:b/>
          <w:sz w:val="22"/>
          <w:szCs w:val="22"/>
        </w:rPr>
        <w:t xml:space="preserve"> </w:t>
      </w:r>
    </w:p>
    <w:p w14:paraId="660C904F" w14:textId="77777777" w:rsidR="002F5EC5" w:rsidRPr="00240FB2" w:rsidRDefault="002F5EC5" w:rsidP="002F5EC5">
      <w:pPr>
        <w:jc w:val="both"/>
        <w:rPr>
          <w:rFonts w:ascii="Arial" w:hAnsi="Arial" w:cs="Arial"/>
          <w:sz w:val="22"/>
          <w:szCs w:val="22"/>
        </w:rPr>
      </w:pPr>
    </w:p>
    <w:p w14:paraId="0B091380" w14:textId="52DCAEF4" w:rsidR="002F5EC5" w:rsidRPr="00240FB2" w:rsidRDefault="002F5EC5" w:rsidP="002F5EC5">
      <w:pPr>
        <w:jc w:val="both"/>
        <w:rPr>
          <w:rFonts w:ascii="Arial" w:hAnsi="Arial" w:cs="Arial"/>
          <w:b/>
          <w:sz w:val="22"/>
          <w:szCs w:val="22"/>
        </w:rPr>
      </w:pPr>
      <w:r w:rsidRPr="00240FB2">
        <w:rPr>
          <w:rFonts w:ascii="Arial" w:hAnsi="Arial" w:cs="Arial"/>
          <w:b/>
          <w:sz w:val="22"/>
          <w:szCs w:val="22"/>
        </w:rPr>
        <w:t>Les coefficients de révision sont arrondis au millième inférieur pour le droit d’a</w:t>
      </w:r>
      <w:r w:rsidR="00177C57">
        <w:rPr>
          <w:rFonts w:ascii="Arial" w:hAnsi="Arial" w:cs="Arial"/>
          <w:b/>
          <w:sz w:val="22"/>
          <w:szCs w:val="22"/>
        </w:rPr>
        <w:t>ccès</w:t>
      </w:r>
      <w:r w:rsidRPr="00240FB2">
        <w:rPr>
          <w:rFonts w:ascii="Arial" w:hAnsi="Arial" w:cs="Arial"/>
          <w:b/>
          <w:sz w:val="22"/>
          <w:szCs w:val="22"/>
        </w:rPr>
        <w:t xml:space="preserve"> et pour les points denrées, et au centième inférieur pour les autres prestations. </w:t>
      </w:r>
    </w:p>
    <w:p w14:paraId="786ED0DC" w14:textId="5C1D65AF" w:rsidR="00B36544" w:rsidRPr="00240FB2" w:rsidRDefault="00B36544" w:rsidP="00B36544">
      <w:pPr>
        <w:jc w:val="both"/>
        <w:rPr>
          <w:rFonts w:ascii="Arial" w:hAnsi="Arial" w:cs="Arial"/>
          <w:sz w:val="22"/>
          <w:szCs w:val="22"/>
        </w:rPr>
      </w:pPr>
      <w:r w:rsidRPr="00240FB2">
        <w:rPr>
          <w:rFonts w:ascii="Arial" w:hAnsi="Arial" w:cs="Arial"/>
          <w:sz w:val="22"/>
          <w:szCs w:val="22"/>
        </w:rPr>
        <w:t>Les prix révisés sont fermes pour toute l'année concernée.</w:t>
      </w:r>
    </w:p>
    <w:p w14:paraId="39D88190" w14:textId="77777777" w:rsidR="002F5EC5" w:rsidRPr="00240FB2" w:rsidRDefault="002F5EC5" w:rsidP="002F5EC5">
      <w:pPr>
        <w:autoSpaceDE w:val="0"/>
        <w:autoSpaceDN w:val="0"/>
        <w:adjustRightInd w:val="0"/>
        <w:jc w:val="both"/>
        <w:rPr>
          <w:rFonts w:ascii="Arial" w:hAnsi="Arial" w:cs="Arial"/>
          <w:sz w:val="22"/>
          <w:szCs w:val="22"/>
        </w:rPr>
      </w:pPr>
    </w:p>
    <w:p w14:paraId="39948687" w14:textId="77777777" w:rsidR="00B36544" w:rsidRDefault="00B36544" w:rsidP="00B36544">
      <w:pPr>
        <w:widowControl w:val="0"/>
        <w:spacing w:line="239" w:lineRule="auto"/>
        <w:jc w:val="both"/>
        <w:rPr>
          <w:rFonts w:ascii="Arial" w:eastAsia="Arial" w:hAnsi="Arial" w:cs="Arial"/>
          <w:sz w:val="22"/>
          <w:szCs w:val="22"/>
          <w:lang w:eastAsia="en-US"/>
        </w:rPr>
      </w:pPr>
      <w:r w:rsidRPr="00605AEF">
        <w:rPr>
          <w:rFonts w:ascii="Arial" w:eastAsia="Arial" w:hAnsi="Arial" w:cs="Arial"/>
          <w:sz w:val="22"/>
          <w:szCs w:val="22"/>
          <w:lang w:eastAsia="en-US"/>
        </w:rPr>
        <w:t xml:space="preserve">La révision ne pourra être effective qu’après l’accord écrit du CEA sur proposition du Titulaire, </w:t>
      </w:r>
      <w:r w:rsidRPr="00774BA2">
        <w:rPr>
          <w:rFonts w:ascii="Arial" w:eastAsia="Arial" w:hAnsi="Arial" w:cs="Arial"/>
          <w:sz w:val="22"/>
          <w:szCs w:val="22"/>
          <w:lang w:eastAsia="en-US"/>
        </w:rPr>
        <w:t>donné dans les 15 jours qui suivent la date de réception de la proposition</w:t>
      </w:r>
      <w:r w:rsidRPr="00605AEF">
        <w:rPr>
          <w:rFonts w:ascii="Arial" w:eastAsia="Arial" w:hAnsi="Arial" w:cs="Arial"/>
          <w:sz w:val="22"/>
          <w:szCs w:val="22"/>
          <w:lang w:eastAsia="en-US"/>
        </w:rPr>
        <w:t xml:space="preserve">. </w:t>
      </w:r>
    </w:p>
    <w:p w14:paraId="11F9A9C9" w14:textId="77777777" w:rsidR="00B36544" w:rsidRDefault="00B36544" w:rsidP="00B36544">
      <w:pPr>
        <w:widowControl w:val="0"/>
        <w:spacing w:line="239" w:lineRule="auto"/>
        <w:jc w:val="both"/>
        <w:rPr>
          <w:rFonts w:ascii="Arial" w:eastAsia="Arial" w:hAnsi="Arial" w:cs="Arial"/>
          <w:sz w:val="22"/>
          <w:szCs w:val="22"/>
          <w:lang w:eastAsia="en-US"/>
        </w:rPr>
      </w:pPr>
      <w:r w:rsidRPr="00774BA2">
        <w:rPr>
          <w:rFonts w:ascii="Arial" w:eastAsia="Arial" w:hAnsi="Arial" w:cs="Arial"/>
          <w:sz w:val="22"/>
          <w:szCs w:val="22"/>
          <w:lang w:eastAsia="en-US"/>
        </w:rPr>
        <w:t>La modification des prix s’applique pour les prestations réalisé(e)s à compter du 1er jour du mois suivant l’acceptation de la demande de révision et n’a donc pas d’effet rétroactif.</w:t>
      </w:r>
    </w:p>
    <w:p w14:paraId="5A48D8F2" w14:textId="77777777" w:rsidR="00B36544" w:rsidRPr="00596EE5" w:rsidRDefault="00B36544" w:rsidP="00B36544">
      <w:pPr>
        <w:widowControl w:val="0"/>
        <w:spacing w:line="239" w:lineRule="auto"/>
        <w:jc w:val="both"/>
        <w:rPr>
          <w:rFonts w:ascii="Arial" w:eastAsia="Arial" w:hAnsi="Arial" w:cs="Arial"/>
          <w:sz w:val="22"/>
          <w:szCs w:val="22"/>
          <w:lang w:eastAsia="en-US"/>
        </w:rPr>
      </w:pPr>
      <w:r w:rsidRPr="00596EE5">
        <w:rPr>
          <w:rFonts w:ascii="Arial" w:eastAsia="Arial" w:hAnsi="Arial" w:cs="Arial"/>
          <w:sz w:val="22"/>
          <w:szCs w:val="22"/>
          <w:lang w:eastAsia="en-US"/>
        </w:rPr>
        <w:t>Au cas où ces dispositions ne sont pas respectées par le Titulaire, celui-ci s'engage expressément et par avance, si le CEA lui en fait la demande, à l'application rétroactive des anciens prix et, le cas échéant, à établir les avoirs correspondants si des factures ont été effectivement payées.</w:t>
      </w:r>
    </w:p>
    <w:p w14:paraId="37B7A617" w14:textId="77777777" w:rsidR="00B36544" w:rsidRPr="00605AEF" w:rsidRDefault="00B36544" w:rsidP="00B36544">
      <w:pPr>
        <w:widowControl w:val="0"/>
        <w:spacing w:line="239" w:lineRule="auto"/>
        <w:jc w:val="both"/>
        <w:rPr>
          <w:rFonts w:ascii="Arial" w:eastAsia="Arial" w:hAnsi="Arial" w:cs="Arial"/>
          <w:sz w:val="22"/>
          <w:szCs w:val="22"/>
          <w:lang w:eastAsia="en-US"/>
        </w:rPr>
      </w:pPr>
      <w:r w:rsidRPr="00605AEF">
        <w:rPr>
          <w:rFonts w:ascii="Arial" w:eastAsia="Arial" w:hAnsi="Arial" w:cs="Arial"/>
          <w:sz w:val="22"/>
          <w:szCs w:val="22"/>
          <w:lang w:eastAsia="en-US"/>
        </w:rPr>
        <w:t>L’application de la formule de révision a vocation à s’appliquer à la hausse comme à la baisse.</w:t>
      </w:r>
    </w:p>
    <w:p w14:paraId="1B6B8298" w14:textId="77777777" w:rsidR="00B36544" w:rsidRPr="00774BA2" w:rsidRDefault="00B36544" w:rsidP="00B36544">
      <w:pPr>
        <w:widowControl w:val="0"/>
        <w:spacing w:line="239" w:lineRule="auto"/>
        <w:jc w:val="both"/>
        <w:rPr>
          <w:rFonts w:ascii="Arial" w:eastAsia="Arial" w:hAnsi="Arial" w:cs="Arial"/>
          <w:sz w:val="22"/>
          <w:szCs w:val="22"/>
          <w:lang w:eastAsia="en-US"/>
        </w:rPr>
      </w:pPr>
      <w:r w:rsidRPr="00774BA2">
        <w:rPr>
          <w:rFonts w:ascii="Arial" w:eastAsia="Arial" w:hAnsi="Arial" w:cs="Arial"/>
          <w:sz w:val="22"/>
          <w:szCs w:val="22"/>
          <w:lang w:eastAsia="en-US"/>
        </w:rPr>
        <w:t>En cas de modification ou de suppression de l’un ou l’autre de ces indices, il sera fait application de l’indice de remplacement et de son coefficient de raccordement.</w:t>
      </w:r>
    </w:p>
    <w:p w14:paraId="79F0BD34" w14:textId="20194C77" w:rsidR="002F5EC5" w:rsidRDefault="002F5EC5" w:rsidP="002F5EC5">
      <w:pPr>
        <w:pStyle w:val="Titre2"/>
        <w:numPr>
          <w:ilvl w:val="0"/>
          <w:numId w:val="0"/>
        </w:numPr>
        <w:rPr>
          <w:rFonts w:ascii="Arial" w:hAnsi="Arial" w:cs="Arial"/>
        </w:rPr>
      </w:pPr>
    </w:p>
    <w:p w14:paraId="059743F5" w14:textId="1716AF80" w:rsidR="00777A26" w:rsidRDefault="00777A26" w:rsidP="00777A26"/>
    <w:p w14:paraId="5C577C64" w14:textId="5FD6D88E" w:rsidR="00777A26" w:rsidRDefault="00777A26" w:rsidP="00777A26"/>
    <w:p w14:paraId="503EAE54" w14:textId="7845CB4C" w:rsidR="00777A26" w:rsidRDefault="00777A26" w:rsidP="00777A26"/>
    <w:p w14:paraId="289523A3" w14:textId="168DAFD4" w:rsidR="00777A26" w:rsidRDefault="00777A26" w:rsidP="00777A26"/>
    <w:p w14:paraId="549F0BB7" w14:textId="2901D5AC" w:rsidR="00777A26" w:rsidRDefault="00777A26" w:rsidP="00777A26"/>
    <w:p w14:paraId="466EE8AC" w14:textId="2DB70783" w:rsidR="00777A26" w:rsidRDefault="00777A26" w:rsidP="00777A26"/>
    <w:p w14:paraId="61A80022" w14:textId="77777777" w:rsidR="00777A26" w:rsidRPr="00777A26" w:rsidRDefault="00777A26" w:rsidP="00777A26"/>
    <w:p w14:paraId="23976304" w14:textId="3EA7DEE8" w:rsidR="002F5EC5" w:rsidRDefault="002F5EC5" w:rsidP="00B36544">
      <w:pPr>
        <w:pStyle w:val="Titre2"/>
        <w:keepNext w:val="0"/>
        <w:numPr>
          <w:ilvl w:val="1"/>
          <w:numId w:val="5"/>
        </w:numPr>
        <w:tabs>
          <w:tab w:val="clear" w:pos="1134"/>
          <w:tab w:val="clear" w:pos="6946"/>
          <w:tab w:val="left" w:pos="4980"/>
        </w:tabs>
        <w:spacing w:line="240" w:lineRule="exact"/>
        <w:rPr>
          <w:rFonts w:ascii="Arial" w:hAnsi="Arial" w:cs="Arial"/>
          <w:sz w:val="22"/>
          <w:szCs w:val="22"/>
          <w:u w:val="none"/>
        </w:rPr>
      </w:pPr>
      <w:bookmarkStart w:id="123" w:name="_Toc329315053"/>
      <w:bookmarkStart w:id="124" w:name="_Toc45184328"/>
      <w:bookmarkStart w:id="125" w:name="_Toc73443513"/>
      <w:r w:rsidRPr="00B36544">
        <w:rPr>
          <w:rFonts w:ascii="Arial" w:hAnsi="Arial" w:cs="Arial"/>
          <w:sz w:val="22"/>
          <w:szCs w:val="22"/>
          <w:u w:val="none"/>
        </w:rPr>
        <w:t>Révision du prix du repas « self » et « restauration rapide »</w:t>
      </w:r>
      <w:bookmarkEnd w:id="123"/>
      <w:bookmarkEnd w:id="124"/>
      <w:bookmarkEnd w:id="125"/>
    </w:p>
    <w:p w14:paraId="491F3549" w14:textId="77777777" w:rsidR="00B36544" w:rsidRPr="00B36544" w:rsidRDefault="00B36544" w:rsidP="00B36544"/>
    <w:p w14:paraId="01BE42E2" w14:textId="77777777" w:rsidR="002F5EC5" w:rsidRPr="00240FB2" w:rsidRDefault="002F5EC5" w:rsidP="007B4B88">
      <w:pPr>
        <w:pStyle w:val="Titre3"/>
        <w:keepNext w:val="0"/>
        <w:numPr>
          <w:ilvl w:val="2"/>
          <w:numId w:val="16"/>
        </w:numPr>
        <w:tabs>
          <w:tab w:val="clear" w:pos="1134"/>
          <w:tab w:val="clear" w:pos="6946"/>
        </w:tabs>
        <w:autoSpaceDE w:val="0"/>
        <w:autoSpaceDN w:val="0"/>
        <w:adjustRightInd w:val="0"/>
        <w:rPr>
          <w:rFonts w:cs="Arial"/>
          <w:szCs w:val="22"/>
        </w:rPr>
      </w:pPr>
      <w:bookmarkStart w:id="126" w:name="_Toc45184329"/>
      <w:bookmarkStart w:id="127" w:name="_Toc73443514"/>
      <w:r w:rsidRPr="00240FB2">
        <w:rPr>
          <w:rFonts w:cs="Arial"/>
          <w:szCs w:val="22"/>
        </w:rPr>
        <w:t>Formule de révision du prix du « droit d’accès »</w:t>
      </w:r>
      <w:bookmarkEnd w:id="126"/>
      <w:bookmarkEnd w:id="127"/>
      <w:r w:rsidRPr="00240FB2">
        <w:rPr>
          <w:rFonts w:cs="Arial"/>
          <w:szCs w:val="22"/>
        </w:rPr>
        <w:t xml:space="preserve"> </w:t>
      </w:r>
    </w:p>
    <w:p w14:paraId="7B1894F1" w14:textId="77777777" w:rsidR="002F5EC5" w:rsidRPr="00240FB2" w:rsidRDefault="002F5EC5" w:rsidP="002F5EC5">
      <w:pPr>
        <w:tabs>
          <w:tab w:val="left" w:pos="1560"/>
          <w:tab w:val="left" w:leader="dot" w:pos="3969"/>
        </w:tabs>
        <w:jc w:val="both"/>
        <w:rPr>
          <w:rFonts w:ascii="Arial" w:hAnsi="Arial" w:cs="Arial"/>
          <w:sz w:val="22"/>
          <w:szCs w:val="22"/>
        </w:rPr>
      </w:pPr>
    </w:p>
    <w:p w14:paraId="7916CE45" w14:textId="77777777" w:rsidR="002F5EC5" w:rsidRPr="00240FB2" w:rsidRDefault="002F5EC5" w:rsidP="002F5EC5">
      <w:pPr>
        <w:tabs>
          <w:tab w:val="left" w:pos="1560"/>
          <w:tab w:val="left" w:leader="dot" w:pos="3969"/>
        </w:tabs>
        <w:jc w:val="both"/>
        <w:rPr>
          <w:rFonts w:ascii="Arial" w:hAnsi="Arial" w:cs="Arial"/>
          <w:sz w:val="22"/>
          <w:szCs w:val="22"/>
        </w:rPr>
      </w:pPr>
      <w:r w:rsidRPr="00240FB2">
        <w:rPr>
          <w:rFonts w:ascii="Arial" w:hAnsi="Arial" w:cs="Arial"/>
          <w:sz w:val="22"/>
          <w:szCs w:val="22"/>
        </w:rPr>
        <w:t>La formule de révision applicable au « droit d’accès » est la suivante :</w:t>
      </w:r>
    </w:p>
    <w:p w14:paraId="231CC3B1" w14:textId="77777777" w:rsidR="00946EE7" w:rsidRDefault="00946EE7" w:rsidP="002F5EC5">
      <w:pPr>
        <w:tabs>
          <w:tab w:val="left" w:pos="1560"/>
          <w:tab w:val="left" w:leader="dot" w:pos="3969"/>
        </w:tabs>
        <w:jc w:val="both"/>
        <w:rPr>
          <w:rFonts w:ascii="Arial" w:hAnsi="Arial" w:cs="Arial"/>
          <w:sz w:val="22"/>
          <w:szCs w:val="22"/>
        </w:rPr>
      </w:pPr>
    </w:p>
    <w:p w14:paraId="7AF43369" w14:textId="14913EA4" w:rsidR="002F5EC5" w:rsidRPr="00240FB2" w:rsidRDefault="002F5EC5" w:rsidP="002F5EC5">
      <w:pPr>
        <w:tabs>
          <w:tab w:val="left" w:pos="1560"/>
          <w:tab w:val="left" w:leader="dot" w:pos="3969"/>
        </w:tabs>
        <w:jc w:val="both"/>
        <w:rPr>
          <w:rFonts w:ascii="Arial" w:hAnsi="Arial" w:cs="Arial"/>
          <w:sz w:val="22"/>
          <w:szCs w:val="22"/>
        </w:rPr>
      </w:pPr>
      <w:r w:rsidRPr="00240FB2">
        <w:rPr>
          <w:rFonts w:ascii="Arial" w:hAnsi="Arial" w:cs="Arial"/>
          <w:sz w:val="22"/>
          <w:szCs w:val="22"/>
        </w:rPr>
        <w:t xml:space="preserve">P = Po x ( 0,15 + 0,75 </w:t>
      </w:r>
      <w:r w:rsidRPr="00240FB2">
        <w:rPr>
          <w:rFonts w:ascii="Arial" w:hAnsi="Arial" w:cs="Arial"/>
          <w:sz w:val="22"/>
          <w:szCs w:val="22"/>
          <w:u w:val="single"/>
        </w:rPr>
        <w:t xml:space="preserve">Sa </w:t>
      </w:r>
      <w:r w:rsidRPr="00240FB2">
        <w:rPr>
          <w:rFonts w:ascii="Arial" w:hAnsi="Arial" w:cs="Arial"/>
          <w:sz w:val="22"/>
          <w:szCs w:val="22"/>
        </w:rPr>
        <w:t xml:space="preserve">+ 0,10 </w:t>
      </w:r>
      <w:r w:rsidRPr="00240FB2">
        <w:rPr>
          <w:rFonts w:ascii="Arial" w:hAnsi="Arial" w:cs="Arial"/>
          <w:sz w:val="22"/>
          <w:szCs w:val="22"/>
          <w:u w:val="single"/>
        </w:rPr>
        <w:t>Ma</w:t>
      </w:r>
      <w:r w:rsidRPr="00240FB2">
        <w:rPr>
          <w:rFonts w:ascii="Arial" w:hAnsi="Arial" w:cs="Arial"/>
          <w:sz w:val="22"/>
          <w:szCs w:val="22"/>
        </w:rPr>
        <w:t xml:space="preserve">   )</w:t>
      </w:r>
    </w:p>
    <w:p w14:paraId="05653736" w14:textId="77777777" w:rsidR="002F5EC5" w:rsidRPr="00240FB2" w:rsidRDefault="002F5EC5" w:rsidP="002F5EC5">
      <w:pPr>
        <w:tabs>
          <w:tab w:val="left" w:pos="1560"/>
          <w:tab w:val="left" w:leader="dot" w:pos="3969"/>
        </w:tabs>
        <w:jc w:val="both"/>
        <w:rPr>
          <w:rFonts w:ascii="Arial" w:hAnsi="Arial" w:cs="Arial"/>
          <w:sz w:val="22"/>
          <w:szCs w:val="22"/>
        </w:rPr>
      </w:pPr>
      <w:r w:rsidRPr="00240FB2">
        <w:rPr>
          <w:rFonts w:ascii="Arial" w:hAnsi="Arial" w:cs="Arial"/>
          <w:sz w:val="22"/>
          <w:szCs w:val="22"/>
        </w:rPr>
        <w:t xml:space="preserve">                                    Sa0          Ma0</w:t>
      </w:r>
    </w:p>
    <w:p w14:paraId="1703D408" w14:textId="77777777" w:rsidR="002F5EC5" w:rsidRPr="00240FB2" w:rsidRDefault="002F5EC5" w:rsidP="002F5EC5">
      <w:pPr>
        <w:tabs>
          <w:tab w:val="left" w:pos="1560"/>
          <w:tab w:val="left" w:leader="dot" w:pos="3969"/>
        </w:tabs>
        <w:jc w:val="both"/>
        <w:rPr>
          <w:rFonts w:ascii="Arial" w:hAnsi="Arial" w:cs="Arial"/>
          <w:sz w:val="22"/>
          <w:szCs w:val="22"/>
        </w:rPr>
      </w:pPr>
    </w:p>
    <w:p w14:paraId="08EA0057" w14:textId="77777777" w:rsidR="002F5EC5" w:rsidRPr="00240FB2" w:rsidRDefault="002F5EC5" w:rsidP="002F5EC5">
      <w:pPr>
        <w:tabs>
          <w:tab w:val="left" w:pos="1560"/>
          <w:tab w:val="left" w:leader="dot" w:pos="3969"/>
        </w:tabs>
        <w:jc w:val="both"/>
        <w:rPr>
          <w:rFonts w:ascii="Arial" w:hAnsi="Arial" w:cs="Arial"/>
          <w:sz w:val="22"/>
          <w:szCs w:val="22"/>
        </w:rPr>
      </w:pPr>
      <w:r w:rsidRPr="00240FB2">
        <w:rPr>
          <w:rFonts w:ascii="Arial" w:hAnsi="Arial" w:cs="Arial"/>
          <w:sz w:val="22"/>
          <w:szCs w:val="22"/>
        </w:rPr>
        <w:t>Dans laquelle :</w:t>
      </w:r>
    </w:p>
    <w:tbl>
      <w:tblPr>
        <w:tblW w:w="8647" w:type="dxa"/>
        <w:jc w:val="center"/>
        <w:tblLayout w:type="fixed"/>
        <w:tblCellMar>
          <w:left w:w="70" w:type="dxa"/>
          <w:right w:w="70" w:type="dxa"/>
        </w:tblCellMar>
        <w:tblLook w:val="0000" w:firstRow="0" w:lastRow="0" w:firstColumn="0" w:lastColumn="0" w:noHBand="0" w:noVBand="0"/>
      </w:tblPr>
      <w:tblGrid>
        <w:gridCol w:w="1914"/>
        <w:gridCol w:w="6733"/>
      </w:tblGrid>
      <w:tr w:rsidR="002F5EC5" w:rsidRPr="00240FB2" w14:paraId="47F095D2" w14:textId="77777777" w:rsidTr="006323C4">
        <w:trPr>
          <w:jc w:val="center"/>
        </w:trPr>
        <w:tc>
          <w:tcPr>
            <w:tcW w:w="1914" w:type="dxa"/>
            <w:tcBorders>
              <w:top w:val="nil"/>
              <w:left w:val="nil"/>
              <w:bottom w:val="nil"/>
              <w:right w:val="nil"/>
            </w:tcBorders>
          </w:tcPr>
          <w:p w14:paraId="141BBD62" w14:textId="77777777" w:rsidR="002F5EC5" w:rsidRPr="00240FB2" w:rsidRDefault="002F5EC5" w:rsidP="006323C4">
            <w:pPr>
              <w:numPr>
                <w:ilvl w:val="12"/>
                <w:numId w:val="0"/>
              </w:numPr>
              <w:jc w:val="both"/>
              <w:rPr>
                <w:rFonts w:ascii="Arial" w:hAnsi="Arial" w:cs="Arial"/>
                <w:sz w:val="22"/>
                <w:szCs w:val="22"/>
              </w:rPr>
            </w:pPr>
            <w:r w:rsidRPr="00240FB2">
              <w:rPr>
                <w:rFonts w:ascii="Arial" w:hAnsi="Arial" w:cs="Arial"/>
                <w:b/>
                <w:sz w:val="22"/>
                <w:szCs w:val="22"/>
              </w:rPr>
              <w:t>P</w:t>
            </w:r>
          </w:p>
        </w:tc>
        <w:tc>
          <w:tcPr>
            <w:tcW w:w="6733" w:type="dxa"/>
            <w:tcBorders>
              <w:top w:val="nil"/>
              <w:left w:val="nil"/>
              <w:bottom w:val="nil"/>
              <w:right w:val="nil"/>
            </w:tcBorders>
          </w:tcPr>
          <w:p w14:paraId="073D1FCA" w14:textId="77777777" w:rsidR="002F5EC5" w:rsidRPr="00240FB2" w:rsidRDefault="002F5EC5" w:rsidP="006323C4">
            <w:pPr>
              <w:numPr>
                <w:ilvl w:val="12"/>
                <w:numId w:val="0"/>
              </w:numPr>
              <w:jc w:val="both"/>
              <w:rPr>
                <w:rFonts w:ascii="Arial" w:hAnsi="Arial" w:cs="Arial"/>
                <w:sz w:val="22"/>
                <w:szCs w:val="22"/>
              </w:rPr>
            </w:pPr>
            <w:r w:rsidRPr="00240FB2">
              <w:rPr>
                <w:rFonts w:ascii="Arial" w:hAnsi="Arial" w:cs="Arial"/>
                <w:sz w:val="22"/>
                <w:szCs w:val="22"/>
              </w:rPr>
              <w:t>Prix révisés</w:t>
            </w:r>
          </w:p>
          <w:p w14:paraId="4EF92AED" w14:textId="77777777" w:rsidR="002F5EC5" w:rsidRPr="00240FB2" w:rsidRDefault="002F5EC5" w:rsidP="006323C4">
            <w:pPr>
              <w:numPr>
                <w:ilvl w:val="12"/>
                <w:numId w:val="0"/>
              </w:numPr>
              <w:jc w:val="both"/>
              <w:rPr>
                <w:rFonts w:ascii="Arial" w:hAnsi="Arial" w:cs="Arial"/>
                <w:sz w:val="22"/>
                <w:szCs w:val="22"/>
              </w:rPr>
            </w:pPr>
          </w:p>
        </w:tc>
      </w:tr>
      <w:tr w:rsidR="002F5EC5" w:rsidRPr="00240FB2" w14:paraId="23549E90" w14:textId="77777777" w:rsidTr="006323C4">
        <w:trPr>
          <w:jc w:val="center"/>
        </w:trPr>
        <w:tc>
          <w:tcPr>
            <w:tcW w:w="1914" w:type="dxa"/>
            <w:tcBorders>
              <w:top w:val="nil"/>
              <w:left w:val="nil"/>
              <w:bottom w:val="nil"/>
              <w:right w:val="nil"/>
            </w:tcBorders>
          </w:tcPr>
          <w:p w14:paraId="73B07D51" w14:textId="77777777" w:rsidR="002F5EC5" w:rsidRPr="00240FB2" w:rsidRDefault="002F5EC5" w:rsidP="006323C4">
            <w:pPr>
              <w:numPr>
                <w:ilvl w:val="12"/>
                <w:numId w:val="0"/>
              </w:numPr>
              <w:jc w:val="both"/>
              <w:rPr>
                <w:rFonts w:ascii="Arial" w:hAnsi="Arial" w:cs="Arial"/>
                <w:sz w:val="22"/>
                <w:szCs w:val="22"/>
              </w:rPr>
            </w:pPr>
            <w:r w:rsidRPr="00240FB2">
              <w:rPr>
                <w:rFonts w:ascii="Arial" w:hAnsi="Arial" w:cs="Arial"/>
                <w:b/>
                <w:sz w:val="22"/>
                <w:szCs w:val="22"/>
              </w:rPr>
              <w:t>P0</w:t>
            </w:r>
          </w:p>
        </w:tc>
        <w:tc>
          <w:tcPr>
            <w:tcW w:w="6733" w:type="dxa"/>
            <w:tcBorders>
              <w:top w:val="nil"/>
              <w:left w:val="nil"/>
              <w:bottom w:val="nil"/>
              <w:right w:val="nil"/>
            </w:tcBorders>
          </w:tcPr>
          <w:p w14:paraId="54C47912" w14:textId="77777777" w:rsidR="002F5EC5" w:rsidRPr="00240FB2" w:rsidRDefault="002F5EC5" w:rsidP="006323C4">
            <w:pPr>
              <w:numPr>
                <w:ilvl w:val="12"/>
                <w:numId w:val="0"/>
              </w:numPr>
              <w:jc w:val="both"/>
              <w:rPr>
                <w:rFonts w:ascii="Arial" w:hAnsi="Arial" w:cs="Arial"/>
                <w:sz w:val="22"/>
                <w:szCs w:val="22"/>
              </w:rPr>
            </w:pPr>
            <w:r w:rsidRPr="00240FB2">
              <w:rPr>
                <w:rFonts w:ascii="Arial" w:hAnsi="Arial" w:cs="Arial"/>
                <w:sz w:val="22"/>
                <w:szCs w:val="22"/>
              </w:rPr>
              <w:t>Prix initial à la signature du marché</w:t>
            </w:r>
          </w:p>
          <w:p w14:paraId="10659011" w14:textId="77777777" w:rsidR="002F5EC5" w:rsidRPr="00240FB2" w:rsidRDefault="002F5EC5" w:rsidP="006323C4">
            <w:pPr>
              <w:numPr>
                <w:ilvl w:val="12"/>
                <w:numId w:val="0"/>
              </w:numPr>
              <w:jc w:val="both"/>
              <w:rPr>
                <w:rFonts w:ascii="Arial" w:hAnsi="Arial" w:cs="Arial"/>
                <w:sz w:val="22"/>
                <w:szCs w:val="22"/>
              </w:rPr>
            </w:pPr>
          </w:p>
        </w:tc>
      </w:tr>
      <w:tr w:rsidR="002F5EC5" w:rsidRPr="00240FB2" w14:paraId="004B802A" w14:textId="77777777" w:rsidTr="006323C4">
        <w:trPr>
          <w:jc w:val="center"/>
        </w:trPr>
        <w:tc>
          <w:tcPr>
            <w:tcW w:w="1914" w:type="dxa"/>
            <w:tcBorders>
              <w:top w:val="nil"/>
              <w:left w:val="nil"/>
              <w:bottom w:val="nil"/>
              <w:right w:val="nil"/>
            </w:tcBorders>
          </w:tcPr>
          <w:p w14:paraId="0053D19C" w14:textId="77777777" w:rsidR="002F5EC5" w:rsidRPr="00240FB2" w:rsidRDefault="002F5EC5" w:rsidP="006323C4">
            <w:pPr>
              <w:numPr>
                <w:ilvl w:val="12"/>
                <w:numId w:val="0"/>
              </w:numPr>
              <w:jc w:val="both"/>
              <w:rPr>
                <w:rFonts w:ascii="Arial" w:hAnsi="Arial" w:cs="Arial"/>
                <w:b/>
                <w:sz w:val="22"/>
                <w:szCs w:val="22"/>
              </w:rPr>
            </w:pPr>
            <w:r w:rsidRPr="00240FB2">
              <w:rPr>
                <w:rFonts w:ascii="Arial" w:hAnsi="Arial" w:cs="Arial"/>
                <w:b/>
                <w:sz w:val="22"/>
                <w:szCs w:val="22"/>
              </w:rPr>
              <w:t>Sa0</w:t>
            </w:r>
          </w:p>
        </w:tc>
        <w:tc>
          <w:tcPr>
            <w:tcW w:w="6733" w:type="dxa"/>
            <w:tcBorders>
              <w:top w:val="nil"/>
              <w:left w:val="nil"/>
              <w:bottom w:val="nil"/>
              <w:right w:val="nil"/>
            </w:tcBorders>
          </w:tcPr>
          <w:p w14:paraId="2A9CF23D" w14:textId="77777777" w:rsidR="002F5EC5" w:rsidRPr="00240FB2" w:rsidRDefault="002F5EC5" w:rsidP="006323C4">
            <w:pPr>
              <w:numPr>
                <w:ilvl w:val="12"/>
                <w:numId w:val="0"/>
              </w:numPr>
              <w:jc w:val="both"/>
              <w:rPr>
                <w:rFonts w:ascii="Arial" w:hAnsi="Arial" w:cs="Arial"/>
                <w:sz w:val="22"/>
                <w:szCs w:val="22"/>
              </w:rPr>
            </w:pPr>
            <w:r w:rsidRPr="00240FB2">
              <w:rPr>
                <w:rFonts w:ascii="Arial" w:hAnsi="Arial" w:cs="Arial"/>
                <w:sz w:val="22"/>
                <w:szCs w:val="22"/>
              </w:rPr>
              <w:t xml:space="preserve">Valeur de l’indice des salaires mensuels de base - Hébergement et restauration (NAF rév. 2, niveau A17 IZ) - Base 100 au T2 2017, connu à la date de remise de l’offre, sur le site </w:t>
            </w:r>
            <w:hyperlink r:id="rId15" w:history="1">
              <w:r w:rsidRPr="00240FB2">
                <w:rPr>
                  <w:rStyle w:val="Lienhypertexte"/>
                  <w:rFonts w:ascii="Arial" w:hAnsi="Arial" w:cs="Arial"/>
                  <w:color w:val="auto"/>
                  <w:sz w:val="22"/>
                  <w:szCs w:val="22"/>
                </w:rPr>
                <w:t>http://www.insee.fr</w:t>
              </w:r>
            </w:hyperlink>
            <w:r w:rsidRPr="00240FB2">
              <w:rPr>
                <w:rFonts w:ascii="Arial" w:hAnsi="Arial" w:cs="Arial"/>
                <w:sz w:val="22"/>
                <w:szCs w:val="22"/>
              </w:rPr>
              <w:t>.</w:t>
            </w:r>
          </w:p>
          <w:p w14:paraId="6205DA36" w14:textId="77777777" w:rsidR="002F5EC5" w:rsidRPr="00240FB2" w:rsidRDefault="002F5EC5" w:rsidP="006323C4">
            <w:pPr>
              <w:numPr>
                <w:ilvl w:val="12"/>
                <w:numId w:val="0"/>
              </w:numPr>
              <w:jc w:val="both"/>
              <w:rPr>
                <w:rFonts w:ascii="Arial" w:hAnsi="Arial" w:cs="Arial"/>
                <w:sz w:val="22"/>
                <w:szCs w:val="22"/>
              </w:rPr>
            </w:pPr>
            <w:r w:rsidRPr="00240FB2">
              <w:rPr>
                <w:rFonts w:ascii="Arial" w:hAnsi="Arial" w:cs="Arial"/>
                <w:sz w:val="22"/>
                <w:szCs w:val="22"/>
              </w:rPr>
              <w:t>Identifiant : 010562705</w:t>
            </w:r>
          </w:p>
          <w:p w14:paraId="15913FDB" w14:textId="77777777" w:rsidR="002F5EC5" w:rsidRPr="00240FB2" w:rsidRDefault="002F5EC5" w:rsidP="006323C4">
            <w:pPr>
              <w:numPr>
                <w:ilvl w:val="12"/>
                <w:numId w:val="0"/>
              </w:numPr>
              <w:jc w:val="both"/>
              <w:rPr>
                <w:rFonts w:ascii="Arial" w:hAnsi="Arial" w:cs="Arial"/>
                <w:sz w:val="22"/>
                <w:szCs w:val="22"/>
              </w:rPr>
            </w:pPr>
          </w:p>
        </w:tc>
      </w:tr>
      <w:tr w:rsidR="002F5EC5" w:rsidRPr="00240FB2" w14:paraId="7D06AA11" w14:textId="77777777" w:rsidTr="006323C4">
        <w:trPr>
          <w:trHeight w:val="1115"/>
          <w:jc w:val="center"/>
        </w:trPr>
        <w:tc>
          <w:tcPr>
            <w:tcW w:w="1914" w:type="dxa"/>
            <w:tcBorders>
              <w:top w:val="nil"/>
              <w:left w:val="nil"/>
              <w:bottom w:val="nil"/>
              <w:right w:val="nil"/>
            </w:tcBorders>
          </w:tcPr>
          <w:p w14:paraId="6B80894C" w14:textId="77777777" w:rsidR="002F5EC5" w:rsidRPr="00240FB2" w:rsidRDefault="002F5EC5" w:rsidP="006323C4">
            <w:pPr>
              <w:numPr>
                <w:ilvl w:val="12"/>
                <w:numId w:val="0"/>
              </w:numPr>
              <w:jc w:val="both"/>
              <w:rPr>
                <w:rFonts w:ascii="Arial" w:hAnsi="Arial" w:cs="Arial"/>
                <w:b/>
                <w:sz w:val="22"/>
                <w:szCs w:val="22"/>
              </w:rPr>
            </w:pPr>
            <w:r w:rsidRPr="00240FB2">
              <w:rPr>
                <w:rFonts w:ascii="Arial" w:hAnsi="Arial" w:cs="Arial"/>
                <w:b/>
                <w:sz w:val="22"/>
                <w:szCs w:val="22"/>
              </w:rPr>
              <w:t>Ma0</w:t>
            </w:r>
          </w:p>
          <w:p w14:paraId="3D2011BC" w14:textId="77777777" w:rsidR="002F5EC5" w:rsidRPr="00240FB2" w:rsidRDefault="002F5EC5" w:rsidP="006323C4">
            <w:pPr>
              <w:numPr>
                <w:ilvl w:val="12"/>
                <w:numId w:val="0"/>
              </w:numPr>
              <w:jc w:val="both"/>
              <w:rPr>
                <w:rFonts w:ascii="Arial" w:hAnsi="Arial" w:cs="Arial"/>
                <w:b/>
                <w:sz w:val="22"/>
                <w:szCs w:val="22"/>
              </w:rPr>
            </w:pPr>
          </w:p>
          <w:p w14:paraId="12553B88" w14:textId="77777777" w:rsidR="002F5EC5" w:rsidRPr="00240FB2" w:rsidRDefault="002F5EC5" w:rsidP="006323C4">
            <w:pPr>
              <w:numPr>
                <w:ilvl w:val="12"/>
                <w:numId w:val="0"/>
              </w:numPr>
              <w:jc w:val="both"/>
              <w:rPr>
                <w:rFonts w:ascii="Arial" w:hAnsi="Arial" w:cs="Arial"/>
                <w:sz w:val="22"/>
                <w:szCs w:val="22"/>
              </w:rPr>
            </w:pPr>
          </w:p>
        </w:tc>
        <w:tc>
          <w:tcPr>
            <w:tcW w:w="6733" w:type="dxa"/>
            <w:tcBorders>
              <w:top w:val="nil"/>
              <w:left w:val="nil"/>
              <w:bottom w:val="nil"/>
              <w:right w:val="nil"/>
            </w:tcBorders>
          </w:tcPr>
          <w:p w14:paraId="6AD988E6" w14:textId="77777777" w:rsidR="002F5EC5" w:rsidRPr="00240FB2" w:rsidRDefault="002F5EC5" w:rsidP="006323C4">
            <w:pPr>
              <w:numPr>
                <w:ilvl w:val="12"/>
                <w:numId w:val="0"/>
              </w:numPr>
              <w:jc w:val="both"/>
              <w:rPr>
                <w:rFonts w:ascii="Arial" w:hAnsi="Arial" w:cs="Arial"/>
                <w:sz w:val="22"/>
                <w:szCs w:val="22"/>
              </w:rPr>
            </w:pPr>
            <w:r w:rsidRPr="00240FB2">
              <w:rPr>
                <w:rFonts w:ascii="Arial" w:hAnsi="Arial" w:cs="Arial"/>
                <w:sz w:val="22"/>
                <w:szCs w:val="22"/>
              </w:rPr>
              <w:t xml:space="preserve">Valeur de l’indice mensuel du coût horaire du travail révisé - Salaires et charges - Industries mécaniques et électriques (NAF rév. 2 postes 25-30 32-33) - Base 100 en décembre 2008, connu à la date de remise de l’offre, sur le site </w:t>
            </w:r>
            <w:hyperlink r:id="rId16" w:history="1">
              <w:r w:rsidRPr="00240FB2">
                <w:rPr>
                  <w:rStyle w:val="Lienhypertexte"/>
                  <w:rFonts w:ascii="Arial" w:hAnsi="Arial" w:cs="Arial"/>
                  <w:color w:val="auto"/>
                  <w:sz w:val="22"/>
                  <w:szCs w:val="22"/>
                </w:rPr>
                <w:t>http://www.insee.fr</w:t>
              </w:r>
            </w:hyperlink>
            <w:r w:rsidRPr="00240FB2">
              <w:rPr>
                <w:rFonts w:ascii="Arial" w:hAnsi="Arial" w:cs="Arial"/>
                <w:sz w:val="22"/>
                <w:szCs w:val="22"/>
              </w:rPr>
              <w:t xml:space="preserve">. </w:t>
            </w:r>
          </w:p>
          <w:p w14:paraId="3665DE1C" w14:textId="77777777" w:rsidR="002F5EC5" w:rsidRPr="00240FB2" w:rsidRDefault="002F5EC5" w:rsidP="006323C4">
            <w:pPr>
              <w:numPr>
                <w:ilvl w:val="12"/>
                <w:numId w:val="0"/>
              </w:numPr>
              <w:jc w:val="both"/>
              <w:rPr>
                <w:rFonts w:ascii="Arial" w:hAnsi="Arial" w:cs="Arial"/>
                <w:sz w:val="22"/>
                <w:szCs w:val="22"/>
              </w:rPr>
            </w:pPr>
            <w:r w:rsidRPr="00240FB2">
              <w:rPr>
                <w:rFonts w:ascii="Arial" w:hAnsi="Arial" w:cs="Arial"/>
                <w:sz w:val="22"/>
                <w:szCs w:val="22"/>
              </w:rPr>
              <w:t>Identifiant : 001565183</w:t>
            </w:r>
          </w:p>
        </w:tc>
      </w:tr>
      <w:tr w:rsidR="002F5EC5" w:rsidRPr="00240FB2" w14:paraId="3B1455AB" w14:textId="77777777" w:rsidTr="006323C4">
        <w:trPr>
          <w:jc w:val="center"/>
        </w:trPr>
        <w:tc>
          <w:tcPr>
            <w:tcW w:w="1914" w:type="dxa"/>
            <w:tcBorders>
              <w:top w:val="nil"/>
              <w:left w:val="nil"/>
              <w:bottom w:val="nil"/>
              <w:right w:val="nil"/>
            </w:tcBorders>
          </w:tcPr>
          <w:p w14:paraId="03B73C79" w14:textId="77777777" w:rsidR="002F5EC5" w:rsidRPr="00240FB2" w:rsidRDefault="002F5EC5" w:rsidP="006323C4">
            <w:pPr>
              <w:numPr>
                <w:ilvl w:val="12"/>
                <w:numId w:val="0"/>
              </w:numPr>
              <w:jc w:val="both"/>
              <w:rPr>
                <w:rFonts w:ascii="Arial" w:hAnsi="Arial" w:cs="Arial"/>
                <w:b/>
                <w:sz w:val="22"/>
                <w:szCs w:val="22"/>
              </w:rPr>
            </w:pPr>
          </w:p>
          <w:p w14:paraId="2797AFD2" w14:textId="77777777" w:rsidR="002F5EC5" w:rsidRPr="00240FB2" w:rsidRDefault="002F5EC5" w:rsidP="006323C4">
            <w:pPr>
              <w:numPr>
                <w:ilvl w:val="12"/>
                <w:numId w:val="0"/>
              </w:numPr>
              <w:jc w:val="both"/>
              <w:rPr>
                <w:rFonts w:ascii="Arial" w:hAnsi="Arial" w:cs="Arial"/>
                <w:b/>
                <w:sz w:val="22"/>
                <w:szCs w:val="22"/>
              </w:rPr>
            </w:pPr>
            <w:proofErr w:type="spellStart"/>
            <w:r w:rsidRPr="00240FB2">
              <w:rPr>
                <w:rFonts w:ascii="Arial" w:hAnsi="Arial" w:cs="Arial"/>
                <w:b/>
                <w:sz w:val="22"/>
                <w:szCs w:val="22"/>
              </w:rPr>
              <w:t>Sa</w:t>
            </w:r>
            <w:proofErr w:type="spellEnd"/>
            <w:r w:rsidRPr="00240FB2">
              <w:rPr>
                <w:rFonts w:ascii="Arial" w:hAnsi="Arial" w:cs="Arial"/>
                <w:b/>
                <w:sz w:val="22"/>
                <w:szCs w:val="22"/>
              </w:rPr>
              <w:t>, Ma</w:t>
            </w:r>
          </w:p>
          <w:p w14:paraId="0140D82B" w14:textId="77777777" w:rsidR="002F5EC5" w:rsidRPr="00240FB2" w:rsidRDefault="002F5EC5" w:rsidP="006323C4">
            <w:pPr>
              <w:numPr>
                <w:ilvl w:val="12"/>
                <w:numId w:val="0"/>
              </w:numPr>
              <w:jc w:val="both"/>
              <w:rPr>
                <w:rFonts w:ascii="Arial" w:hAnsi="Arial" w:cs="Arial"/>
                <w:sz w:val="22"/>
                <w:szCs w:val="22"/>
              </w:rPr>
            </w:pPr>
          </w:p>
        </w:tc>
        <w:tc>
          <w:tcPr>
            <w:tcW w:w="6733" w:type="dxa"/>
            <w:tcBorders>
              <w:top w:val="nil"/>
              <w:left w:val="nil"/>
              <w:bottom w:val="nil"/>
              <w:right w:val="nil"/>
            </w:tcBorders>
          </w:tcPr>
          <w:p w14:paraId="2FB1AB09" w14:textId="77777777" w:rsidR="002F5EC5" w:rsidRPr="00240FB2" w:rsidRDefault="002F5EC5" w:rsidP="006323C4">
            <w:pPr>
              <w:numPr>
                <w:ilvl w:val="12"/>
                <w:numId w:val="0"/>
              </w:numPr>
              <w:jc w:val="both"/>
              <w:rPr>
                <w:rFonts w:ascii="Arial" w:hAnsi="Arial" w:cs="Arial"/>
                <w:sz w:val="22"/>
                <w:szCs w:val="22"/>
              </w:rPr>
            </w:pPr>
          </w:p>
          <w:p w14:paraId="4DFB41B3" w14:textId="77777777" w:rsidR="002F5EC5" w:rsidRPr="00240FB2" w:rsidRDefault="002F5EC5" w:rsidP="006323C4">
            <w:pPr>
              <w:numPr>
                <w:ilvl w:val="12"/>
                <w:numId w:val="0"/>
              </w:numPr>
              <w:jc w:val="both"/>
              <w:rPr>
                <w:rFonts w:ascii="Arial" w:hAnsi="Arial" w:cs="Arial"/>
                <w:sz w:val="22"/>
                <w:szCs w:val="22"/>
              </w:rPr>
            </w:pPr>
            <w:r w:rsidRPr="00240FB2">
              <w:rPr>
                <w:rFonts w:ascii="Arial" w:hAnsi="Arial" w:cs="Arial"/>
                <w:sz w:val="22"/>
                <w:szCs w:val="22"/>
              </w:rPr>
              <w:t xml:space="preserve">Valeur de ces mêmes indices connue à la date de la demande de révision sur le site </w:t>
            </w:r>
            <w:hyperlink r:id="rId17" w:history="1">
              <w:r w:rsidRPr="00240FB2">
                <w:rPr>
                  <w:rStyle w:val="Lienhypertexte"/>
                  <w:rFonts w:ascii="Arial" w:hAnsi="Arial" w:cs="Arial"/>
                  <w:color w:val="auto"/>
                  <w:sz w:val="22"/>
                  <w:szCs w:val="22"/>
                </w:rPr>
                <w:t>http://www.insee.fr</w:t>
              </w:r>
            </w:hyperlink>
            <w:r w:rsidRPr="00240FB2">
              <w:rPr>
                <w:rFonts w:ascii="Arial" w:hAnsi="Arial" w:cs="Arial"/>
                <w:sz w:val="22"/>
                <w:szCs w:val="22"/>
              </w:rPr>
              <w:t>.</w:t>
            </w:r>
          </w:p>
        </w:tc>
      </w:tr>
    </w:tbl>
    <w:p w14:paraId="162756FE" w14:textId="77777777" w:rsidR="002F5EC5" w:rsidRPr="00240FB2" w:rsidRDefault="002F5EC5" w:rsidP="002F5EC5">
      <w:pPr>
        <w:pStyle w:val="retrait11"/>
        <w:ind w:left="0"/>
        <w:jc w:val="both"/>
        <w:rPr>
          <w:sz w:val="22"/>
          <w:u w:val="single"/>
        </w:rPr>
      </w:pPr>
    </w:p>
    <w:p w14:paraId="7E4107E4" w14:textId="77777777" w:rsidR="002F5EC5" w:rsidRPr="00240FB2" w:rsidRDefault="002F5EC5" w:rsidP="002F5EC5">
      <w:pPr>
        <w:pStyle w:val="retrait11"/>
        <w:ind w:left="0"/>
        <w:jc w:val="both"/>
        <w:rPr>
          <w:sz w:val="22"/>
          <w:u w:val="single"/>
        </w:rPr>
      </w:pPr>
    </w:p>
    <w:p w14:paraId="1FD8A9D2" w14:textId="77777777" w:rsidR="002F5EC5" w:rsidRPr="00240FB2" w:rsidRDefault="002F5EC5" w:rsidP="007B4B88">
      <w:pPr>
        <w:pStyle w:val="Titre3"/>
        <w:keepNext w:val="0"/>
        <w:numPr>
          <w:ilvl w:val="2"/>
          <w:numId w:val="16"/>
        </w:numPr>
        <w:tabs>
          <w:tab w:val="clear" w:pos="1134"/>
          <w:tab w:val="clear" w:pos="6946"/>
        </w:tabs>
        <w:autoSpaceDE w:val="0"/>
        <w:autoSpaceDN w:val="0"/>
        <w:adjustRightInd w:val="0"/>
        <w:spacing w:after="120"/>
        <w:rPr>
          <w:rFonts w:cs="Arial"/>
          <w:szCs w:val="22"/>
        </w:rPr>
      </w:pPr>
      <w:bookmarkStart w:id="128" w:name="_Toc45184330"/>
      <w:bookmarkStart w:id="129" w:name="_Toc73443515"/>
      <w:r w:rsidRPr="00240FB2">
        <w:rPr>
          <w:rFonts w:cs="Arial"/>
          <w:szCs w:val="22"/>
        </w:rPr>
        <w:t>Formule de révision du point « denrées alimentaires »</w:t>
      </w:r>
      <w:bookmarkEnd w:id="128"/>
      <w:bookmarkEnd w:id="129"/>
    </w:p>
    <w:p w14:paraId="55F797A8" w14:textId="77777777" w:rsidR="002F5EC5" w:rsidRPr="00240FB2" w:rsidRDefault="002F5EC5" w:rsidP="002F5EC5">
      <w:pPr>
        <w:tabs>
          <w:tab w:val="left" w:pos="1560"/>
          <w:tab w:val="left" w:leader="dot" w:pos="3969"/>
        </w:tabs>
        <w:jc w:val="both"/>
        <w:rPr>
          <w:rFonts w:ascii="Arial" w:hAnsi="Arial" w:cs="Arial"/>
          <w:sz w:val="22"/>
          <w:szCs w:val="22"/>
        </w:rPr>
      </w:pPr>
      <w:r w:rsidRPr="00240FB2">
        <w:rPr>
          <w:rFonts w:ascii="Arial" w:hAnsi="Arial" w:cs="Arial"/>
          <w:sz w:val="22"/>
          <w:szCs w:val="22"/>
        </w:rPr>
        <w:t>La formule de révision applicable au point « denrées alimentaires » est la suivante :</w:t>
      </w:r>
    </w:p>
    <w:p w14:paraId="1F65844D" w14:textId="77777777" w:rsidR="00946EE7" w:rsidRDefault="002F5EC5" w:rsidP="002F5EC5">
      <w:pPr>
        <w:tabs>
          <w:tab w:val="left" w:pos="4845"/>
        </w:tabs>
        <w:jc w:val="both"/>
        <w:rPr>
          <w:rFonts w:ascii="Arial" w:hAnsi="Arial" w:cs="Arial"/>
          <w:sz w:val="22"/>
          <w:szCs w:val="22"/>
        </w:rPr>
      </w:pPr>
      <w:r w:rsidRPr="00240FB2">
        <w:rPr>
          <w:rFonts w:ascii="Arial" w:hAnsi="Arial" w:cs="Arial"/>
          <w:sz w:val="22"/>
          <w:szCs w:val="22"/>
        </w:rPr>
        <w:fldChar w:fldCharType="begin"/>
      </w:r>
      <w:r w:rsidRPr="00240FB2">
        <w:rPr>
          <w:rFonts w:ascii="Arial" w:hAnsi="Arial" w:cs="Arial"/>
          <w:sz w:val="22"/>
          <w:szCs w:val="22"/>
        </w:rPr>
        <w:instrText xml:space="preserve"> EQ </w:instrText>
      </w:r>
      <w:r w:rsidRPr="00240FB2">
        <w:rPr>
          <w:rFonts w:ascii="Arial" w:hAnsi="Arial" w:cs="Arial"/>
          <w:sz w:val="22"/>
          <w:szCs w:val="22"/>
        </w:rPr>
        <w:fldChar w:fldCharType="end"/>
      </w:r>
    </w:p>
    <w:p w14:paraId="1681F4FB" w14:textId="765E6C16" w:rsidR="002F5EC5" w:rsidRPr="00240FB2" w:rsidRDefault="002F5EC5" w:rsidP="002F5EC5">
      <w:pPr>
        <w:tabs>
          <w:tab w:val="left" w:pos="4845"/>
        </w:tabs>
        <w:jc w:val="both"/>
        <w:rPr>
          <w:rFonts w:ascii="Arial" w:hAnsi="Arial" w:cs="Arial"/>
          <w:sz w:val="22"/>
          <w:szCs w:val="22"/>
        </w:rPr>
      </w:pPr>
      <w:r w:rsidRPr="00240FB2">
        <w:rPr>
          <w:rFonts w:ascii="Arial" w:hAnsi="Arial" w:cs="Arial"/>
          <w:sz w:val="22"/>
          <w:szCs w:val="22"/>
        </w:rPr>
        <w:t xml:space="preserve">P = Po x ( 0,15 + 0,85 </w:t>
      </w:r>
      <w:r w:rsidRPr="00240FB2">
        <w:rPr>
          <w:rFonts w:ascii="Arial" w:hAnsi="Arial" w:cs="Arial"/>
          <w:sz w:val="22"/>
          <w:szCs w:val="22"/>
          <w:u w:val="single"/>
        </w:rPr>
        <w:t>IPC</w:t>
      </w:r>
      <w:r w:rsidRPr="00240FB2">
        <w:rPr>
          <w:rFonts w:ascii="Arial" w:hAnsi="Arial" w:cs="Arial"/>
          <w:sz w:val="22"/>
          <w:szCs w:val="22"/>
        </w:rPr>
        <w:t xml:space="preserve">   )</w:t>
      </w:r>
    </w:p>
    <w:p w14:paraId="129FF8B5" w14:textId="77777777" w:rsidR="002F5EC5" w:rsidRPr="00240FB2" w:rsidRDefault="002F5EC5" w:rsidP="002F5EC5">
      <w:pPr>
        <w:tabs>
          <w:tab w:val="left" w:pos="1560"/>
          <w:tab w:val="left" w:leader="dot" w:pos="3969"/>
        </w:tabs>
        <w:jc w:val="both"/>
        <w:rPr>
          <w:rFonts w:ascii="Arial" w:hAnsi="Arial" w:cs="Arial"/>
          <w:sz w:val="22"/>
          <w:szCs w:val="22"/>
        </w:rPr>
      </w:pPr>
      <w:r w:rsidRPr="00240FB2">
        <w:rPr>
          <w:rFonts w:ascii="Arial" w:hAnsi="Arial" w:cs="Arial"/>
          <w:sz w:val="22"/>
          <w:szCs w:val="22"/>
        </w:rPr>
        <w:t xml:space="preserve">                                    IPC0</w:t>
      </w:r>
    </w:p>
    <w:p w14:paraId="1E150216" w14:textId="77777777" w:rsidR="002F5EC5" w:rsidRPr="00240FB2" w:rsidRDefault="002F5EC5" w:rsidP="002F5EC5">
      <w:pPr>
        <w:tabs>
          <w:tab w:val="left" w:pos="1560"/>
          <w:tab w:val="left" w:leader="dot" w:pos="3969"/>
        </w:tabs>
        <w:jc w:val="both"/>
        <w:rPr>
          <w:rFonts w:ascii="Arial" w:hAnsi="Arial" w:cs="Arial"/>
          <w:sz w:val="22"/>
          <w:szCs w:val="22"/>
        </w:rPr>
      </w:pPr>
      <w:r w:rsidRPr="00240FB2">
        <w:rPr>
          <w:rFonts w:ascii="Arial" w:hAnsi="Arial" w:cs="Arial"/>
          <w:sz w:val="22"/>
          <w:szCs w:val="22"/>
        </w:rPr>
        <w:t>Dans laquelle :</w:t>
      </w:r>
    </w:p>
    <w:p w14:paraId="26FDC0AA" w14:textId="77777777" w:rsidR="002F5EC5" w:rsidRPr="00240FB2" w:rsidRDefault="002F5EC5" w:rsidP="002F5EC5">
      <w:pPr>
        <w:numPr>
          <w:ilvl w:val="12"/>
          <w:numId w:val="0"/>
        </w:numPr>
        <w:jc w:val="both"/>
        <w:rPr>
          <w:rFonts w:ascii="Arial" w:hAnsi="Arial" w:cs="Arial"/>
          <w:sz w:val="22"/>
          <w:szCs w:val="22"/>
        </w:rPr>
      </w:pPr>
      <w:r w:rsidRPr="00240FB2">
        <w:rPr>
          <w:rFonts w:ascii="Arial" w:hAnsi="Arial" w:cs="Arial"/>
          <w:b/>
          <w:sz w:val="22"/>
          <w:szCs w:val="22"/>
        </w:rPr>
        <w:t>P</w:t>
      </w:r>
      <w:r w:rsidRPr="00240FB2">
        <w:rPr>
          <w:rFonts w:ascii="Arial" w:hAnsi="Arial" w:cs="Arial"/>
          <w:sz w:val="22"/>
          <w:szCs w:val="22"/>
        </w:rPr>
        <w:tab/>
      </w:r>
      <w:r w:rsidRPr="00240FB2">
        <w:rPr>
          <w:rFonts w:ascii="Arial" w:hAnsi="Arial" w:cs="Arial"/>
          <w:sz w:val="22"/>
          <w:szCs w:val="22"/>
        </w:rPr>
        <w:tab/>
        <w:t>Prix révisés</w:t>
      </w:r>
    </w:p>
    <w:p w14:paraId="6FD4F5D9" w14:textId="77777777" w:rsidR="002F5EC5" w:rsidRPr="00240FB2" w:rsidRDefault="002F5EC5" w:rsidP="002F5EC5">
      <w:pPr>
        <w:numPr>
          <w:ilvl w:val="12"/>
          <w:numId w:val="0"/>
        </w:numPr>
        <w:jc w:val="both"/>
        <w:rPr>
          <w:rFonts w:ascii="Arial" w:hAnsi="Arial" w:cs="Arial"/>
          <w:sz w:val="22"/>
          <w:szCs w:val="22"/>
        </w:rPr>
      </w:pPr>
    </w:p>
    <w:p w14:paraId="57E87998" w14:textId="77777777" w:rsidR="002F5EC5" w:rsidRPr="00240FB2" w:rsidRDefault="002F5EC5" w:rsidP="002F5EC5">
      <w:pPr>
        <w:numPr>
          <w:ilvl w:val="12"/>
          <w:numId w:val="0"/>
        </w:numPr>
        <w:jc w:val="both"/>
        <w:rPr>
          <w:rFonts w:ascii="Arial" w:hAnsi="Arial" w:cs="Arial"/>
          <w:sz w:val="22"/>
          <w:szCs w:val="22"/>
        </w:rPr>
      </w:pPr>
      <w:r w:rsidRPr="00240FB2">
        <w:rPr>
          <w:rFonts w:ascii="Arial" w:hAnsi="Arial" w:cs="Arial"/>
          <w:b/>
          <w:sz w:val="22"/>
          <w:szCs w:val="22"/>
        </w:rPr>
        <w:t>P0</w:t>
      </w:r>
      <w:r w:rsidRPr="00240FB2">
        <w:rPr>
          <w:rFonts w:ascii="Arial" w:hAnsi="Arial" w:cs="Arial"/>
          <w:sz w:val="22"/>
          <w:szCs w:val="22"/>
        </w:rPr>
        <w:tab/>
      </w:r>
      <w:r w:rsidRPr="00240FB2">
        <w:rPr>
          <w:rFonts w:ascii="Arial" w:hAnsi="Arial" w:cs="Arial"/>
          <w:sz w:val="22"/>
          <w:szCs w:val="22"/>
        </w:rPr>
        <w:tab/>
        <w:t>Prix initial à la signature du marché</w:t>
      </w:r>
    </w:p>
    <w:p w14:paraId="0C8DAE7D" w14:textId="77777777" w:rsidR="002F5EC5" w:rsidRPr="00240FB2" w:rsidRDefault="002F5EC5" w:rsidP="002F5EC5">
      <w:pPr>
        <w:numPr>
          <w:ilvl w:val="12"/>
          <w:numId w:val="0"/>
        </w:numPr>
        <w:jc w:val="both"/>
        <w:rPr>
          <w:rFonts w:ascii="Arial" w:hAnsi="Arial" w:cs="Arial"/>
          <w:sz w:val="22"/>
          <w:szCs w:val="22"/>
        </w:rPr>
      </w:pPr>
    </w:p>
    <w:p w14:paraId="326BA4F6" w14:textId="77777777" w:rsidR="002F5EC5" w:rsidRPr="00240FB2" w:rsidRDefault="002F5EC5" w:rsidP="002F5EC5">
      <w:pPr>
        <w:numPr>
          <w:ilvl w:val="12"/>
          <w:numId w:val="0"/>
        </w:numPr>
        <w:ind w:left="1418" w:hanging="1418"/>
        <w:jc w:val="both"/>
        <w:rPr>
          <w:rFonts w:ascii="Arial" w:hAnsi="Arial" w:cs="Arial"/>
          <w:sz w:val="22"/>
          <w:szCs w:val="22"/>
        </w:rPr>
      </w:pPr>
      <w:r w:rsidRPr="00240FB2">
        <w:rPr>
          <w:rFonts w:ascii="Arial" w:hAnsi="Arial" w:cs="Arial"/>
          <w:b/>
          <w:sz w:val="22"/>
          <w:szCs w:val="22"/>
        </w:rPr>
        <w:t>IPC0</w:t>
      </w:r>
      <w:r w:rsidRPr="00240FB2">
        <w:rPr>
          <w:rFonts w:ascii="Arial" w:hAnsi="Arial" w:cs="Arial"/>
          <w:sz w:val="22"/>
          <w:szCs w:val="22"/>
        </w:rPr>
        <w:tab/>
        <w:t xml:space="preserve">Valeur de l’indice des prix à la consommation - Base 2015 - Ensemble des ménages - France métropolitaine – Nomenclature </w:t>
      </w:r>
      <w:proofErr w:type="spellStart"/>
      <w:r w:rsidRPr="00240FB2">
        <w:rPr>
          <w:rFonts w:ascii="Arial" w:hAnsi="Arial" w:cs="Arial"/>
          <w:sz w:val="22"/>
          <w:szCs w:val="22"/>
        </w:rPr>
        <w:t>Coicop</w:t>
      </w:r>
      <w:proofErr w:type="spellEnd"/>
      <w:r w:rsidRPr="00240FB2">
        <w:rPr>
          <w:rFonts w:ascii="Arial" w:hAnsi="Arial" w:cs="Arial"/>
          <w:sz w:val="22"/>
          <w:szCs w:val="22"/>
        </w:rPr>
        <w:t xml:space="preserve"> : 01.1 – Produits alimentaires, connu à la date de remise de l’offre, sur le site </w:t>
      </w:r>
      <w:hyperlink r:id="rId18" w:history="1">
        <w:r w:rsidRPr="00240FB2">
          <w:rPr>
            <w:rStyle w:val="Lienhypertexte"/>
            <w:rFonts w:ascii="Arial" w:hAnsi="Arial" w:cs="Arial"/>
            <w:color w:val="auto"/>
            <w:sz w:val="22"/>
            <w:szCs w:val="22"/>
          </w:rPr>
          <w:t>http://www.insee.fr</w:t>
        </w:r>
      </w:hyperlink>
      <w:r w:rsidRPr="00240FB2">
        <w:rPr>
          <w:rFonts w:ascii="Arial" w:hAnsi="Arial" w:cs="Arial"/>
          <w:sz w:val="22"/>
          <w:szCs w:val="22"/>
        </w:rPr>
        <w:t>.</w:t>
      </w:r>
    </w:p>
    <w:p w14:paraId="66A44A01" w14:textId="77777777" w:rsidR="002F5EC5" w:rsidRPr="00240FB2" w:rsidRDefault="002F5EC5" w:rsidP="002F5EC5">
      <w:pPr>
        <w:numPr>
          <w:ilvl w:val="12"/>
          <w:numId w:val="0"/>
        </w:numPr>
        <w:ind w:left="708" w:firstLine="708"/>
        <w:jc w:val="both"/>
        <w:rPr>
          <w:rFonts w:ascii="Arial" w:hAnsi="Arial" w:cs="Arial"/>
          <w:sz w:val="22"/>
          <w:szCs w:val="22"/>
        </w:rPr>
      </w:pPr>
      <w:r w:rsidRPr="00240FB2">
        <w:rPr>
          <w:rFonts w:ascii="Arial" w:hAnsi="Arial" w:cs="Arial"/>
          <w:sz w:val="22"/>
          <w:szCs w:val="22"/>
        </w:rPr>
        <w:t>Identifiant : 001763418</w:t>
      </w:r>
    </w:p>
    <w:p w14:paraId="47B803FF" w14:textId="77777777" w:rsidR="002F5EC5" w:rsidRPr="00240FB2" w:rsidRDefault="002F5EC5" w:rsidP="002F5EC5">
      <w:pPr>
        <w:numPr>
          <w:ilvl w:val="12"/>
          <w:numId w:val="0"/>
        </w:numPr>
        <w:ind w:left="1418" w:hanging="1418"/>
        <w:jc w:val="both"/>
        <w:rPr>
          <w:rFonts w:ascii="Arial" w:hAnsi="Arial" w:cs="Arial"/>
          <w:sz w:val="22"/>
          <w:szCs w:val="22"/>
        </w:rPr>
      </w:pPr>
    </w:p>
    <w:p w14:paraId="797E1C3C" w14:textId="77777777" w:rsidR="002F5EC5" w:rsidRPr="00240FB2" w:rsidRDefault="002F5EC5" w:rsidP="002F5EC5">
      <w:pPr>
        <w:numPr>
          <w:ilvl w:val="12"/>
          <w:numId w:val="0"/>
        </w:numPr>
        <w:ind w:left="1418" w:hanging="1418"/>
        <w:jc w:val="both"/>
        <w:rPr>
          <w:rFonts w:ascii="Arial" w:hAnsi="Arial" w:cs="Arial"/>
          <w:sz w:val="22"/>
          <w:szCs w:val="22"/>
        </w:rPr>
      </w:pPr>
      <w:r w:rsidRPr="00240FB2">
        <w:rPr>
          <w:rFonts w:ascii="Arial" w:hAnsi="Arial" w:cs="Arial"/>
          <w:b/>
          <w:sz w:val="22"/>
          <w:szCs w:val="22"/>
        </w:rPr>
        <w:t>IPC</w:t>
      </w:r>
      <w:r w:rsidRPr="00240FB2">
        <w:rPr>
          <w:rFonts w:ascii="Arial" w:hAnsi="Arial" w:cs="Arial"/>
          <w:sz w:val="22"/>
          <w:szCs w:val="22"/>
        </w:rPr>
        <w:t xml:space="preserve"> </w:t>
      </w:r>
      <w:r w:rsidRPr="00240FB2">
        <w:rPr>
          <w:rFonts w:ascii="Arial" w:hAnsi="Arial" w:cs="Arial"/>
          <w:sz w:val="22"/>
          <w:szCs w:val="22"/>
        </w:rPr>
        <w:tab/>
        <w:t xml:space="preserve">Valeur de l’indice connu à la date de la demande de révision sur le site </w:t>
      </w:r>
      <w:hyperlink r:id="rId19" w:history="1">
        <w:r w:rsidRPr="00240FB2">
          <w:rPr>
            <w:rStyle w:val="Lienhypertexte"/>
            <w:rFonts w:ascii="Arial" w:hAnsi="Arial" w:cs="Arial"/>
            <w:color w:val="auto"/>
            <w:sz w:val="22"/>
            <w:szCs w:val="22"/>
          </w:rPr>
          <w:t>http://www.insee.fr</w:t>
        </w:r>
      </w:hyperlink>
      <w:r w:rsidRPr="00240FB2">
        <w:rPr>
          <w:rFonts w:ascii="Arial" w:hAnsi="Arial" w:cs="Arial"/>
          <w:sz w:val="22"/>
          <w:szCs w:val="22"/>
        </w:rPr>
        <w:t>.</w:t>
      </w:r>
    </w:p>
    <w:p w14:paraId="15CA9211" w14:textId="17F26A61" w:rsidR="002F5EC5" w:rsidRDefault="002F5EC5" w:rsidP="002F5EC5">
      <w:pPr>
        <w:tabs>
          <w:tab w:val="left" w:pos="1560"/>
          <w:tab w:val="left" w:leader="dot" w:pos="3969"/>
        </w:tabs>
        <w:jc w:val="both"/>
        <w:rPr>
          <w:rFonts w:ascii="Arial" w:hAnsi="Arial" w:cs="Arial"/>
          <w:sz w:val="22"/>
          <w:szCs w:val="22"/>
        </w:rPr>
      </w:pPr>
    </w:p>
    <w:p w14:paraId="6DB8C74E" w14:textId="77777777" w:rsidR="00946EE7" w:rsidRPr="00240FB2" w:rsidRDefault="00946EE7" w:rsidP="002F5EC5">
      <w:pPr>
        <w:tabs>
          <w:tab w:val="left" w:pos="1560"/>
          <w:tab w:val="left" w:leader="dot" w:pos="3969"/>
        </w:tabs>
        <w:jc w:val="both"/>
        <w:rPr>
          <w:rFonts w:ascii="Arial" w:hAnsi="Arial" w:cs="Arial"/>
          <w:sz w:val="22"/>
          <w:szCs w:val="22"/>
        </w:rPr>
      </w:pPr>
    </w:p>
    <w:p w14:paraId="175252A5" w14:textId="77777777" w:rsidR="002F5EC5" w:rsidRPr="00946EE7" w:rsidRDefault="002F5EC5" w:rsidP="00946EE7">
      <w:pPr>
        <w:pStyle w:val="Titre2"/>
        <w:keepNext w:val="0"/>
        <w:numPr>
          <w:ilvl w:val="1"/>
          <w:numId w:val="5"/>
        </w:numPr>
        <w:tabs>
          <w:tab w:val="clear" w:pos="1134"/>
          <w:tab w:val="clear" w:pos="6946"/>
          <w:tab w:val="left" w:pos="4980"/>
        </w:tabs>
        <w:spacing w:line="240" w:lineRule="exact"/>
        <w:rPr>
          <w:rFonts w:ascii="Arial" w:hAnsi="Arial" w:cs="Arial"/>
          <w:sz w:val="22"/>
          <w:szCs w:val="22"/>
          <w:u w:val="none"/>
        </w:rPr>
      </w:pPr>
      <w:bookmarkStart w:id="130" w:name="_Toc329315054"/>
      <w:bookmarkStart w:id="131" w:name="_Toc45184331"/>
      <w:bookmarkStart w:id="132" w:name="_Toc73443516"/>
      <w:r w:rsidRPr="00946EE7">
        <w:rPr>
          <w:rFonts w:ascii="Arial" w:hAnsi="Arial" w:cs="Arial"/>
          <w:sz w:val="22"/>
          <w:szCs w:val="22"/>
          <w:u w:val="none"/>
        </w:rPr>
        <w:t>Formule de révision des prix des Prestations « Club »</w:t>
      </w:r>
      <w:bookmarkEnd w:id="130"/>
      <w:bookmarkEnd w:id="131"/>
      <w:bookmarkEnd w:id="132"/>
    </w:p>
    <w:p w14:paraId="4C394DD2" w14:textId="77777777" w:rsidR="002F5EC5" w:rsidRPr="00240FB2" w:rsidRDefault="002F5EC5" w:rsidP="002F5EC5">
      <w:pPr>
        <w:tabs>
          <w:tab w:val="left" w:pos="1560"/>
          <w:tab w:val="left" w:leader="dot" w:pos="3969"/>
        </w:tabs>
        <w:jc w:val="both"/>
        <w:rPr>
          <w:rFonts w:ascii="Arial" w:hAnsi="Arial" w:cs="Arial"/>
          <w:sz w:val="22"/>
          <w:szCs w:val="22"/>
        </w:rPr>
      </w:pPr>
      <w:r w:rsidRPr="00240FB2">
        <w:rPr>
          <w:rFonts w:ascii="Arial" w:hAnsi="Arial" w:cs="Arial"/>
          <w:sz w:val="22"/>
          <w:szCs w:val="22"/>
        </w:rPr>
        <w:t>La formule de révision applicable aux prix des repas des salles « invités » des Prestations « Club » fixés à l’article 11.2.1 est la suivante :</w:t>
      </w:r>
    </w:p>
    <w:p w14:paraId="4D6B4EE0" w14:textId="77777777" w:rsidR="002F5EC5" w:rsidRPr="00240FB2" w:rsidRDefault="002F5EC5" w:rsidP="002F5EC5">
      <w:pPr>
        <w:tabs>
          <w:tab w:val="left" w:pos="1560"/>
          <w:tab w:val="left" w:leader="dot" w:pos="3969"/>
        </w:tabs>
        <w:jc w:val="both"/>
        <w:rPr>
          <w:rFonts w:ascii="Arial" w:hAnsi="Arial" w:cs="Arial"/>
          <w:sz w:val="22"/>
          <w:szCs w:val="22"/>
        </w:rPr>
      </w:pPr>
    </w:p>
    <w:p w14:paraId="28BDBC32" w14:textId="77777777" w:rsidR="002F5EC5" w:rsidRPr="00240FB2" w:rsidRDefault="002F5EC5" w:rsidP="002F5EC5">
      <w:pPr>
        <w:tabs>
          <w:tab w:val="left" w:pos="1560"/>
          <w:tab w:val="left" w:leader="dot" w:pos="3969"/>
        </w:tabs>
        <w:jc w:val="both"/>
        <w:rPr>
          <w:rFonts w:ascii="Arial" w:hAnsi="Arial" w:cs="Arial"/>
          <w:sz w:val="22"/>
          <w:szCs w:val="22"/>
        </w:rPr>
      </w:pPr>
      <w:r w:rsidRPr="00240FB2">
        <w:rPr>
          <w:rFonts w:ascii="Arial" w:hAnsi="Arial" w:cs="Arial"/>
          <w:sz w:val="22"/>
          <w:szCs w:val="22"/>
        </w:rPr>
        <w:t xml:space="preserve">P = Po x ( 0,10 + 0,50 </w:t>
      </w:r>
      <w:r w:rsidRPr="00240FB2">
        <w:rPr>
          <w:rFonts w:ascii="Arial" w:hAnsi="Arial" w:cs="Arial"/>
          <w:sz w:val="22"/>
          <w:szCs w:val="22"/>
          <w:u w:val="single"/>
        </w:rPr>
        <w:t>Sa</w:t>
      </w:r>
      <w:r w:rsidRPr="00240FB2">
        <w:rPr>
          <w:rFonts w:ascii="Arial" w:hAnsi="Arial" w:cs="Arial"/>
          <w:sz w:val="22"/>
          <w:szCs w:val="22"/>
        </w:rPr>
        <w:t xml:space="preserve">  + 0,40  </w:t>
      </w:r>
      <w:r w:rsidRPr="00240FB2">
        <w:rPr>
          <w:rFonts w:ascii="Arial" w:hAnsi="Arial" w:cs="Arial"/>
          <w:sz w:val="22"/>
          <w:szCs w:val="22"/>
          <w:u w:val="single"/>
        </w:rPr>
        <w:t>IPC</w:t>
      </w:r>
      <w:r w:rsidRPr="00240FB2">
        <w:rPr>
          <w:rFonts w:ascii="Arial" w:hAnsi="Arial" w:cs="Arial"/>
          <w:sz w:val="22"/>
          <w:szCs w:val="22"/>
        </w:rPr>
        <w:t xml:space="preserve">   )</w:t>
      </w:r>
    </w:p>
    <w:p w14:paraId="11E99552" w14:textId="77777777" w:rsidR="002F5EC5" w:rsidRPr="00240FB2" w:rsidRDefault="002F5EC5" w:rsidP="002F5EC5">
      <w:pPr>
        <w:tabs>
          <w:tab w:val="left" w:pos="1560"/>
          <w:tab w:val="left" w:leader="dot" w:pos="3969"/>
        </w:tabs>
        <w:jc w:val="both"/>
        <w:rPr>
          <w:rFonts w:ascii="Arial" w:hAnsi="Arial" w:cs="Arial"/>
          <w:sz w:val="22"/>
          <w:szCs w:val="22"/>
        </w:rPr>
      </w:pPr>
      <w:r w:rsidRPr="00240FB2">
        <w:rPr>
          <w:rFonts w:ascii="Arial" w:hAnsi="Arial" w:cs="Arial"/>
          <w:sz w:val="22"/>
          <w:szCs w:val="22"/>
        </w:rPr>
        <w:t xml:space="preserve">                                    Sa0            IPC0</w:t>
      </w:r>
    </w:p>
    <w:p w14:paraId="1D112582" w14:textId="77777777" w:rsidR="00777A26" w:rsidRDefault="00777A26" w:rsidP="002F5EC5">
      <w:pPr>
        <w:tabs>
          <w:tab w:val="left" w:pos="1560"/>
          <w:tab w:val="left" w:leader="dot" w:pos="3969"/>
        </w:tabs>
        <w:jc w:val="both"/>
        <w:rPr>
          <w:rFonts w:ascii="Arial" w:hAnsi="Arial" w:cs="Arial"/>
          <w:sz w:val="22"/>
          <w:szCs w:val="22"/>
        </w:rPr>
      </w:pPr>
    </w:p>
    <w:p w14:paraId="56CBFC03" w14:textId="77777777" w:rsidR="00777A26" w:rsidRDefault="00777A26" w:rsidP="002F5EC5">
      <w:pPr>
        <w:tabs>
          <w:tab w:val="left" w:pos="1560"/>
          <w:tab w:val="left" w:leader="dot" w:pos="3969"/>
        </w:tabs>
        <w:jc w:val="both"/>
        <w:rPr>
          <w:rFonts w:ascii="Arial" w:hAnsi="Arial" w:cs="Arial"/>
          <w:sz w:val="22"/>
          <w:szCs w:val="22"/>
        </w:rPr>
      </w:pPr>
    </w:p>
    <w:p w14:paraId="49122562" w14:textId="35D8BCB3" w:rsidR="002F5EC5" w:rsidRPr="00240FB2" w:rsidRDefault="002F5EC5" w:rsidP="002F5EC5">
      <w:pPr>
        <w:tabs>
          <w:tab w:val="left" w:pos="1560"/>
          <w:tab w:val="left" w:leader="dot" w:pos="3969"/>
        </w:tabs>
        <w:jc w:val="both"/>
        <w:rPr>
          <w:rFonts w:ascii="Arial" w:hAnsi="Arial" w:cs="Arial"/>
          <w:sz w:val="22"/>
          <w:szCs w:val="22"/>
        </w:rPr>
      </w:pPr>
      <w:r w:rsidRPr="00240FB2">
        <w:rPr>
          <w:rFonts w:ascii="Arial" w:hAnsi="Arial" w:cs="Arial"/>
          <w:sz w:val="22"/>
          <w:szCs w:val="22"/>
        </w:rPr>
        <w:lastRenderedPageBreak/>
        <w:t>Dans laquelle :</w:t>
      </w:r>
    </w:p>
    <w:p w14:paraId="5830FC16" w14:textId="77777777" w:rsidR="002F5EC5" w:rsidRPr="00240FB2" w:rsidRDefault="002F5EC5" w:rsidP="002F5EC5">
      <w:pPr>
        <w:tabs>
          <w:tab w:val="left" w:pos="1560"/>
          <w:tab w:val="left" w:leader="dot" w:pos="3969"/>
        </w:tabs>
        <w:jc w:val="both"/>
        <w:rPr>
          <w:rFonts w:ascii="Arial" w:hAnsi="Arial" w:cs="Arial"/>
          <w:sz w:val="22"/>
          <w:szCs w:val="22"/>
        </w:rPr>
      </w:pPr>
    </w:p>
    <w:p w14:paraId="6A43CFE0" w14:textId="77777777" w:rsidR="002F5EC5" w:rsidRPr="00240FB2" w:rsidRDefault="002F5EC5" w:rsidP="002F5EC5">
      <w:pPr>
        <w:numPr>
          <w:ilvl w:val="12"/>
          <w:numId w:val="0"/>
        </w:numPr>
        <w:jc w:val="both"/>
        <w:rPr>
          <w:rFonts w:ascii="Arial" w:hAnsi="Arial" w:cs="Arial"/>
          <w:sz w:val="22"/>
          <w:szCs w:val="22"/>
        </w:rPr>
      </w:pPr>
      <w:r w:rsidRPr="00240FB2">
        <w:rPr>
          <w:rFonts w:ascii="Arial" w:hAnsi="Arial" w:cs="Arial"/>
          <w:b/>
          <w:sz w:val="22"/>
          <w:szCs w:val="22"/>
        </w:rPr>
        <w:t>P</w:t>
      </w:r>
      <w:r w:rsidRPr="00240FB2">
        <w:rPr>
          <w:rFonts w:ascii="Arial" w:hAnsi="Arial" w:cs="Arial"/>
          <w:sz w:val="22"/>
          <w:szCs w:val="22"/>
        </w:rPr>
        <w:t xml:space="preserve"> </w:t>
      </w:r>
      <w:r w:rsidRPr="00240FB2">
        <w:rPr>
          <w:rFonts w:ascii="Arial" w:hAnsi="Arial" w:cs="Arial"/>
          <w:sz w:val="22"/>
          <w:szCs w:val="22"/>
        </w:rPr>
        <w:tab/>
      </w:r>
      <w:r w:rsidRPr="00240FB2">
        <w:rPr>
          <w:rFonts w:ascii="Arial" w:hAnsi="Arial" w:cs="Arial"/>
          <w:sz w:val="22"/>
          <w:szCs w:val="22"/>
        </w:rPr>
        <w:tab/>
        <w:t>Prix révisés</w:t>
      </w:r>
    </w:p>
    <w:p w14:paraId="468AB631" w14:textId="77777777" w:rsidR="002F5EC5" w:rsidRPr="00240FB2" w:rsidRDefault="002F5EC5" w:rsidP="002F5EC5">
      <w:pPr>
        <w:numPr>
          <w:ilvl w:val="12"/>
          <w:numId w:val="0"/>
        </w:numPr>
        <w:jc w:val="both"/>
        <w:rPr>
          <w:rFonts w:ascii="Arial" w:hAnsi="Arial" w:cs="Arial"/>
          <w:b/>
          <w:sz w:val="22"/>
          <w:szCs w:val="22"/>
        </w:rPr>
      </w:pPr>
    </w:p>
    <w:p w14:paraId="527C4C44" w14:textId="77777777" w:rsidR="002F5EC5" w:rsidRPr="00240FB2" w:rsidRDefault="002F5EC5" w:rsidP="002F5EC5">
      <w:pPr>
        <w:numPr>
          <w:ilvl w:val="12"/>
          <w:numId w:val="0"/>
        </w:numPr>
        <w:jc w:val="both"/>
        <w:rPr>
          <w:rFonts w:ascii="Arial" w:hAnsi="Arial" w:cs="Arial"/>
          <w:sz w:val="22"/>
          <w:szCs w:val="22"/>
        </w:rPr>
      </w:pPr>
      <w:r w:rsidRPr="00240FB2">
        <w:rPr>
          <w:rFonts w:ascii="Arial" w:hAnsi="Arial" w:cs="Arial"/>
          <w:b/>
          <w:sz w:val="22"/>
          <w:szCs w:val="22"/>
        </w:rPr>
        <w:t xml:space="preserve">P0 </w:t>
      </w:r>
      <w:r w:rsidRPr="00240FB2">
        <w:rPr>
          <w:rFonts w:ascii="Arial" w:hAnsi="Arial" w:cs="Arial"/>
          <w:sz w:val="22"/>
          <w:szCs w:val="22"/>
        </w:rPr>
        <w:tab/>
      </w:r>
      <w:r w:rsidRPr="00240FB2">
        <w:rPr>
          <w:rFonts w:ascii="Arial" w:hAnsi="Arial" w:cs="Arial"/>
          <w:sz w:val="22"/>
          <w:szCs w:val="22"/>
        </w:rPr>
        <w:tab/>
        <w:t>Prix initial à la signature du marché</w:t>
      </w:r>
    </w:p>
    <w:p w14:paraId="0586BE13" w14:textId="77777777" w:rsidR="002F5EC5" w:rsidRPr="00240FB2" w:rsidRDefault="002F5EC5" w:rsidP="002F5EC5">
      <w:pPr>
        <w:numPr>
          <w:ilvl w:val="12"/>
          <w:numId w:val="0"/>
        </w:numPr>
        <w:ind w:left="1410" w:hanging="1410"/>
        <w:jc w:val="both"/>
        <w:rPr>
          <w:rFonts w:ascii="Arial" w:hAnsi="Arial" w:cs="Arial"/>
          <w:b/>
          <w:sz w:val="22"/>
          <w:szCs w:val="22"/>
        </w:rPr>
      </w:pPr>
    </w:p>
    <w:p w14:paraId="1D368B90" w14:textId="77777777" w:rsidR="002F5EC5" w:rsidRPr="00240FB2" w:rsidRDefault="002F5EC5" w:rsidP="002F5EC5">
      <w:pPr>
        <w:numPr>
          <w:ilvl w:val="12"/>
          <w:numId w:val="0"/>
        </w:numPr>
        <w:ind w:left="1410" w:hanging="1410"/>
        <w:jc w:val="both"/>
        <w:rPr>
          <w:rFonts w:ascii="Arial" w:hAnsi="Arial" w:cs="Arial"/>
          <w:sz w:val="22"/>
          <w:szCs w:val="22"/>
        </w:rPr>
      </w:pPr>
      <w:r w:rsidRPr="00240FB2">
        <w:rPr>
          <w:rFonts w:ascii="Arial" w:hAnsi="Arial" w:cs="Arial"/>
          <w:b/>
          <w:sz w:val="22"/>
          <w:szCs w:val="22"/>
        </w:rPr>
        <w:t>Sa0</w:t>
      </w:r>
      <w:r w:rsidRPr="00240FB2">
        <w:rPr>
          <w:rFonts w:ascii="Arial" w:hAnsi="Arial" w:cs="Arial"/>
          <w:sz w:val="22"/>
          <w:szCs w:val="22"/>
        </w:rPr>
        <w:tab/>
      </w:r>
      <w:r w:rsidRPr="00240FB2">
        <w:rPr>
          <w:rFonts w:ascii="Arial" w:hAnsi="Arial" w:cs="Arial"/>
          <w:sz w:val="22"/>
          <w:szCs w:val="22"/>
        </w:rPr>
        <w:tab/>
        <w:t xml:space="preserve">Valeur de l’indice des salaires mensuels de base - Hébergement et restauration (NAF rév. 2, niveau A17 IZ) - Base 100 au T2 2017, connu à la date de remise de l’offre, sur le site </w:t>
      </w:r>
      <w:hyperlink r:id="rId20" w:history="1">
        <w:r w:rsidRPr="00240FB2">
          <w:rPr>
            <w:rStyle w:val="Lienhypertexte"/>
            <w:rFonts w:ascii="Arial" w:hAnsi="Arial" w:cs="Arial"/>
            <w:color w:val="auto"/>
            <w:sz w:val="22"/>
            <w:szCs w:val="22"/>
          </w:rPr>
          <w:t>http://www.insee.fr</w:t>
        </w:r>
      </w:hyperlink>
      <w:r w:rsidRPr="00240FB2">
        <w:rPr>
          <w:rFonts w:ascii="Arial" w:hAnsi="Arial" w:cs="Arial"/>
          <w:sz w:val="22"/>
          <w:szCs w:val="22"/>
        </w:rPr>
        <w:t>.</w:t>
      </w:r>
    </w:p>
    <w:p w14:paraId="5094D0AE" w14:textId="77777777" w:rsidR="002F5EC5" w:rsidRPr="00240FB2" w:rsidRDefault="002F5EC5" w:rsidP="002F5EC5">
      <w:pPr>
        <w:numPr>
          <w:ilvl w:val="12"/>
          <w:numId w:val="0"/>
        </w:numPr>
        <w:ind w:left="702" w:firstLine="708"/>
        <w:jc w:val="both"/>
        <w:rPr>
          <w:rFonts w:ascii="Arial" w:hAnsi="Arial" w:cs="Arial"/>
          <w:sz w:val="22"/>
          <w:szCs w:val="22"/>
        </w:rPr>
      </w:pPr>
      <w:r w:rsidRPr="00240FB2">
        <w:rPr>
          <w:rFonts w:ascii="Arial" w:hAnsi="Arial" w:cs="Arial"/>
          <w:sz w:val="22"/>
          <w:szCs w:val="22"/>
        </w:rPr>
        <w:t>Identifiant : 010562705</w:t>
      </w:r>
    </w:p>
    <w:p w14:paraId="781673FB" w14:textId="77777777" w:rsidR="002F5EC5" w:rsidRPr="00240FB2" w:rsidRDefault="002F5EC5" w:rsidP="002F5EC5">
      <w:pPr>
        <w:numPr>
          <w:ilvl w:val="12"/>
          <w:numId w:val="0"/>
        </w:numPr>
        <w:ind w:left="702" w:firstLine="708"/>
        <w:jc w:val="both"/>
        <w:rPr>
          <w:rFonts w:ascii="Arial" w:hAnsi="Arial" w:cs="Arial"/>
          <w:sz w:val="22"/>
          <w:szCs w:val="22"/>
        </w:rPr>
      </w:pPr>
    </w:p>
    <w:p w14:paraId="106C5D0C" w14:textId="77777777" w:rsidR="002F5EC5" w:rsidRPr="00240FB2" w:rsidRDefault="002F5EC5" w:rsidP="002F5EC5">
      <w:pPr>
        <w:numPr>
          <w:ilvl w:val="12"/>
          <w:numId w:val="0"/>
        </w:numPr>
        <w:ind w:left="1418" w:hanging="1418"/>
        <w:jc w:val="both"/>
        <w:rPr>
          <w:rFonts w:ascii="Arial" w:hAnsi="Arial" w:cs="Arial"/>
          <w:sz w:val="22"/>
          <w:szCs w:val="22"/>
        </w:rPr>
      </w:pPr>
      <w:r w:rsidRPr="00240FB2">
        <w:rPr>
          <w:rFonts w:ascii="Arial" w:hAnsi="Arial" w:cs="Arial"/>
          <w:b/>
          <w:sz w:val="22"/>
          <w:szCs w:val="22"/>
        </w:rPr>
        <w:t>IPC0</w:t>
      </w:r>
      <w:r w:rsidRPr="00240FB2">
        <w:rPr>
          <w:rFonts w:ascii="Arial" w:hAnsi="Arial" w:cs="Arial"/>
          <w:sz w:val="22"/>
          <w:szCs w:val="22"/>
        </w:rPr>
        <w:tab/>
        <w:t xml:space="preserve">Valeur de l’indice des prix à la consommation - Base 2015 - Ensemble des ménages - France métropolitaine – Nomenclature </w:t>
      </w:r>
      <w:proofErr w:type="spellStart"/>
      <w:r w:rsidRPr="00240FB2">
        <w:rPr>
          <w:rFonts w:ascii="Arial" w:hAnsi="Arial" w:cs="Arial"/>
          <w:sz w:val="22"/>
          <w:szCs w:val="22"/>
        </w:rPr>
        <w:t>Coicop</w:t>
      </w:r>
      <w:proofErr w:type="spellEnd"/>
      <w:r w:rsidRPr="00240FB2">
        <w:rPr>
          <w:rFonts w:ascii="Arial" w:hAnsi="Arial" w:cs="Arial"/>
          <w:sz w:val="22"/>
          <w:szCs w:val="22"/>
        </w:rPr>
        <w:t xml:space="preserve"> : 01.1 – Produits alimentaires, connu à la date de remise de l’offre, sur le site </w:t>
      </w:r>
      <w:hyperlink r:id="rId21" w:history="1">
        <w:r w:rsidRPr="00240FB2">
          <w:rPr>
            <w:rStyle w:val="Lienhypertexte"/>
            <w:rFonts w:ascii="Arial" w:hAnsi="Arial" w:cs="Arial"/>
            <w:color w:val="auto"/>
            <w:sz w:val="22"/>
            <w:szCs w:val="22"/>
          </w:rPr>
          <w:t>http://www.insee.fr</w:t>
        </w:r>
      </w:hyperlink>
      <w:r w:rsidRPr="00240FB2">
        <w:rPr>
          <w:rFonts w:ascii="Arial" w:hAnsi="Arial" w:cs="Arial"/>
          <w:sz w:val="22"/>
          <w:szCs w:val="22"/>
        </w:rPr>
        <w:t>.</w:t>
      </w:r>
    </w:p>
    <w:p w14:paraId="283A4863" w14:textId="77777777" w:rsidR="002F5EC5" w:rsidRPr="00240FB2" w:rsidRDefault="002F5EC5" w:rsidP="002F5EC5">
      <w:pPr>
        <w:numPr>
          <w:ilvl w:val="12"/>
          <w:numId w:val="0"/>
        </w:numPr>
        <w:ind w:left="708" w:firstLine="708"/>
        <w:jc w:val="both"/>
        <w:rPr>
          <w:rFonts w:ascii="Arial" w:hAnsi="Arial" w:cs="Arial"/>
          <w:sz w:val="22"/>
          <w:szCs w:val="22"/>
        </w:rPr>
      </w:pPr>
      <w:r w:rsidRPr="00240FB2">
        <w:rPr>
          <w:rFonts w:ascii="Arial" w:hAnsi="Arial" w:cs="Arial"/>
          <w:sz w:val="22"/>
          <w:szCs w:val="22"/>
        </w:rPr>
        <w:t>Identifiant : 001763418</w:t>
      </w:r>
    </w:p>
    <w:p w14:paraId="5EF7CC30" w14:textId="77777777" w:rsidR="002F5EC5" w:rsidRPr="00240FB2" w:rsidRDefault="002F5EC5" w:rsidP="002F5EC5">
      <w:pPr>
        <w:numPr>
          <w:ilvl w:val="12"/>
          <w:numId w:val="0"/>
        </w:numPr>
        <w:ind w:left="1418" w:hanging="1418"/>
        <w:jc w:val="both"/>
        <w:rPr>
          <w:rFonts w:ascii="Arial" w:hAnsi="Arial" w:cs="Arial"/>
          <w:sz w:val="22"/>
          <w:szCs w:val="22"/>
        </w:rPr>
      </w:pPr>
    </w:p>
    <w:p w14:paraId="63613F8D" w14:textId="77777777" w:rsidR="002F5EC5" w:rsidRPr="00240FB2" w:rsidRDefault="002F5EC5" w:rsidP="002F5EC5">
      <w:pPr>
        <w:numPr>
          <w:ilvl w:val="12"/>
          <w:numId w:val="0"/>
        </w:numPr>
        <w:ind w:left="1418" w:hanging="1418"/>
        <w:jc w:val="both"/>
        <w:rPr>
          <w:rFonts w:ascii="Arial" w:hAnsi="Arial" w:cs="Arial"/>
          <w:sz w:val="22"/>
          <w:szCs w:val="22"/>
        </w:rPr>
      </w:pPr>
      <w:r w:rsidRPr="00240FB2">
        <w:rPr>
          <w:rFonts w:ascii="Arial" w:hAnsi="Arial" w:cs="Arial"/>
          <w:b/>
          <w:sz w:val="22"/>
          <w:szCs w:val="22"/>
        </w:rPr>
        <w:t>IPC, Sa</w:t>
      </w:r>
      <w:r w:rsidRPr="00240FB2">
        <w:rPr>
          <w:rFonts w:ascii="Arial" w:hAnsi="Arial" w:cs="Arial"/>
          <w:sz w:val="22"/>
          <w:szCs w:val="22"/>
        </w:rPr>
        <w:tab/>
        <w:t xml:space="preserve">Valeur de ces mêmes indices connue à la date de la demande de révision sur le site </w:t>
      </w:r>
      <w:hyperlink r:id="rId22" w:history="1">
        <w:r w:rsidRPr="00240FB2">
          <w:rPr>
            <w:rStyle w:val="Lienhypertexte"/>
            <w:rFonts w:ascii="Arial" w:hAnsi="Arial" w:cs="Arial"/>
            <w:color w:val="auto"/>
            <w:sz w:val="22"/>
            <w:szCs w:val="22"/>
          </w:rPr>
          <w:t>http://www.insee.fr</w:t>
        </w:r>
      </w:hyperlink>
      <w:r w:rsidRPr="00240FB2">
        <w:rPr>
          <w:rFonts w:ascii="Arial" w:hAnsi="Arial" w:cs="Arial"/>
          <w:sz w:val="22"/>
          <w:szCs w:val="22"/>
        </w:rPr>
        <w:t>.</w:t>
      </w:r>
    </w:p>
    <w:p w14:paraId="24CFF691" w14:textId="77777777" w:rsidR="002F5EC5" w:rsidRPr="00240FB2" w:rsidRDefault="002F5EC5" w:rsidP="002F5EC5">
      <w:pPr>
        <w:numPr>
          <w:ilvl w:val="12"/>
          <w:numId w:val="0"/>
        </w:numPr>
        <w:jc w:val="both"/>
        <w:rPr>
          <w:rFonts w:ascii="Arial" w:hAnsi="Arial" w:cs="Arial"/>
          <w:sz w:val="22"/>
          <w:szCs w:val="22"/>
        </w:rPr>
      </w:pPr>
    </w:p>
    <w:p w14:paraId="5932D332" w14:textId="77777777" w:rsidR="002F5EC5" w:rsidRPr="00240FB2" w:rsidRDefault="002F5EC5" w:rsidP="002F5EC5">
      <w:pPr>
        <w:autoSpaceDE w:val="0"/>
        <w:autoSpaceDN w:val="0"/>
        <w:adjustRightInd w:val="0"/>
        <w:jc w:val="both"/>
        <w:rPr>
          <w:rFonts w:ascii="Arial" w:hAnsi="Arial" w:cs="Arial"/>
          <w:b/>
          <w:bCs/>
          <w:sz w:val="20"/>
          <w:szCs w:val="20"/>
          <w:u w:val="single"/>
        </w:rPr>
      </w:pPr>
    </w:p>
    <w:p w14:paraId="0DDCF9B0" w14:textId="67527CA5" w:rsidR="002F5EC5" w:rsidRDefault="002F5EC5" w:rsidP="00946EE7">
      <w:pPr>
        <w:pStyle w:val="Titre2"/>
        <w:keepNext w:val="0"/>
        <w:numPr>
          <w:ilvl w:val="1"/>
          <w:numId w:val="5"/>
        </w:numPr>
        <w:tabs>
          <w:tab w:val="clear" w:pos="1134"/>
          <w:tab w:val="clear" w:pos="6946"/>
          <w:tab w:val="left" w:pos="4980"/>
        </w:tabs>
        <w:spacing w:line="240" w:lineRule="exact"/>
        <w:rPr>
          <w:rFonts w:ascii="Arial" w:hAnsi="Arial" w:cs="Arial"/>
          <w:sz w:val="22"/>
          <w:szCs w:val="22"/>
          <w:u w:val="none"/>
        </w:rPr>
      </w:pPr>
      <w:bookmarkStart w:id="133" w:name="_Toc329315055"/>
      <w:bookmarkStart w:id="134" w:name="_Toc408392670"/>
      <w:bookmarkStart w:id="135" w:name="_Toc45184332"/>
      <w:bookmarkStart w:id="136" w:name="_Toc73443517"/>
      <w:r w:rsidRPr="00946EE7">
        <w:rPr>
          <w:rFonts w:ascii="Arial" w:hAnsi="Arial" w:cs="Arial"/>
          <w:sz w:val="22"/>
          <w:szCs w:val="22"/>
          <w:u w:val="none"/>
        </w:rPr>
        <w:t>Révision des prix applicables aux boissons froides, aux boissons chaudes</w:t>
      </w:r>
      <w:r w:rsidR="00946EE7">
        <w:rPr>
          <w:rFonts w:ascii="Arial" w:hAnsi="Arial" w:cs="Arial"/>
          <w:sz w:val="22"/>
          <w:szCs w:val="22"/>
          <w:u w:val="none"/>
        </w:rPr>
        <w:t xml:space="preserve"> </w:t>
      </w:r>
      <w:r w:rsidRPr="00946EE7">
        <w:rPr>
          <w:rFonts w:ascii="Arial" w:hAnsi="Arial" w:cs="Arial"/>
          <w:sz w:val="22"/>
          <w:szCs w:val="22"/>
          <w:u w:val="none"/>
        </w:rPr>
        <w:t>et aux prestations annexes</w:t>
      </w:r>
      <w:bookmarkEnd w:id="133"/>
      <w:bookmarkEnd w:id="134"/>
      <w:bookmarkEnd w:id="135"/>
      <w:bookmarkEnd w:id="136"/>
    </w:p>
    <w:p w14:paraId="6F1F1EED" w14:textId="77777777" w:rsidR="00946EE7" w:rsidRPr="00946EE7" w:rsidRDefault="00946EE7" w:rsidP="00946EE7"/>
    <w:p w14:paraId="71638437" w14:textId="77777777" w:rsidR="002F5EC5" w:rsidRPr="00240FB2" w:rsidRDefault="002F5EC5" w:rsidP="002F5EC5">
      <w:pPr>
        <w:autoSpaceDE w:val="0"/>
        <w:autoSpaceDN w:val="0"/>
        <w:adjustRightInd w:val="0"/>
        <w:jc w:val="both"/>
        <w:rPr>
          <w:rFonts w:ascii="Arial" w:hAnsi="Arial" w:cs="Arial"/>
          <w:sz w:val="22"/>
          <w:szCs w:val="22"/>
        </w:rPr>
      </w:pPr>
      <w:r w:rsidRPr="00240FB2">
        <w:rPr>
          <w:rFonts w:ascii="Arial" w:hAnsi="Arial" w:cs="Arial"/>
          <w:sz w:val="22"/>
          <w:szCs w:val="22"/>
        </w:rPr>
        <w:t xml:space="preserve">Les prix des Prestations suivantes peuvent être révisés annuellement à la demande du Titulaire dans les conditions stipulées ci-après : </w:t>
      </w:r>
    </w:p>
    <w:p w14:paraId="11D4236D" w14:textId="77777777" w:rsidR="002F5EC5" w:rsidRPr="00240FB2" w:rsidRDefault="002F5EC5" w:rsidP="002F5EC5">
      <w:pPr>
        <w:tabs>
          <w:tab w:val="left" w:pos="180"/>
        </w:tabs>
        <w:autoSpaceDE w:val="0"/>
        <w:autoSpaceDN w:val="0"/>
        <w:adjustRightInd w:val="0"/>
        <w:ind w:left="180" w:hanging="180"/>
        <w:jc w:val="both"/>
        <w:rPr>
          <w:rFonts w:ascii="Arial" w:hAnsi="Arial" w:cs="Arial"/>
          <w:sz w:val="22"/>
          <w:szCs w:val="22"/>
        </w:rPr>
      </w:pPr>
      <w:r w:rsidRPr="00240FB2">
        <w:rPr>
          <w:rFonts w:ascii="Arial" w:hAnsi="Arial" w:cs="Arial"/>
          <w:sz w:val="22"/>
          <w:szCs w:val="22"/>
        </w:rPr>
        <w:t>-</w:t>
      </w:r>
      <w:r w:rsidRPr="00240FB2">
        <w:rPr>
          <w:rFonts w:ascii="Arial" w:hAnsi="Arial" w:cs="Arial"/>
          <w:sz w:val="22"/>
          <w:szCs w:val="22"/>
        </w:rPr>
        <w:tab/>
        <w:t>prix des boisons froides et des boissons chaudes*,</w:t>
      </w:r>
    </w:p>
    <w:p w14:paraId="125FC060" w14:textId="492DBFFF" w:rsidR="002F5EC5" w:rsidRPr="00240FB2" w:rsidRDefault="002F5EC5" w:rsidP="002F5EC5">
      <w:pPr>
        <w:tabs>
          <w:tab w:val="left" w:pos="180"/>
        </w:tabs>
        <w:autoSpaceDE w:val="0"/>
        <w:autoSpaceDN w:val="0"/>
        <w:adjustRightInd w:val="0"/>
        <w:ind w:left="180" w:hanging="180"/>
        <w:jc w:val="both"/>
        <w:rPr>
          <w:rFonts w:ascii="Arial" w:hAnsi="Arial" w:cs="Arial"/>
          <w:sz w:val="22"/>
          <w:szCs w:val="22"/>
        </w:rPr>
      </w:pPr>
      <w:r w:rsidRPr="00240FB2">
        <w:rPr>
          <w:rFonts w:ascii="Arial" w:hAnsi="Arial" w:cs="Arial"/>
          <w:sz w:val="22"/>
          <w:szCs w:val="22"/>
        </w:rPr>
        <w:t>-</w:t>
      </w:r>
      <w:r w:rsidRPr="00240FB2">
        <w:rPr>
          <w:rFonts w:ascii="Arial" w:hAnsi="Arial" w:cs="Arial"/>
          <w:sz w:val="22"/>
          <w:szCs w:val="22"/>
        </w:rPr>
        <w:tab/>
        <w:t>prix des prestations annexes</w:t>
      </w:r>
      <w:r w:rsidR="00946EE7">
        <w:rPr>
          <w:rFonts w:ascii="Arial" w:hAnsi="Arial" w:cs="Arial"/>
          <w:sz w:val="22"/>
          <w:szCs w:val="22"/>
        </w:rPr>
        <w:t>.</w:t>
      </w:r>
    </w:p>
    <w:p w14:paraId="7E63EA0E" w14:textId="77777777" w:rsidR="002F5EC5" w:rsidRPr="00240FB2" w:rsidRDefault="002F5EC5" w:rsidP="002F5EC5">
      <w:pPr>
        <w:tabs>
          <w:tab w:val="left" w:pos="180"/>
        </w:tabs>
        <w:autoSpaceDE w:val="0"/>
        <w:autoSpaceDN w:val="0"/>
        <w:adjustRightInd w:val="0"/>
        <w:ind w:left="180" w:hanging="180"/>
        <w:jc w:val="both"/>
        <w:rPr>
          <w:rFonts w:ascii="Arial" w:hAnsi="Arial" w:cs="Arial"/>
          <w:sz w:val="22"/>
          <w:szCs w:val="22"/>
        </w:rPr>
      </w:pPr>
    </w:p>
    <w:p w14:paraId="5A170A5A" w14:textId="77777777" w:rsidR="002F5EC5" w:rsidRPr="00946EE7" w:rsidRDefault="002F5EC5" w:rsidP="002F5EC5">
      <w:pPr>
        <w:tabs>
          <w:tab w:val="left" w:pos="180"/>
        </w:tabs>
        <w:autoSpaceDE w:val="0"/>
        <w:autoSpaceDN w:val="0"/>
        <w:adjustRightInd w:val="0"/>
        <w:ind w:left="180" w:hanging="180"/>
        <w:jc w:val="both"/>
        <w:rPr>
          <w:rFonts w:ascii="Arial" w:hAnsi="Arial" w:cs="Arial"/>
          <w:i/>
          <w:iCs/>
          <w:sz w:val="22"/>
          <w:szCs w:val="22"/>
        </w:rPr>
      </w:pPr>
      <w:r w:rsidRPr="00946EE7">
        <w:rPr>
          <w:rFonts w:ascii="Arial" w:hAnsi="Arial" w:cs="Arial"/>
          <w:i/>
          <w:iCs/>
          <w:sz w:val="22"/>
          <w:szCs w:val="22"/>
        </w:rPr>
        <w:t>* Il est rappelé que le prix du point « boissons chaudes » et « boissons froides »   est fixé à 0,10 € HT (non révisable), que le prix de certaines boissons chaudes est fixé à 0,303 € HT (non révisable) et que les prix des boissons ne doivent pas dépasser le prix d’achat de la boisson concernée, majoré d’un coefficient de peines et soins de 20 %.</w:t>
      </w:r>
    </w:p>
    <w:p w14:paraId="40F514DC" w14:textId="77777777" w:rsidR="002F5EC5" w:rsidRPr="00240FB2" w:rsidRDefault="002F5EC5" w:rsidP="002F5EC5">
      <w:pPr>
        <w:tabs>
          <w:tab w:val="left" w:pos="180"/>
        </w:tabs>
        <w:autoSpaceDE w:val="0"/>
        <w:autoSpaceDN w:val="0"/>
        <w:adjustRightInd w:val="0"/>
        <w:jc w:val="both"/>
        <w:rPr>
          <w:rFonts w:ascii="Arial" w:hAnsi="Arial" w:cs="Arial"/>
          <w:sz w:val="22"/>
          <w:szCs w:val="22"/>
        </w:rPr>
      </w:pPr>
    </w:p>
    <w:p w14:paraId="20D8301D" w14:textId="2106B8FE" w:rsidR="002F5EC5" w:rsidRPr="00240FB2" w:rsidRDefault="002F5EC5" w:rsidP="00946EE7">
      <w:pPr>
        <w:autoSpaceDE w:val="0"/>
        <w:autoSpaceDN w:val="0"/>
        <w:adjustRightInd w:val="0"/>
        <w:jc w:val="both"/>
        <w:rPr>
          <w:rFonts w:ascii="Arial" w:hAnsi="Arial" w:cs="Arial"/>
          <w:sz w:val="22"/>
          <w:szCs w:val="22"/>
        </w:rPr>
      </w:pPr>
      <w:r w:rsidRPr="00240FB2">
        <w:rPr>
          <w:rFonts w:ascii="Arial" w:hAnsi="Arial" w:cs="Arial"/>
          <w:sz w:val="22"/>
          <w:szCs w:val="22"/>
        </w:rPr>
        <w:t>Le Titulaire motive sa demande et la révision de ces prix s’effectue d’un commun accord entre les parties.</w:t>
      </w:r>
      <w:r w:rsidR="00946EE7">
        <w:rPr>
          <w:rFonts w:ascii="Arial" w:hAnsi="Arial" w:cs="Arial"/>
          <w:sz w:val="22"/>
          <w:szCs w:val="22"/>
        </w:rPr>
        <w:t xml:space="preserve"> </w:t>
      </w:r>
      <w:r w:rsidRPr="00240FB2">
        <w:rPr>
          <w:rFonts w:ascii="Arial" w:hAnsi="Arial" w:cs="Arial"/>
          <w:sz w:val="22"/>
          <w:szCs w:val="22"/>
        </w:rPr>
        <w:t xml:space="preserve">En tout état de cause, la révision de prix est plafonnée à une augmentation maximum de 3% par an. </w:t>
      </w:r>
    </w:p>
    <w:p w14:paraId="20BA8AED" w14:textId="77777777" w:rsidR="002F5EC5" w:rsidRPr="00240FB2" w:rsidRDefault="002F5EC5" w:rsidP="002F5EC5">
      <w:pPr>
        <w:jc w:val="both"/>
        <w:rPr>
          <w:rFonts w:ascii="Arial" w:hAnsi="Arial" w:cs="Arial"/>
          <w:sz w:val="22"/>
          <w:szCs w:val="22"/>
        </w:rPr>
      </w:pPr>
    </w:p>
    <w:p w14:paraId="2F705707" w14:textId="7BD6CA2B" w:rsidR="002F5EC5" w:rsidRDefault="002F5EC5" w:rsidP="00946EE7">
      <w:pPr>
        <w:pStyle w:val="Titre2"/>
        <w:keepNext w:val="0"/>
        <w:numPr>
          <w:ilvl w:val="1"/>
          <w:numId w:val="5"/>
        </w:numPr>
        <w:tabs>
          <w:tab w:val="clear" w:pos="1134"/>
          <w:tab w:val="clear" w:pos="6946"/>
          <w:tab w:val="left" w:pos="4980"/>
        </w:tabs>
        <w:spacing w:line="240" w:lineRule="exact"/>
        <w:rPr>
          <w:rFonts w:ascii="Arial" w:hAnsi="Arial" w:cs="Arial"/>
          <w:sz w:val="22"/>
          <w:szCs w:val="22"/>
          <w:u w:val="none"/>
        </w:rPr>
      </w:pPr>
      <w:bookmarkStart w:id="137" w:name="_Toc14427948"/>
      <w:bookmarkStart w:id="138" w:name="_Toc45184333"/>
      <w:bookmarkStart w:id="139" w:name="_Toc73443518"/>
      <w:r w:rsidRPr="00946EE7">
        <w:rPr>
          <w:rFonts w:ascii="Arial" w:hAnsi="Arial" w:cs="Arial"/>
          <w:sz w:val="22"/>
          <w:szCs w:val="22"/>
          <w:u w:val="none"/>
        </w:rPr>
        <w:t xml:space="preserve">Révision des prix applicables </w:t>
      </w:r>
      <w:bookmarkEnd w:id="137"/>
      <w:r w:rsidRPr="00946EE7">
        <w:rPr>
          <w:rFonts w:ascii="Arial" w:hAnsi="Arial" w:cs="Arial"/>
          <w:sz w:val="22"/>
          <w:szCs w:val="22"/>
          <w:u w:val="none"/>
        </w:rPr>
        <w:t>au montant forfaitaire consacré au secteur adapté et protégé</w:t>
      </w:r>
      <w:bookmarkEnd w:id="138"/>
      <w:bookmarkEnd w:id="139"/>
    </w:p>
    <w:p w14:paraId="1445768D" w14:textId="77777777" w:rsidR="00946EE7" w:rsidRPr="001B19A7" w:rsidRDefault="00946EE7" w:rsidP="00946EE7">
      <w:pPr>
        <w:autoSpaceDE w:val="0"/>
        <w:autoSpaceDN w:val="0"/>
        <w:adjustRightInd w:val="0"/>
        <w:jc w:val="both"/>
        <w:rPr>
          <w:rFonts w:ascii="Arial" w:hAnsi="Arial" w:cs="Arial"/>
          <w:i/>
          <w:sz w:val="22"/>
          <w:szCs w:val="22"/>
        </w:rPr>
      </w:pPr>
      <w:r w:rsidRPr="00FB0231">
        <w:rPr>
          <w:rFonts w:ascii="Arial" w:hAnsi="Arial" w:cs="Arial"/>
          <w:sz w:val="22"/>
          <w:highlight w:val="lightGray"/>
        </w:rPr>
        <w:t>[</w:t>
      </w:r>
      <w:r w:rsidRPr="00FB0231">
        <w:rPr>
          <w:rFonts w:ascii="Arial" w:hAnsi="Arial" w:cs="Arial"/>
          <w:i/>
          <w:sz w:val="22"/>
          <w:szCs w:val="22"/>
          <w:highlight w:val="lightGray"/>
        </w:rPr>
        <w:t>à adapter par le CEA lors de l’établissement du marché</w:t>
      </w:r>
      <w:r w:rsidRPr="00FB0231">
        <w:rPr>
          <w:rFonts w:ascii="Arial" w:hAnsi="Arial" w:cs="Arial"/>
          <w:sz w:val="22"/>
          <w:szCs w:val="22"/>
          <w:highlight w:val="lightGray"/>
        </w:rPr>
        <w:t>]</w:t>
      </w:r>
    </w:p>
    <w:p w14:paraId="03C7727A" w14:textId="2899E6E2" w:rsidR="002F5EC5" w:rsidRDefault="002F5EC5" w:rsidP="002F5EC5">
      <w:pPr>
        <w:autoSpaceDE w:val="0"/>
        <w:autoSpaceDN w:val="0"/>
        <w:adjustRightInd w:val="0"/>
        <w:jc w:val="both"/>
        <w:rPr>
          <w:rFonts w:ascii="Arial" w:hAnsi="Arial" w:cs="Arial"/>
          <w:sz w:val="22"/>
          <w:szCs w:val="22"/>
        </w:rPr>
      </w:pPr>
      <w:r w:rsidRPr="00240FB2">
        <w:rPr>
          <w:rFonts w:ascii="Arial" w:hAnsi="Arial" w:cs="Arial"/>
          <w:sz w:val="22"/>
          <w:szCs w:val="22"/>
        </w:rPr>
        <w:t>Le montant forfaitaire consacré au secteur adapté et protégé peut être révisé annuellement à la demande</w:t>
      </w:r>
      <w:r w:rsidR="00946EE7">
        <w:rPr>
          <w:rFonts w:ascii="Arial" w:hAnsi="Arial" w:cs="Arial"/>
          <w:sz w:val="22"/>
          <w:szCs w:val="22"/>
        </w:rPr>
        <w:t xml:space="preserve"> du titulaire.</w:t>
      </w:r>
      <w:r w:rsidR="00290D21">
        <w:rPr>
          <w:rFonts w:ascii="Arial" w:hAnsi="Arial" w:cs="Arial"/>
          <w:sz w:val="22"/>
          <w:szCs w:val="22"/>
        </w:rPr>
        <w:t xml:space="preserve"> </w:t>
      </w:r>
    </w:p>
    <w:p w14:paraId="6A983797" w14:textId="5DC90A42" w:rsidR="00946EE7" w:rsidRDefault="00946EE7" w:rsidP="00946EE7">
      <w:pPr>
        <w:tabs>
          <w:tab w:val="left" w:pos="1560"/>
          <w:tab w:val="left" w:leader="dot" w:pos="3969"/>
        </w:tabs>
        <w:jc w:val="both"/>
        <w:rPr>
          <w:rFonts w:ascii="Arial" w:hAnsi="Arial" w:cs="Arial"/>
          <w:sz w:val="22"/>
          <w:szCs w:val="22"/>
        </w:rPr>
      </w:pPr>
      <w:r w:rsidRPr="00C12322">
        <w:rPr>
          <w:rFonts w:ascii="Arial" w:hAnsi="Arial" w:cs="Arial"/>
          <w:sz w:val="22"/>
          <w:szCs w:val="22"/>
        </w:rPr>
        <w:t>La formule de révision applicable aux montants forfaitaires relatifs aux prestations réalisées par l</w:t>
      </w:r>
      <w:r>
        <w:rPr>
          <w:rFonts w:ascii="Arial" w:hAnsi="Arial" w:cs="Arial"/>
          <w:sz w:val="22"/>
          <w:szCs w:val="22"/>
        </w:rPr>
        <w:t xml:space="preserve">e secteur adapté et protégé </w:t>
      </w:r>
      <w:r w:rsidRPr="00C12322">
        <w:rPr>
          <w:rFonts w:ascii="Arial" w:hAnsi="Arial" w:cs="Arial"/>
          <w:sz w:val="22"/>
          <w:szCs w:val="22"/>
        </w:rPr>
        <w:t>est celle définie à l’article 1</w:t>
      </w:r>
      <w:r>
        <w:rPr>
          <w:rFonts w:ascii="Arial" w:hAnsi="Arial" w:cs="Arial"/>
          <w:sz w:val="22"/>
          <w:szCs w:val="22"/>
        </w:rPr>
        <w:t>4</w:t>
      </w:r>
      <w:r w:rsidRPr="00C12322">
        <w:rPr>
          <w:rFonts w:ascii="Arial" w:hAnsi="Arial" w:cs="Arial"/>
          <w:sz w:val="22"/>
          <w:szCs w:val="22"/>
        </w:rPr>
        <w:t>.1.1 du marché.</w:t>
      </w:r>
    </w:p>
    <w:p w14:paraId="51602C94" w14:textId="03B07E47" w:rsidR="002F5EC5" w:rsidRDefault="002F5EC5" w:rsidP="002F5EC5">
      <w:pPr>
        <w:autoSpaceDE w:val="0"/>
        <w:autoSpaceDN w:val="0"/>
        <w:adjustRightInd w:val="0"/>
        <w:jc w:val="both"/>
        <w:rPr>
          <w:rFonts w:ascii="Arial" w:hAnsi="Arial" w:cs="Arial"/>
          <w:sz w:val="22"/>
          <w:szCs w:val="22"/>
        </w:rPr>
      </w:pPr>
      <w:r w:rsidRPr="00240FB2">
        <w:rPr>
          <w:rFonts w:ascii="Arial" w:hAnsi="Arial" w:cs="Arial"/>
          <w:sz w:val="22"/>
          <w:szCs w:val="22"/>
        </w:rPr>
        <w:t xml:space="preserve">En tout état de cause, la révision de prix est plafonnée à une augmentation maximum de 3% par an. </w:t>
      </w:r>
    </w:p>
    <w:p w14:paraId="64FE4D6A" w14:textId="77777777" w:rsidR="00946EE7" w:rsidRPr="002B0D67" w:rsidRDefault="00946EE7" w:rsidP="002B0D67"/>
    <w:p w14:paraId="3D396294" w14:textId="77777777" w:rsidR="00D263D5" w:rsidRPr="00016E32" w:rsidRDefault="00D263D5" w:rsidP="00D263D5">
      <w:pPr>
        <w:autoSpaceDE w:val="0"/>
        <w:autoSpaceDN w:val="0"/>
        <w:adjustRightInd w:val="0"/>
        <w:jc w:val="both"/>
        <w:rPr>
          <w:rFonts w:ascii="Arial" w:hAnsi="Arial" w:cs="Arial"/>
          <w:b/>
          <w:bCs/>
          <w:color w:val="000000"/>
          <w:sz w:val="20"/>
          <w:szCs w:val="20"/>
          <w:u w:val="single"/>
        </w:rPr>
      </w:pPr>
    </w:p>
    <w:p w14:paraId="5D87AB7E" w14:textId="77777777" w:rsidR="00D263D5" w:rsidRPr="004B219B" w:rsidRDefault="00D263D5" w:rsidP="00D263D5">
      <w:pPr>
        <w:pStyle w:val="Titre1"/>
        <w:keepNext w:val="0"/>
        <w:numPr>
          <w:ilvl w:val="0"/>
          <w:numId w:val="5"/>
        </w:numPr>
        <w:tabs>
          <w:tab w:val="clear" w:pos="709"/>
          <w:tab w:val="clear" w:pos="1134"/>
          <w:tab w:val="clear" w:pos="6946"/>
          <w:tab w:val="left" w:pos="4980"/>
        </w:tabs>
        <w:spacing w:line="240" w:lineRule="exact"/>
        <w:ind w:left="0"/>
        <w:jc w:val="both"/>
        <w:rPr>
          <w:rFonts w:ascii="Arial" w:hAnsi="Arial" w:cs="Arial"/>
          <w:sz w:val="22"/>
          <w:szCs w:val="22"/>
        </w:rPr>
      </w:pPr>
      <w:bookmarkStart w:id="140" w:name="_Toc30971404"/>
      <w:bookmarkStart w:id="141" w:name="_Toc202462626"/>
      <w:r w:rsidRPr="004B219B">
        <w:rPr>
          <w:rFonts w:ascii="Arial" w:hAnsi="Arial" w:cs="Arial"/>
          <w:sz w:val="22"/>
          <w:szCs w:val="22"/>
        </w:rPr>
        <w:t>PENALITES</w:t>
      </w:r>
      <w:bookmarkEnd w:id="140"/>
      <w:bookmarkEnd w:id="141"/>
    </w:p>
    <w:p w14:paraId="38CAF7E9" w14:textId="77777777" w:rsidR="00D263D5" w:rsidRPr="00016E32" w:rsidRDefault="00D263D5" w:rsidP="00D263D5">
      <w:pPr>
        <w:autoSpaceDE w:val="0"/>
        <w:autoSpaceDN w:val="0"/>
        <w:adjustRightInd w:val="0"/>
        <w:ind w:left="-180"/>
        <w:jc w:val="both"/>
        <w:rPr>
          <w:rFonts w:ascii="Arial" w:hAnsi="Arial" w:cs="Arial"/>
          <w:color w:val="000000"/>
          <w:sz w:val="20"/>
          <w:szCs w:val="20"/>
        </w:rPr>
      </w:pPr>
    </w:p>
    <w:p w14:paraId="5D957824" w14:textId="77777777" w:rsidR="00D263D5" w:rsidRPr="00016E32" w:rsidRDefault="00D263D5" w:rsidP="00D263D5">
      <w:pPr>
        <w:autoSpaceDE w:val="0"/>
        <w:autoSpaceDN w:val="0"/>
        <w:adjustRightInd w:val="0"/>
        <w:jc w:val="both"/>
        <w:rPr>
          <w:rFonts w:ascii="Arial" w:hAnsi="Arial" w:cs="Arial"/>
          <w:color w:val="000000"/>
          <w:sz w:val="22"/>
          <w:szCs w:val="22"/>
        </w:rPr>
      </w:pPr>
      <w:r w:rsidRPr="00016E32">
        <w:rPr>
          <w:rFonts w:ascii="Arial" w:hAnsi="Arial" w:cs="Arial"/>
          <w:color w:val="000000"/>
          <w:sz w:val="22"/>
          <w:szCs w:val="22"/>
        </w:rPr>
        <w:t>Outre les dispositions des Conditions Générales d’Achat du CEA</w:t>
      </w:r>
      <w:r w:rsidRPr="00016E32" w:rsidDel="00461402">
        <w:rPr>
          <w:rFonts w:ascii="Arial" w:hAnsi="Arial" w:cs="Arial"/>
          <w:color w:val="000000"/>
          <w:sz w:val="22"/>
          <w:szCs w:val="22"/>
        </w:rPr>
        <w:t xml:space="preserve"> </w:t>
      </w:r>
      <w:r w:rsidRPr="00016E32">
        <w:rPr>
          <w:rFonts w:ascii="Arial" w:hAnsi="Arial" w:cs="Arial"/>
          <w:color w:val="000000"/>
          <w:sz w:val="22"/>
          <w:szCs w:val="22"/>
        </w:rPr>
        <w:t xml:space="preserve">relatives aux pénalités, qui s’appliquent dès lors qu’elles ne sont pas contraires aux dispositions qui suivent, le CEA peut appliquer les pénalités dans les cas et conditions suivantes. </w:t>
      </w:r>
    </w:p>
    <w:p w14:paraId="4A2ED664" w14:textId="77777777" w:rsidR="00D263D5" w:rsidRPr="00016E32" w:rsidRDefault="00D263D5" w:rsidP="00D263D5">
      <w:pPr>
        <w:autoSpaceDE w:val="0"/>
        <w:autoSpaceDN w:val="0"/>
        <w:adjustRightInd w:val="0"/>
        <w:ind w:left="-180"/>
        <w:jc w:val="both"/>
        <w:rPr>
          <w:rFonts w:ascii="Arial" w:hAnsi="Arial" w:cs="Arial"/>
          <w:color w:val="000000"/>
          <w:sz w:val="20"/>
          <w:szCs w:val="20"/>
        </w:rPr>
      </w:pPr>
    </w:p>
    <w:p w14:paraId="01E3A7F4" w14:textId="77777777" w:rsidR="00D263D5" w:rsidRPr="00016E32" w:rsidRDefault="00D263D5" w:rsidP="007B4B88">
      <w:pPr>
        <w:pStyle w:val="Titre2"/>
        <w:keepNext w:val="0"/>
        <w:numPr>
          <w:ilvl w:val="1"/>
          <w:numId w:val="14"/>
        </w:numPr>
        <w:tabs>
          <w:tab w:val="clear" w:pos="1134"/>
          <w:tab w:val="clear" w:pos="6946"/>
          <w:tab w:val="left" w:pos="4980"/>
        </w:tabs>
        <w:spacing w:line="240" w:lineRule="exact"/>
        <w:rPr>
          <w:rFonts w:ascii="Arial" w:hAnsi="Arial" w:cs="Arial"/>
          <w:sz w:val="22"/>
          <w:szCs w:val="22"/>
        </w:rPr>
      </w:pPr>
      <w:bookmarkStart w:id="142" w:name="_Toc329315057"/>
      <w:bookmarkStart w:id="143" w:name="_Toc30971405"/>
      <w:r w:rsidRPr="00016E32">
        <w:rPr>
          <w:rFonts w:ascii="Arial" w:hAnsi="Arial" w:cs="Arial"/>
          <w:sz w:val="22"/>
          <w:szCs w:val="22"/>
        </w:rPr>
        <w:t>Prestations non conformes au cahier des charges</w:t>
      </w:r>
      <w:bookmarkEnd w:id="142"/>
      <w:bookmarkEnd w:id="143"/>
    </w:p>
    <w:p w14:paraId="7199D4C5" w14:textId="73140C28" w:rsidR="00D263D5" w:rsidRPr="00016E32" w:rsidRDefault="00D263D5" w:rsidP="00D263D5">
      <w:pPr>
        <w:jc w:val="both"/>
        <w:rPr>
          <w:rFonts w:ascii="Arial" w:hAnsi="Arial" w:cs="Arial"/>
          <w:sz w:val="22"/>
          <w:szCs w:val="22"/>
        </w:rPr>
      </w:pPr>
      <w:r w:rsidRPr="00016E32">
        <w:rPr>
          <w:rFonts w:ascii="Arial" w:hAnsi="Arial" w:cs="Arial"/>
          <w:sz w:val="22"/>
          <w:szCs w:val="22"/>
        </w:rPr>
        <w:t xml:space="preserve">En cas de non-respect des spécifications et objectifs définis dans le cahier des charges, le CEA peut appliquer les pénalités décrites en </w:t>
      </w:r>
      <w:r w:rsidR="00350143" w:rsidRPr="00016E32">
        <w:rPr>
          <w:rFonts w:ascii="Arial" w:hAnsi="Arial" w:cs="Arial"/>
          <w:sz w:val="22"/>
          <w:szCs w:val="22"/>
        </w:rPr>
        <w:t>annexe n°</w:t>
      </w:r>
      <w:r w:rsidR="002B0D67">
        <w:rPr>
          <w:rFonts w:ascii="Arial" w:hAnsi="Arial" w:cs="Arial"/>
          <w:sz w:val="22"/>
          <w:szCs w:val="22"/>
        </w:rPr>
        <w:t>3</w:t>
      </w:r>
      <w:r w:rsidRPr="00016E32">
        <w:rPr>
          <w:rFonts w:ascii="Arial" w:hAnsi="Arial" w:cs="Arial"/>
          <w:sz w:val="22"/>
          <w:szCs w:val="22"/>
        </w:rPr>
        <w:t xml:space="preserve">. </w:t>
      </w:r>
    </w:p>
    <w:p w14:paraId="45FE906B" w14:textId="77777777" w:rsidR="00D263D5" w:rsidRPr="00016E32" w:rsidRDefault="00D263D5" w:rsidP="00D263D5"/>
    <w:p w14:paraId="51F7315C" w14:textId="77777777" w:rsidR="00D263D5" w:rsidRPr="00016E32" w:rsidRDefault="00D263D5" w:rsidP="007B4B88">
      <w:pPr>
        <w:pStyle w:val="Titre2"/>
        <w:keepNext w:val="0"/>
        <w:numPr>
          <w:ilvl w:val="1"/>
          <w:numId w:val="14"/>
        </w:numPr>
        <w:tabs>
          <w:tab w:val="clear" w:pos="1134"/>
          <w:tab w:val="clear" w:pos="6946"/>
          <w:tab w:val="left" w:pos="4980"/>
        </w:tabs>
        <w:spacing w:line="240" w:lineRule="exact"/>
        <w:rPr>
          <w:rFonts w:ascii="Arial" w:hAnsi="Arial" w:cs="Arial"/>
          <w:sz w:val="22"/>
          <w:szCs w:val="22"/>
        </w:rPr>
      </w:pPr>
      <w:bookmarkStart w:id="144" w:name="_Toc329315058"/>
      <w:bookmarkStart w:id="145" w:name="_Toc30971406"/>
      <w:r w:rsidRPr="00016E32">
        <w:rPr>
          <w:rFonts w:ascii="Arial" w:hAnsi="Arial" w:cs="Arial"/>
          <w:sz w:val="22"/>
          <w:szCs w:val="22"/>
        </w:rPr>
        <w:t>Interruption de service du fait du Titulaire</w:t>
      </w:r>
      <w:bookmarkEnd w:id="144"/>
      <w:bookmarkEnd w:id="145"/>
    </w:p>
    <w:p w14:paraId="75CD6743" w14:textId="1CA2AB43" w:rsidR="006462E1" w:rsidRPr="00240FB2" w:rsidRDefault="006462E1" w:rsidP="006462E1">
      <w:pPr>
        <w:autoSpaceDE w:val="0"/>
        <w:autoSpaceDN w:val="0"/>
        <w:adjustRightInd w:val="0"/>
        <w:jc w:val="both"/>
        <w:rPr>
          <w:rFonts w:ascii="Arial" w:hAnsi="Arial" w:cs="Arial"/>
          <w:sz w:val="22"/>
          <w:szCs w:val="22"/>
        </w:rPr>
      </w:pPr>
      <w:r w:rsidRPr="00240FB2">
        <w:rPr>
          <w:rFonts w:ascii="Arial" w:hAnsi="Arial" w:cs="Arial"/>
          <w:sz w:val="22"/>
          <w:szCs w:val="22"/>
        </w:rPr>
        <w:t xml:space="preserve">En cas d'interruption totale du service du restaurant du fait du Titulaire, il est fait application d'une pénalité forfaitaire de </w:t>
      </w:r>
      <w:r w:rsidR="005345DE">
        <w:rPr>
          <w:rFonts w:ascii="Arial" w:hAnsi="Arial" w:cs="Arial"/>
          <w:sz w:val="22"/>
          <w:szCs w:val="22"/>
        </w:rPr>
        <w:t>2 000</w:t>
      </w:r>
      <w:r w:rsidRPr="00240FB2">
        <w:rPr>
          <w:rFonts w:ascii="Arial" w:hAnsi="Arial" w:cs="Arial"/>
          <w:sz w:val="22"/>
          <w:szCs w:val="22"/>
        </w:rPr>
        <w:t xml:space="preserve"> euros, par jour d'interruption.</w:t>
      </w:r>
    </w:p>
    <w:p w14:paraId="63FF6EF2" w14:textId="0C3531D3" w:rsidR="006462E1" w:rsidRPr="00240FB2" w:rsidRDefault="006462E1" w:rsidP="006462E1">
      <w:pPr>
        <w:autoSpaceDE w:val="0"/>
        <w:autoSpaceDN w:val="0"/>
        <w:adjustRightInd w:val="0"/>
        <w:jc w:val="both"/>
        <w:rPr>
          <w:rFonts w:ascii="Arial" w:hAnsi="Arial" w:cs="Arial"/>
          <w:sz w:val="22"/>
          <w:szCs w:val="22"/>
        </w:rPr>
      </w:pPr>
      <w:r w:rsidRPr="00240FB2">
        <w:rPr>
          <w:rFonts w:ascii="Arial" w:hAnsi="Arial" w:cs="Arial"/>
          <w:sz w:val="22"/>
          <w:szCs w:val="22"/>
        </w:rPr>
        <w:t xml:space="preserve">En cas d'interruption partielle du service du restaurant du fait du Titulaire, la pénalité applicable, basée sur le montant de la pénalité forfaitaire journalière fixée à </w:t>
      </w:r>
      <w:r w:rsidR="005345DE">
        <w:rPr>
          <w:rFonts w:ascii="Arial" w:hAnsi="Arial" w:cs="Arial"/>
          <w:sz w:val="22"/>
          <w:szCs w:val="22"/>
        </w:rPr>
        <w:t xml:space="preserve">2 000 </w:t>
      </w:r>
      <w:r w:rsidRPr="00240FB2">
        <w:rPr>
          <w:rFonts w:ascii="Arial" w:hAnsi="Arial" w:cs="Arial"/>
          <w:sz w:val="22"/>
          <w:szCs w:val="22"/>
        </w:rPr>
        <w:t xml:space="preserve">euros, est calculée prorata </w:t>
      </w:r>
      <w:proofErr w:type="spellStart"/>
      <w:r w:rsidRPr="00240FB2">
        <w:rPr>
          <w:rFonts w:ascii="Arial" w:hAnsi="Arial" w:cs="Arial"/>
          <w:sz w:val="22"/>
          <w:szCs w:val="22"/>
        </w:rPr>
        <w:t>temporis</w:t>
      </w:r>
      <w:proofErr w:type="spellEnd"/>
      <w:r w:rsidRPr="00240FB2">
        <w:rPr>
          <w:rFonts w:ascii="Arial" w:hAnsi="Arial" w:cs="Arial"/>
          <w:sz w:val="22"/>
          <w:szCs w:val="22"/>
        </w:rPr>
        <w:t xml:space="preserve"> du temps de service interrompu (par rapport aux horaires stipulés au cahier des charges).</w:t>
      </w:r>
    </w:p>
    <w:p w14:paraId="5950329F" w14:textId="77777777" w:rsidR="006462E1" w:rsidRPr="00240FB2" w:rsidRDefault="006462E1" w:rsidP="006462E1">
      <w:pPr>
        <w:autoSpaceDE w:val="0"/>
        <w:autoSpaceDN w:val="0"/>
        <w:adjustRightInd w:val="0"/>
        <w:jc w:val="both"/>
        <w:rPr>
          <w:rFonts w:ascii="Arial" w:hAnsi="Arial" w:cs="Arial"/>
          <w:sz w:val="22"/>
          <w:szCs w:val="22"/>
        </w:rPr>
      </w:pPr>
      <w:r w:rsidRPr="00240FB2">
        <w:rPr>
          <w:rFonts w:ascii="Arial" w:hAnsi="Arial" w:cs="Arial"/>
          <w:sz w:val="22"/>
          <w:szCs w:val="22"/>
        </w:rPr>
        <w:t>En cas d'interruption totale ou partielle du service des prestations « Club » ou « Room Service » du fait du Titulaire, outre le non-paiement des Prestations, il est fait application d'une pénalité forfaitaire de 500 euros.</w:t>
      </w:r>
    </w:p>
    <w:p w14:paraId="15C357B9" w14:textId="77777777" w:rsidR="00D263D5" w:rsidRPr="00016E32" w:rsidRDefault="00D263D5" w:rsidP="00D263D5">
      <w:pPr>
        <w:autoSpaceDE w:val="0"/>
        <w:autoSpaceDN w:val="0"/>
        <w:adjustRightInd w:val="0"/>
        <w:jc w:val="both"/>
        <w:rPr>
          <w:rFonts w:ascii="Arial" w:hAnsi="Arial" w:cs="Arial"/>
          <w:sz w:val="22"/>
          <w:szCs w:val="22"/>
        </w:rPr>
      </w:pPr>
    </w:p>
    <w:p w14:paraId="02091087" w14:textId="77777777" w:rsidR="00D263D5" w:rsidRPr="00016E32" w:rsidRDefault="00D263D5" w:rsidP="007B4B88">
      <w:pPr>
        <w:pStyle w:val="Titre2"/>
        <w:keepNext w:val="0"/>
        <w:numPr>
          <w:ilvl w:val="1"/>
          <w:numId w:val="14"/>
        </w:numPr>
        <w:tabs>
          <w:tab w:val="clear" w:pos="1134"/>
          <w:tab w:val="clear" w:pos="6946"/>
          <w:tab w:val="left" w:pos="4980"/>
        </w:tabs>
        <w:spacing w:line="240" w:lineRule="exact"/>
        <w:rPr>
          <w:rFonts w:ascii="Arial" w:hAnsi="Arial" w:cs="Arial"/>
          <w:sz w:val="22"/>
          <w:szCs w:val="22"/>
        </w:rPr>
      </w:pPr>
      <w:bookmarkStart w:id="146" w:name="_Toc329315059"/>
      <w:bookmarkStart w:id="147" w:name="_Toc30971407"/>
      <w:r w:rsidRPr="00016E32">
        <w:rPr>
          <w:rFonts w:ascii="Arial" w:hAnsi="Arial" w:cs="Arial"/>
          <w:sz w:val="22"/>
          <w:szCs w:val="22"/>
        </w:rPr>
        <w:t>Utilisation anormale ou non conforme du matériel, défaut de maintenance</w:t>
      </w:r>
      <w:bookmarkEnd w:id="146"/>
      <w:bookmarkEnd w:id="147"/>
    </w:p>
    <w:p w14:paraId="149D9761" w14:textId="77777777" w:rsidR="00D263D5" w:rsidRPr="00016E32" w:rsidRDefault="00D263D5" w:rsidP="00D263D5">
      <w:pPr>
        <w:autoSpaceDE w:val="0"/>
        <w:autoSpaceDN w:val="0"/>
        <w:adjustRightInd w:val="0"/>
        <w:jc w:val="both"/>
        <w:rPr>
          <w:rFonts w:ascii="Arial" w:hAnsi="Arial" w:cs="Arial"/>
          <w:sz w:val="22"/>
          <w:szCs w:val="22"/>
        </w:rPr>
      </w:pPr>
      <w:r w:rsidRPr="00016E32">
        <w:rPr>
          <w:rFonts w:ascii="Arial" w:hAnsi="Arial" w:cs="Arial"/>
          <w:sz w:val="22"/>
          <w:szCs w:val="22"/>
        </w:rPr>
        <w:t>En cas de constat par le CEA d'une utilisation anormale ou non conforme des équipements et matériels par rapport aux préconisations des constructeurs ou d'un défaut de maintenance de ces équipements et matériels, il est fait application des pénalités suivantes :</w:t>
      </w:r>
    </w:p>
    <w:p w14:paraId="7CC528F2" w14:textId="77777777" w:rsidR="00D263D5" w:rsidRPr="00016E32" w:rsidRDefault="00D263D5" w:rsidP="007B4B88">
      <w:pPr>
        <w:numPr>
          <w:ilvl w:val="0"/>
          <w:numId w:val="11"/>
        </w:numPr>
        <w:autoSpaceDE w:val="0"/>
        <w:autoSpaceDN w:val="0"/>
        <w:adjustRightInd w:val="0"/>
        <w:spacing w:after="40"/>
        <w:jc w:val="both"/>
        <w:rPr>
          <w:rFonts w:ascii="Arial" w:hAnsi="Arial" w:cs="Arial"/>
          <w:sz w:val="22"/>
          <w:szCs w:val="22"/>
        </w:rPr>
      </w:pPr>
      <w:r w:rsidRPr="00016E32">
        <w:rPr>
          <w:rFonts w:ascii="Arial" w:hAnsi="Arial" w:cs="Arial"/>
          <w:sz w:val="22"/>
          <w:szCs w:val="22"/>
        </w:rPr>
        <w:t>remboursement de l’équipement ou du matériel en cause sur la base de sa valeur résiduelle si le matériel est jugé inutilisable par le CEA suite à une utilisation anormale ou non conforme du matériel,</w:t>
      </w:r>
    </w:p>
    <w:p w14:paraId="32C0BB69" w14:textId="7CECB687" w:rsidR="00D263D5" w:rsidRDefault="00D263D5" w:rsidP="007B4B88">
      <w:pPr>
        <w:numPr>
          <w:ilvl w:val="0"/>
          <w:numId w:val="11"/>
        </w:numPr>
        <w:autoSpaceDE w:val="0"/>
        <w:autoSpaceDN w:val="0"/>
        <w:adjustRightInd w:val="0"/>
        <w:spacing w:after="40"/>
        <w:jc w:val="both"/>
        <w:rPr>
          <w:rFonts w:ascii="Arial" w:hAnsi="Arial" w:cs="Arial"/>
          <w:sz w:val="22"/>
          <w:szCs w:val="22"/>
        </w:rPr>
      </w:pPr>
      <w:proofErr w:type="gramStart"/>
      <w:r w:rsidRPr="00016E32">
        <w:rPr>
          <w:rFonts w:ascii="Arial" w:hAnsi="Arial" w:cs="Arial"/>
          <w:sz w:val="22"/>
          <w:szCs w:val="22"/>
        </w:rPr>
        <w:t>remboursement</w:t>
      </w:r>
      <w:proofErr w:type="gramEnd"/>
      <w:r w:rsidRPr="00016E32">
        <w:rPr>
          <w:rFonts w:ascii="Arial" w:hAnsi="Arial" w:cs="Arial"/>
          <w:sz w:val="22"/>
          <w:szCs w:val="22"/>
        </w:rPr>
        <w:t xml:space="preserve"> du coût de la réparation </w:t>
      </w:r>
      <w:r w:rsidR="00290D21">
        <w:rPr>
          <w:rFonts w:ascii="Arial" w:hAnsi="Arial" w:cs="Arial"/>
          <w:sz w:val="22"/>
          <w:szCs w:val="22"/>
        </w:rPr>
        <w:t>(</w:t>
      </w:r>
      <w:r w:rsidRPr="00016E32">
        <w:rPr>
          <w:rFonts w:ascii="Arial" w:hAnsi="Arial" w:cs="Arial"/>
          <w:sz w:val="22"/>
          <w:szCs w:val="22"/>
        </w:rPr>
        <w:t>majoré de 10%</w:t>
      </w:r>
      <w:r w:rsidR="00290D21">
        <w:rPr>
          <w:rFonts w:ascii="Arial" w:hAnsi="Arial" w:cs="Arial"/>
          <w:sz w:val="22"/>
          <w:szCs w:val="22"/>
        </w:rPr>
        <w:t>)</w:t>
      </w:r>
      <w:r w:rsidRPr="00016E32">
        <w:rPr>
          <w:rFonts w:ascii="Arial" w:hAnsi="Arial" w:cs="Arial"/>
          <w:sz w:val="22"/>
          <w:szCs w:val="22"/>
        </w:rPr>
        <w:t xml:space="preserve"> si une maintenance</w:t>
      </w:r>
      <w:r w:rsidR="005345DE">
        <w:rPr>
          <w:rFonts w:ascii="Arial" w:hAnsi="Arial" w:cs="Arial"/>
          <w:sz w:val="22"/>
          <w:szCs w:val="22"/>
        </w:rPr>
        <w:t xml:space="preserve"> ou une réparation</w:t>
      </w:r>
      <w:r w:rsidRPr="00016E32">
        <w:rPr>
          <w:rFonts w:ascii="Arial" w:hAnsi="Arial" w:cs="Arial"/>
          <w:sz w:val="22"/>
          <w:szCs w:val="22"/>
        </w:rPr>
        <w:t xml:space="preserve"> a dû être ordonnée par le CEA pour pallier le manquement du Titulaire (défaut de maintenance : absence de contrat de maintenance ou absence de visite de maintenance préventive).</w:t>
      </w:r>
    </w:p>
    <w:p w14:paraId="785705DC" w14:textId="3254C9F9" w:rsidR="00B36544" w:rsidRDefault="00B36544" w:rsidP="00B36544">
      <w:pPr>
        <w:autoSpaceDE w:val="0"/>
        <w:autoSpaceDN w:val="0"/>
        <w:adjustRightInd w:val="0"/>
        <w:spacing w:after="40"/>
        <w:jc w:val="both"/>
        <w:rPr>
          <w:rFonts w:ascii="Arial" w:hAnsi="Arial" w:cs="Arial"/>
          <w:sz w:val="22"/>
          <w:szCs w:val="22"/>
        </w:rPr>
      </w:pPr>
    </w:p>
    <w:p w14:paraId="0CE890C1" w14:textId="7BC0CADC" w:rsidR="00BF072E" w:rsidRPr="00016E32" w:rsidRDefault="00BF072E" w:rsidP="007B4B88">
      <w:pPr>
        <w:pStyle w:val="Titre2"/>
        <w:keepNext w:val="0"/>
        <w:numPr>
          <w:ilvl w:val="1"/>
          <w:numId w:val="14"/>
        </w:numPr>
        <w:tabs>
          <w:tab w:val="clear" w:pos="1134"/>
          <w:tab w:val="clear" w:pos="6946"/>
          <w:tab w:val="left" w:pos="4980"/>
        </w:tabs>
        <w:spacing w:line="240" w:lineRule="exact"/>
        <w:rPr>
          <w:rFonts w:ascii="Arial" w:hAnsi="Arial" w:cs="Arial"/>
          <w:sz w:val="22"/>
          <w:szCs w:val="22"/>
        </w:rPr>
      </w:pPr>
      <w:r>
        <w:rPr>
          <w:rFonts w:ascii="Arial" w:hAnsi="Arial" w:cs="Arial"/>
          <w:sz w:val="22"/>
          <w:szCs w:val="22"/>
        </w:rPr>
        <w:t>Pénalités relatives</w:t>
      </w:r>
      <w:r w:rsidRPr="00016E32">
        <w:rPr>
          <w:rFonts w:ascii="Arial" w:hAnsi="Arial" w:cs="Arial"/>
          <w:sz w:val="22"/>
          <w:szCs w:val="22"/>
        </w:rPr>
        <w:t xml:space="preserve"> </w:t>
      </w:r>
      <w:r w:rsidRPr="00B36544">
        <w:rPr>
          <w:rFonts w:ascii="Arial" w:hAnsi="Arial" w:cs="Arial"/>
          <w:sz w:val="22"/>
          <w:szCs w:val="22"/>
        </w:rPr>
        <w:t xml:space="preserve">à la clause </w:t>
      </w:r>
      <w:r>
        <w:rPr>
          <w:rFonts w:ascii="Arial" w:hAnsi="Arial" w:cs="Arial"/>
          <w:sz w:val="22"/>
          <w:szCs w:val="22"/>
        </w:rPr>
        <w:t>sociale (article 6)</w:t>
      </w:r>
    </w:p>
    <w:p w14:paraId="4A5C3E40" w14:textId="77777777" w:rsidR="00BF072E" w:rsidRPr="001B19A7" w:rsidRDefault="00BF072E" w:rsidP="00BF072E">
      <w:pPr>
        <w:autoSpaceDE w:val="0"/>
        <w:autoSpaceDN w:val="0"/>
        <w:adjustRightInd w:val="0"/>
        <w:jc w:val="both"/>
        <w:rPr>
          <w:rFonts w:ascii="Arial" w:hAnsi="Arial" w:cs="Arial"/>
          <w:i/>
          <w:sz w:val="22"/>
          <w:szCs w:val="22"/>
        </w:rPr>
      </w:pPr>
      <w:r w:rsidRPr="00FB0231">
        <w:rPr>
          <w:rFonts w:ascii="Arial" w:hAnsi="Arial" w:cs="Arial"/>
          <w:sz w:val="22"/>
          <w:highlight w:val="lightGray"/>
        </w:rPr>
        <w:t>[</w:t>
      </w:r>
      <w:r w:rsidRPr="00FB0231">
        <w:rPr>
          <w:rFonts w:ascii="Arial" w:hAnsi="Arial" w:cs="Arial"/>
          <w:i/>
          <w:sz w:val="22"/>
          <w:szCs w:val="22"/>
          <w:highlight w:val="lightGray"/>
        </w:rPr>
        <w:t>à adapter par le CEA lors de l’établissement du marché</w:t>
      </w:r>
      <w:r w:rsidRPr="00FB0231">
        <w:rPr>
          <w:rFonts w:ascii="Arial" w:hAnsi="Arial" w:cs="Arial"/>
          <w:sz w:val="22"/>
          <w:szCs w:val="22"/>
          <w:highlight w:val="lightGray"/>
        </w:rPr>
        <w:t>]</w:t>
      </w:r>
    </w:p>
    <w:p w14:paraId="16DA0499" w14:textId="77777777" w:rsidR="00BF072E" w:rsidRDefault="00BF072E" w:rsidP="00BF072E">
      <w:pPr>
        <w:pStyle w:val="Titre2"/>
        <w:keepNext w:val="0"/>
        <w:numPr>
          <w:ilvl w:val="0"/>
          <w:numId w:val="0"/>
        </w:numPr>
        <w:tabs>
          <w:tab w:val="clear" w:pos="1134"/>
          <w:tab w:val="clear" w:pos="6946"/>
          <w:tab w:val="left" w:pos="4980"/>
        </w:tabs>
        <w:spacing w:line="240" w:lineRule="exact"/>
        <w:rPr>
          <w:rFonts w:ascii="Arial" w:hAnsi="Arial" w:cs="Arial"/>
          <w:sz w:val="22"/>
          <w:szCs w:val="22"/>
        </w:rPr>
      </w:pPr>
    </w:p>
    <w:p w14:paraId="67A2475F" w14:textId="18420531" w:rsidR="00BF072E" w:rsidRPr="001355FA" w:rsidRDefault="00BF072E" w:rsidP="00BF072E">
      <w:pPr>
        <w:jc w:val="both"/>
        <w:rPr>
          <w:rFonts w:ascii="Arial" w:hAnsi="Arial" w:cs="Arial"/>
          <w:color w:val="000000"/>
          <w:sz w:val="22"/>
          <w:szCs w:val="22"/>
        </w:rPr>
      </w:pPr>
      <w:r w:rsidRPr="00661D71">
        <w:rPr>
          <w:rFonts w:ascii="Arial" w:hAnsi="Arial" w:cs="Arial"/>
          <w:color w:val="000000"/>
          <w:sz w:val="22"/>
          <w:szCs w:val="22"/>
        </w:rPr>
        <w:t>En cas de non-respect de l’obligation précisée à l’article « Clause sociale »</w:t>
      </w:r>
      <w:r>
        <w:rPr>
          <w:rFonts w:ascii="Arial" w:hAnsi="Arial" w:cs="Arial"/>
          <w:color w:val="000000"/>
          <w:sz w:val="22"/>
          <w:szCs w:val="22"/>
        </w:rPr>
        <w:t xml:space="preserve"> (article 6)</w:t>
      </w:r>
      <w:r w:rsidRPr="00661D71">
        <w:rPr>
          <w:rFonts w:ascii="Arial" w:hAnsi="Arial" w:cs="Arial"/>
          <w:color w:val="000000"/>
          <w:sz w:val="22"/>
          <w:szCs w:val="22"/>
        </w:rPr>
        <w:t xml:space="preserve"> du présent marché relative à la communication de l’attestation </w:t>
      </w:r>
      <w:r w:rsidR="001355FA">
        <w:rPr>
          <w:rFonts w:ascii="Arial" w:hAnsi="Arial" w:cs="Arial"/>
          <w:color w:val="000000"/>
          <w:sz w:val="22"/>
          <w:szCs w:val="22"/>
        </w:rPr>
        <w:t xml:space="preserve">annuelle </w:t>
      </w:r>
      <w:r w:rsidR="001355FA" w:rsidRPr="007B4B88">
        <w:rPr>
          <w:rFonts w:ascii="Arial" w:hAnsi="Arial" w:cs="Arial"/>
          <w:sz w:val="22"/>
          <w:szCs w:val="22"/>
        </w:rPr>
        <w:t>justifi</w:t>
      </w:r>
      <w:r w:rsidR="001355FA">
        <w:rPr>
          <w:rFonts w:ascii="Arial" w:hAnsi="Arial" w:cs="Arial"/>
          <w:sz w:val="22"/>
          <w:szCs w:val="22"/>
        </w:rPr>
        <w:t>ant</w:t>
      </w:r>
      <w:r w:rsidR="001355FA" w:rsidRPr="007B4B88">
        <w:rPr>
          <w:rFonts w:ascii="Arial" w:hAnsi="Arial" w:cs="Arial"/>
          <w:sz w:val="22"/>
          <w:szCs w:val="22"/>
        </w:rPr>
        <w:t xml:space="preserve"> la réalisation quantitative de</w:t>
      </w:r>
      <w:r w:rsidR="001355FA">
        <w:rPr>
          <w:rFonts w:ascii="Arial" w:hAnsi="Arial" w:cs="Arial"/>
          <w:sz w:val="22"/>
          <w:szCs w:val="22"/>
        </w:rPr>
        <w:t>s</w:t>
      </w:r>
      <w:r w:rsidR="001355FA" w:rsidRPr="007B4B88">
        <w:rPr>
          <w:rFonts w:ascii="Arial" w:hAnsi="Arial" w:cs="Arial"/>
          <w:sz w:val="22"/>
          <w:szCs w:val="22"/>
        </w:rPr>
        <w:t xml:space="preserve"> objectifs</w:t>
      </w:r>
      <w:r w:rsidR="001355FA">
        <w:rPr>
          <w:rFonts w:ascii="Arial" w:hAnsi="Arial" w:cs="Arial"/>
          <w:sz w:val="22"/>
          <w:szCs w:val="22"/>
        </w:rPr>
        <w:t xml:space="preserve"> de la clause, </w:t>
      </w:r>
      <w:r w:rsidRPr="00661D71">
        <w:rPr>
          <w:rFonts w:ascii="Arial" w:hAnsi="Arial" w:cs="Arial"/>
          <w:color w:val="000000"/>
          <w:sz w:val="22"/>
          <w:szCs w:val="22"/>
        </w:rPr>
        <w:t>le CEA adresse au Titulaire un courrier recommandé de mise en demeure.</w:t>
      </w:r>
    </w:p>
    <w:p w14:paraId="579907CA" w14:textId="77777777" w:rsidR="00BF072E" w:rsidRPr="00661D71" w:rsidRDefault="00BF072E" w:rsidP="00BF072E">
      <w:pPr>
        <w:jc w:val="both"/>
        <w:rPr>
          <w:rFonts w:ascii="Arial" w:hAnsi="Arial" w:cs="Arial"/>
          <w:color w:val="000000"/>
          <w:sz w:val="22"/>
          <w:szCs w:val="22"/>
        </w:rPr>
      </w:pPr>
      <w:r w:rsidRPr="00661D71">
        <w:rPr>
          <w:rFonts w:ascii="Arial" w:hAnsi="Arial" w:cs="Arial"/>
          <w:color w:val="000000"/>
          <w:sz w:val="22"/>
          <w:szCs w:val="22"/>
        </w:rPr>
        <w:t xml:space="preserve">Le Titulaire dispose alors d’un délai maximal de 5 jours ouvrés pour transmettre au CEA les éléments précisés à l’article précité. </w:t>
      </w:r>
    </w:p>
    <w:p w14:paraId="006F8C9D" w14:textId="5CAA4805" w:rsidR="00BF072E" w:rsidRPr="008834E3" w:rsidRDefault="00BF072E" w:rsidP="00BF072E">
      <w:pPr>
        <w:autoSpaceDE w:val="0"/>
        <w:autoSpaceDN w:val="0"/>
        <w:adjustRightInd w:val="0"/>
        <w:jc w:val="both"/>
        <w:rPr>
          <w:rFonts w:ascii="Arial" w:hAnsi="Arial" w:cs="Arial"/>
          <w:color w:val="000000"/>
          <w:sz w:val="22"/>
          <w:szCs w:val="22"/>
        </w:rPr>
      </w:pPr>
      <w:r w:rsidRPr="008834E3">
        <w:rPr>
          <w:rFonts w:ascii="Arial" w:hAnsi="Arial" w:cs="Arial"/>
          <w:color w:val="000000"/>
          <w:sz w:val="22"/>
          <w:szCs w:val="22"/>
        </w:rPr>
        <w:t>Le CEA se réserve la possibilité d’appliquer une pénalité forfaitaire de 500 euros, à compter de deux manquements à l’obligation de réponse précitée.</w:t>
      </w:r>
    </w:p>
    <w:p w14:paraId="5A7D2072" w14:textId="50565816" w:rsidR="00BF072E" w:rsidRDefault="00BF072E" w:rsidP="00BF072E">
      <w:pPr>
        <w:jc w:val="both"/>
        <w:rPr>
          <w:rFonts w:ascii="Arial" w:hAnsi="Arial" w:cs="Arial"/>
          <w:sz w:val="22"/>
          <w:szCs w:val="22"/>
        </w:rPr>
      </w:pPr>
      <w:r w:rsidRPr="00661D71">
        <w:rPr>
          <w:rFonts w:ascii="Arial" w:hAnsi="Arial" w:cs="Arial"/>
          <w:color w:val="000000"/>
          <w:sz w:val="22"/>
          <w:szCs w:val="22"/>
        </w:rPr>
        <w:t xml:space="preserve">Si à l’échéance du marché le titulaire n’a pas respecté son engagement précisé à l’article « Clause sociale », le CEA se réserve la possibilité d’appliquer une pénalité égale à l’engagement non réalisé sur la période correspondante, soit le montant des </w:t>
      </w:r>
      <w:r w:rsidRPr="00661D71">
        <w:rPr>
          <w:rFonts w:ascii="Arial" w:hAnsi="Arial" w:cs="Arial"/>
          <w:sz w:val="22"/>
          <w:szCs w:val="22"/>
        </w:rPr>
        <w:t>prestations non réalisées.</w:t>
      </w:r>
    </w:p>
    <w:p w14:paraId="398DB86A" w14:textId="77777777" w:rsidR="00BF072E" w:rsidRDefault="00BF072E" w:rsidP="00BF072E">
      <w:pPr>
        <w:pStyle w:val="Titre2"/>
        <w:keepNext w:val="0"/>
        <w:numPr>
          <w:ilvl w:val="0"/>
          <w:numId w:val="0"/>
        </w:numPr>
        <w:tabs>
          <w:tab w:val="clear" w:pos="1134"/>
          <w:tab w:val="clear" w:pos="6946"/>
          <w:tab w:val="left" w:pos="4980"/>
        </w:tabs>
        <w:spacing w:line="240" w:lineRule="exact"/>
        <w:rPr>
          <w:rFonts w:ascii="Arial" w:hAnsi="Arial" w:cs="Arial"/>
          <w:sz w:val="22"/>
          <w:szCs w:val="22"/>
        </w:rPr>
      </w:pPr>
    </w:p>
    <w:p w14:paraId="715DB6B0" w14:textId="61F1B9C9" w:rsidR="00B36544" w:rsidRPr="00016E32" w:rsidRDefault="00B36544" w:rsidP="007B4B88">
      <w:pPr>
        <w:pStyle w:val="Titre2"/>
        <w:keepNext w:val="0"/>
        <w:numPr>
          <w:ilvl w:val="1"/>
          <w:numId w:val="14"/>
        </w:numPr>
        <w:tabs>
          <w:tab w:val="clear" w:pos="1134"/>
          <w:tab w:val="clear" w:pos="6946"/>
          <w:tab w:val="left" w:pos="4980"/>
        </w:tabs>
        <w:spacing w:line="240" w:lineRule="exact"/>
        <w:rPr>
          <w:rFonts w:ascii="Arial" w:hAnsi="Arial" w:cs="Arial"/>
          <w:sz w:val="22"/>
          <w:szCs w:val="22"/>
        </w:rPr>
      </w:pPr>
      <w:r>
        <w:rPr>
          <w:rFonts w:ascii="Arial" w:hAnsi="Arial" w:cs="Arial"/>
          <w:sz w:val="22"/>
          <w:szCs w:val="22"/>
        </w:rPr>
        <w:t>Pénalités relatives</w:t>
      </w:r>
      <w:r w:rsidRPr="00016E32">
        <w:rPr>
          <w:rFonts w:ascii="Arial" w:hAnsi="Arial" w:cs="Arial"/>
          <w:sz w:val="22"/>
          <w:szCs w:val="22"/>
        </w:rPr>
        <w:t xml:space="preserve"> </w:t>
      </w:r>
      <w:r w:rsidRPr="00B36544">
        <w:rPr>
          <w:rFonts w:ascii="Arial" w:hAnsi="Arial" w:cs="Arial"/>
          <w:sz w:val="22"/>
          <w:szCs w:val="22"/>
        </w:rPr>
        <w:t>à la clause d’insertion</w:t>
      </w:r>
      <w:r w:rsidR="00BF072E">
        <w:rPr>
          <w:rFonts w:ascii="Arial" w:hAnsi="Arial" w:cs="Arial"/>
          <w:sz w:val="22"/>
          <w:szCs w:val="22"/>
        </w:rPr>
        <w:t xml:space="preserve"> (article 7)</w:t>
      </w:r>
    </w:p>
    <w:p w14:paraId="54E553A5" w14:textId="77777777" w:rsidR="00B36544" w:rsidRPr="001B19A7" w:rsidRDefault="00B36544" w:rsidP="00B36544">
      <w:pPr>
        <w:autoSpaceDE w:val="0"/>
        <w:autoSpaceDN w:val="0"/>
        <w:adjustRightInd w:val="0"/>
        <w:jc w:val="both"/>
        <w:rPr>
          <w:rFonts w:ascii="Arial" w:hAnsi="Arial" w:cs="Arial"/>
          <w:i/>
          <w:sz w:val="22"/>
          <w:szCs w:val="22"/>
        </w:rPr>
      </w:pPr>
      <w:r w:rsidRPr="00FB0231">
        <w:rPr>
          <w:rFonts w:ascii="Arial" w:hAnsi="Arial" w:cs="Arial"/>
          <w:sz w:val="22"/>
          <w:highlight w:val="lightGray"/>
        </w:rPr>
        <w:t>[</w:t>
      </w:r>
      <w:r w:rsidRPr="00FB0231">
        <w:rPr>
          <w:rFonts w:ascii="Arial" w:hAnsi="Arial" w:cs="Arial"/>
          <w:i/>
          <w:sz w:val="22"/>
          <w:szCs w:val="22"/>
          <w:highlight w:val="lightGray"/>
        </w:rPr>
        <w:t>à adapter par le CEA lors de l’établissement du marché</w:t>
      </w:r>
      <w:r w:rsidRPr="00FB0231">
        <w:rPr>
          <w:rFonts w:ascii="Arial" w:hAnsi="Arial" w:cs="Arial"/>
          <w:sz w:val="22"/>
          <w:szCs w:val="22"/>
          <w:highlight w:val="lightGray"/>
        </w:rPr>
        <w:t>]</w:t>
      </w:r>
    </w:p>
    <w:p w14:paraId="4CECE79A" w14:textId="77777777" w:rsidR="00B36544" w:rsidRDefault="00B36544" w:rsidP="00B36544">
      <w:pPr>
        <w:pStyle w:val="Titre3"/>
        <w:keepNext w:val="0"/>
        <w:numPr>
          <w:ilvl w:val="0"/>
          <w:numId w:val="0"/>
        </w:numPr>
        <w:tabs>
          <w:tab w:val="clear" w:pos="1134"/>
          <w:tab w:val="clear" w:pos="6946"/>
          <w:tab w:val="left" w:pos="4980"/>
        </w:tabs>
        <w:spacing w:line="240" w:lineRule="exact"/>
        <w:rPr>
          <w:rFonts w:cs="Arial"/>
          <w:color w:val="000000"/>
          <w:szCs w:val="22"/>
          <w:highlight w:val="yellow"/>
        </w:rPr>
      </w:pPr>
    </w:p>
    <w:p w14:paraId="26F188FC" w14:textId="4B198AF7" w:rsidR="00B36544" w:rsidRPr="008834E3" w:rsidRDefault="00B36544" w:rsidP="00B36544">
      <w:pPr>
        <w:pStyle w:val="Titre3"/>
        <w:keepNext w:val="0"/>
        <w:numPr>
          <w:ilvl w:val="0"/>
          <w:numId w:val="0"/>
        </w:numPr>
        <w:tabs>
          <w:tab w:val="clear" w:pos="1134"/>
          <w:tab w:val="clear" w:pos="6946"/>
          <w:tab w:val="left" w:pos="4980"/>
        </w:tabs>
        <w:spacing w:line="240" w:lineRule="exact"/>
        <w:rPr>
          <w:rFonts w:cs="Arial"/>
          <w:color w:val="000000"/>
          <w:szCs w:val="22"/>
          <w:u w:val="single"/>
        </w:rPr>
      </w:pPr>
      <w:r w:rsidRPr="008834E3">
        <w:rPr>
          <w:rFonts w:cs="Arial"/>
          <w:color w:val="000000"/>
          <w:szCs w:val="22"/>
          <w:u w:val="single"/>
        </w:rPr>
        <w:t>Pénalité pour non-respect du délai d’information sur le suivi de la clause d’insertion de d’emploi</w:t>
      </w:r>
      <w:r w:rsidR="008834E3">
        <w:rPr>
          <w:rFonts w:cs="Arial"/>
          <w:color w:val="000000"/>
          <w:szCs w:val="22"/>
          <w:u w:val="single"/>
        </w:rPr>
        <w:t> :</w:t>
      </w:r>
    </w:p>
    <w:p w14:paraId="5C851C63" w14:textId="43CDAC84" w:rsidR="00B36544" w:rsidRPr="008834E3" w:rsidRDefault="00B36544" w:rsidP="00B36544">
      <w:pPr>
        <w:autoSpaceDE w:val="0"/>
        <w:autoSpaceDN w:val="0"/>
        <w:adjustRightInd w:val="0"/>
        <w:jc w:val="both"/>
        <w:rPr>
          <w:rFonts w:ascii="Arial" w:hAnsi="Arial" w:cs="Arial"/>
          <w:color w:val="000000"/>
          <w:sz w:val="22"/>
          <w:szCs w:val="22"/>
        </w:rPr>
      </w:pPr>
      <w:r w:rsidRPr="008834E3">
        <w:rPr>
          <w:rFonts w:ascii="Arial" w:hAnsi="Arial" w:cs="Arial"/>
          <w:color w:val="000000"/>
          <w:sz w:val="22"/>
          <w:szCs w:val="22"/>
        </w:rPr>
        <w:t xml:space="preserve">En cas de non-respect des obligations précisées à l’article 5 de l’annexe </w:t>
      </w:r>
      <w:r w:rsidR="008834E3">
        <w:rPr>
          <w:rFonts w:ascii="Arial" w:hAnsi="Arial" w:cs="Arial"/>
          <w:color w:val="000000"/>
          <w:sz w:val="22"/>
          <w:szCs w:val="22"/>
        </w:rPr>
        <w:t>6</w:t>
      </w:r>
      <w:r w:rsidRPr="008834E3">
        <w:rPr>
          <w:rFonts w:ascii="Arial" w:hAnsi="Arial" w:cs="Arial"/>
          <w:color w:val="000000"/>
          <w:sz w:val="22"/>
          <w:szCs w:val="22"/>
        </w:rPr>
        <w:t xml:space="preserve"> « Insertion et emploi » et suite à l’information délivrée par l’équipe Clause Emploi de Grenoble-Alpes Métropole, le CEA adresse au Titulaire un courrier recommandé lui enjoignant de respecter ses engagements.</w:t>
      </w:r>
    </w:p>
    <w:p w14:paraId="799EDFC6" w14:textId="77777777" w:rsidR="00B36544" w:rsidRPr="008834E3" w:rsidRDefault="00B36544" w:rsidP="00B36544">
      <w:pPr>
        <w:autoSpaceDE w:val="0"/>
        <w:autoSpaceDN w:val="0"/>
        <w:adjustRightInd w:val="0"/>
        <w:jc w:val="both"/>
        <w:rPr>
          <w:rFonts w:ascii="Arial" w:hAnsi="Arial" w:cs="Arial"/>
          <w:color w:val="000000"/>
          <w:sz w:val="22"/>
          <w:szCs w:val="22"/>
        </w:rPr>
      </w:pPr>
      <w:r w:rsidRPr="008834E3">
        <w:rPr>
          <w:rFonts w:ascii="Arial" w:hAnsi="Arial" w:cs="Arial"/>
          <w:color w:val="000000"/>
          <w:sz w:val="22"/>
          <w:szCs w:val="22"/>
        </w:rPr>
        <w:t xml:space="preserve">Le Titulaire dispose alors d’un délai maximal de 7 jours à compter de la date de réception du courrier pour informer le CEA de la situation et des moyens qu’il met en œuvre pour assurer ses obligations contractuelles. </w:t>
      </w:r>
    </w:p>
    <w:p w14:paraId="751C23E5" w14:textId="77777777" w:rsidR="00B36544" w:rsidRPr="008834E3" w:rsidRDefault="00B36544" w:rsidP="00B36544">
      <w:pPr>
        <w:autoSpaceDE w:val="0"/>
        <w:autoSpaceDN w:val="0"/>
        <w:adjustRightInd w:val="0"/>
        <w:jc w:val="both"/>
        <w:rPr>
          <w:rFonts w:ascii="Arial" w:hAnsi="Arial" w:cs="Arial"/>
          <w:color w:val="000000"/>
          <w:sz w:val="22"/>
          <w:szCs w:val="22"/>
        </w:rPr>
      </w:pPr>
      <w:r w:rsidRPr="008834E3">
        <w:rPr>
          <w:rFonts w:ascii="Arial" w:hAnsi="Arial" w:cs="Arial"/>
          <w:color w:val="000000"/>
          <w:sz w:val="22"/>
          <w:szCs w:val="22"/>
        </w:rPr>
        <w:t>Le CEA se réserve la possibilité d’appliquer une pénalité forfaitaire de 500 euros, à compter de deux manquements à l’obligation de réponse précitée.</w:t>
      </w:r>
    </w:p>
    <w:p w14:paraId="5399F13D" w14:textId="37CDDC94" w:rsidR="00B36544" w:rsidRDefault="00B36544" w:rsidP="00B36544">
      <w:pPr>
        <w:autoSpaceDE w:val="0"/>
        <w:autoSpaceDN w:val="0"/>
        <w:adjustRightInd w:val="0"/>
        <w:jc w:val="both"/>
        <w:rPr>
          <w:rFonts w:ascii="Arial" w:hAnsi="Arial" w:cs="Arial"/>
          <w:color w:val="000000"/>
          <w:sz w:val="22"/>
          <w:szCs w:val="22"/>
        </w:rPr>
      </w:pPr>
    </w:p>
    <w:p w14:paraId="6F93E0F2" w14:textId="1729932F" w:rsidR="001355FA" w:rsidRDefault="001355FA" w:rsidP="00B36544">
      <w:pPr>
        <w:autoSpaceDE w:val="0"/>
        <w:autoSpaceDN w:val="0"/>
        <w:adjustRightInd w:val="0"/>
        <w:jc w:val="both"/>
        <w:rPr>
          <w:rFonts w:ascii="Arial" w:hAnsi="Arial" w:cs="Arial"/>
          <w:color w:val="000000"/>
          <w:sz w:val="22"/>
          <w:szCs w:val="22"/>
        </w:rPr>
      </w:pPr>
    </w:p>
    <w:p w14:paraId="310041E0" w14:textId="77777777" w:rsidR="001355FA" w:rsidRPr="008834E3" w:rsidRDefault="001355FA" w:rsidP="00B36544">
      <w:pPr>
        <w:autoSpaceDE w:val="0"/>
        <w:autoSpaceDN w:val="0"/>
        <w:adjustRightInd w:val="0"/>
        <w:jc w:val="both"/>
        <w:rPr>
          <w:rFonts w:ascii="Arial" w:hAnsi="Arial" w:cs="Arial"/>
          <w:color w:val="000000"/>
          <w:sz w:val="22"/>
          <w:szCs w:val="22"/>
        </w:rPr>
      </w:pPr>
    </w:p>
    <w:p w14:paraId="53C8A479" w14:textId="2953E8DA" w:rsidR="00B36544" w:rsidRPr="008834E3" w:rsidRDefault="00B36544" w:rsidP="008834E3">
      <w:pPr>
        <w:pStyle w:val="Titre3"/>
        <w:keepNext w:val="0"/>
        <w:numPr>
          <w:ilvl w:val="0"/>
          <w:numId w:val="0"/>
        </w:numPr>
        <w:tabs>
          <w:tab w:val="clear" w:pos="1134"/>
          <w:tab w:val="clear" w:pos="6946"/>
          <w:tab w:val="left" w:pos="4980"/>
        </w:tabs>
        <w:spacing w:line="240" w:lineRule="exact"/>
        <w:rPr>
          <w:rFonts w:cs="Arial"/>
          <w:color w:val="000000"/>
          <w:szCs w:val="22"/>
          <w:u w:val="single"/>
        </w:rPr>
      </w:pPr>
      <w:r w:rsidRPr="008834E3">
        <w:rPr>
          <w:rFonts w:cs="Arial"/>
          <w:color w:val="000000"/>
          <w:szCs w:val="22"/>
          <w:u w:val="single"/>
        </w:rPr>
        <w:lastRenderedPageBreak/>
        <w:t>Pénalité pour non-respect d’exécution de la clause</w:t>
      </w:r>
      <w:r w:rsidR="008834E3" w:rsidRPr="008834E3">
        <w:rPr>
          <w:rFonts w:cs="Arial"/>
          <w:color w:val="000000"/>
          <w:szCs w:val="22"/>
          <w:u w:val="single"/>
        </w:rPr>
        <w:t> :</w:t>
      </w:r>
    </w:p>
    <w:p w14:paraId="576D52B3" w14:textId="77777777" w:rsidR="00B36544" w:rsidRPr="008834E3" w:rsidRDefault="00B36544" w:rsidP="00B36544">
      <w:pPr>
        <w:autoSpaceDE w:val="0"/>
        <w:autoSpaceDN w:val="0"/>
        <w:adjustRightInd w:val="0"/>
        <w:jc w:val="both"/>
        <w:rPr>
          <w:rFonts w:ascii="Arial" w:hAnsi="Arial" w:cs="Arial"/>
          <w:color w:val="000000"/>
          <w:sz w:val="22"/>
          <w:szCs w:val="22"/>
        </w:rPr>
      </w:pPr>
      <w:r w:rsidRPr="008834E3">
        <w:rPr>
          <w:rFonts w:ascii="Arial" w:hAnsi="Arial" w:cs="Arial"/>
          <w:color w:val="000000"/>
          <w:sz w:val="22"/>
          <w:szCs w:val="22"/>
        </w:rPr>
        <w:t>En cas de non-respect de l’obligation précisée à l’article 7 du présent marché, le CEA se réserve la possibilité d’appliquer une pénalité égale à 2 fois le SMIC horaire chargé par heure non réalisée ou non validée, après avis consultatif de l’Equipe Clause Emploi de Grenoble Alpes Métropole.</w:t>
      </w:r>
    </w:p>
    <w:p w14:paraId="3CC6C863" w14:textId="77777777" w:rsidR="00D263D5" w:rsidRPr="00016E32" w:rsidRDefault="00D263D5" w:rsidP="00D263D5">
      <w:pPr>
        <w:autoSpaceDE w:val="0"/>
        <w:autoSpaceDN w:val="0"/>
        <w:adjustRightInd w:val="0"/>
        <w:spacing w:after="40"/>
        <w:jc w:val="center"/>
        <w:rPr>
          <w:rFonts w:ascii="Arial" w:hAnsi="Arial" w:cs="Arial"/>
          <w:sz w:val="22"/>
          <w:szCs w:val="22"/>
        </w:rPr>
      </w:pPr>
    </w:p>
    <w:p w14:paraId="31024CF1" w14:textId="77777777" w:rsidR="00D263D5" w:rsidRPr="00016E32" w:rsidRDefault="00D263D5" w:rsidP="007B4B88">
      <w:pPr>
        <w:pStyle w:val="Titre2"/>
        <w:keepNext w:val="0"/>
        <w:numPr>
          <w:ilvl w:val="1"/>
          <w:numId w:val="14"/>
        </w:numPr>
        <w:tabs>
          <w:tab w:val="clear" w:pos="1134"/>
          <w:tab w:val="clear" w:pos="6946"/>
          <w:tab w:val="left" w:pos="4980"/>
        </w:tabs>
        <w:spacing w:line="240" w:lineRule="exact"/>
        <w:rPr>
          <w:rFonts w:ascii="Arial" w:hAnsi="Arial" w:cs="Arial"/>
          <w:sz w:val="22"/>
          <w:szCs w:val="22"/>
        </w:rPr>
      </w:pPr>
      <w:bookmarkStart w:id="148" w:name="_Toc329315060"/>
      <w:bookmarkStart w:id="149" w:name="_Toc30971408"/>
      <w:r w:rsidRPr="00016E32">
        <w:rPr>
          <w:rFonts w:ascii="Arial" w:hAnsi="Arial" w:cs="Arial"/>
          <w:sz w:val="22"/>
          <w:szCs w:val="22"/>
        </w:rPr>
        <w:t>A titre supplétif et pour les cas non prévus ci-dessus</w:t>
      </w:r>
      <w:bookmarkEnd w:id="148"/>
      <w:bookmarkEnd w:id="149"/>
    </w:p>
    <w:p w14:paraId="1E4E9979" w14:textId="42BB1188" w:rsidR="00D263D5" w:rsidRPr="00016E32" w:rsidRDefault="00D263D5" w:rsidP="00D263D5">
      <w:pPr>
        <w:autoSpaceDE w:val="0"/>
        <w:autoSpaceDN w:val="0"/>
        <w:adjustRightInd w:val="0"/>
        <w:jc w:val="both"/>
        <w:rPr>
          <w:rFonts w:ascii="Arial" w:hAnsi="Arial" w:cs="Arial"/>
          <w:sz w:val="22"/>
          <w:szCs w:val="22"/>
        </w:rPr>
      </w:pPr>
      <w:r w:rsidRPr="00016E32">
        <w:rPr>
          <w:rFonts w:ascii="Arial" w:hAnsi="Arial" w:cs="Arial"/>
          <w:sz w:val="22"/>
          <w:szCs w:val="22"/>
        </w:rPr>
        <w:t xml:space="preserve">A titre supplétif et pour les cas non prévus ci-dessus, chaque fois que le CEA constate une inexécution totale ou partielle, une mauvaise exécution par le titulaire de l'une quelconque de ses obligations définies de manière quantifiée au cahier des charges ou dans son offre, une pénalité forfaitaire de </w:t>
      </w:r>
      <w:r w:rsidR="00A253B1">
        <w:rPr>
          <w:rFonts w:ascii="Arial" w:hAnsi="Arial" w:cs="Arial"/>
          <w:sz w:val="22"/>
          <w:szCs w:val="22"/>
        </w:rPr>
        <w:t>3</w:t>
      </w:r>
      <w:r w:rsidRPr="00016E32">
        <w:rPr>
          <w:rFonts w:ascii="Arial" w:hAnsi="Arial" w:cs="Arial"/>
          <w:sz w:val="22"/>
          <w:szCs w:val="22"/>
        </w:rPr>
        <w:t>00 euros peut lui être appliquée pour chaque manquement constaté.</w:t>
      </w:r>
    </w:p>
    <w:p w14:paraId="0437E361" w14:textId="7821F3F6" w:rsidR="00D263D5" w:rsidRPr="00016E32" w:rsidRDefault="00D263D5" w:rsidP="00D263D5">
      <w:pPr>
        <w:autoSpaceDE w:val="0"/>
        <w:autoSpaceDN w:val="0"/>
        <w:adjustRightInd w:val="0"/>
        <w:jc w:val="both"/>
        <w:rPr>
          <w:rFonts w:ascii="Arial" w:hAnsi="Arial" w:cs="Arial"/>
          <w:color w:val="000000"/>
          <w:sz w:val="22"/>
          <w:szCs w:val="22"/>
        </w:rPr>
      </w:pPr>
      <w:r w:rsidRPr="00016E32">
        <w:rPr>
          <w:rFonts w:ascii="Arial" w:hAnsi="Arial" w:cs="Arial"/>
          <w:sz w:val="22"/>
          <w:szCs w:val="22"/>
        </w:rPr>
        <w:t xml:space="preserve">Par ailleurs, </w:t>
      </w:r>
      <w:r w:rsidRPr="00016E32">
        <w:rPr>
          <w:rFonts w:ascii="Arial" w:hAnsi="Arial" w:cs="Arial"/>
          <w:color w:val="000000"/>
          <w:sz w:val="22"/>
          <w:szCs w:val="22"/>
        </w:rPr>
        <w:t xml:space="preserve">toutes les fois où le CEA met le Titulaire en demeure de se mettre en conformité avec ses obligations dans un délai fixé dans la mise en demeure, et dans l'hypothèse où le Titulaire ne respecte pas ce délai, le CEA peut lui appliquer une pénalité de </w:t>
      </w:r>
      <w:r w:rsidR="00A253B1">
        <w:rPr>
          <w:rFonts w:ascii="Arial" w:hAnsi="Arial" w:cs="Arial"/>
          <w:color w:val="000000"/>
          <w:sz w:val="22"/>
          <w:szCs w:val="22"/>
        </w:rPr>
        <w:t>2</w:t>
      </w:r>
      <w:r w:rsidRPr="00016E32">
        <w:rPr>
          <w:rFonts w:ascii="Arial" w:hAnsi="Arial" w:cs="Arial"/>
          <w:sz w:val="22"/>
          <w:szCs w:val="22"/>
        </w:rPr>
        <w:t>00 euros</w:t>
      </w:r>
      <w:r w:rsidRPr="00016E32">
        <w:rPr>
          <w:rFonts w:ascii="Arial" w:hAnsi="Arial" w:cs="Arial"/>
          <w:color w:val="000000"/>
          <w:sz w:val="22"/>
          <w:szCs w:val="22"/>
        </w:rPr>
        <w:t xml:space="preserve"> par jour calendaire de retard.</w:t>
      </w:r>
    </w:p>
    <w:p w14:paraId="6F1AA147" w14:textId="77777777" w:rsidR="00D263D5" w:rsidRPr="00016E32" w:rsidRDefault="00D263D5" w:rsidP="00D263D5">
      <w:pPr>
        <w:autoSpaceDE w:val="0"/>
        <w:autoSpaceDN w:val="0"/>
        <w:adjustRightInd w:val="0"/>
        <w:ind w:left="-180"/>
        <w:jc w:val="both"/>
        <w:rPr>
          <w:rFonts w:ascii="Arial" w:hAnsi="Arial" w:cs="Arial"/>
          <w:color w:val="000000"/>
          <w:sz w:val="20"/>
          <w:szCs w:val="20"/>
        </w:rPr>
      </w:pPr>
    </w:p>
    <w:p w14:paraId="6BAA24F7" w14:textId="77777777" w:rsidR="00D263D5" w:rsidRPr="00016E32" w:rsidRDefault="00D263D5" w:rsidP="007B4B88">
      <w:pPr>
        <w:pStyle w:val="Titre2"/>
        <w:keepNext w:val="0"/>
        <w:numPr>
          <w:ilvl w:val="1"/>
          <w:numId w:val="14"/>
        </w:numPr>
        <w:tabs>
          <w:tab w:val="clear" w:pos="1134"/>
          <w:tab w:val="clear" w:pos="6946"/>
          <w:tab w:val="left" w:pos="4980"/>
        </w:tabs>
        <w:spacing w:line="240" w:lineRule="exact"/>
        <w:rPr>
          <w:rFonts w:ascii="Arial" w:hAnsi="Arial" w:cs="Arial"/>
          <w:sz w:val="22"/>
          <w:szCs w:val="22"/>
        </w:rPr>
      </w:pPr>
      <w:bookmarkStart w:id="150" w:name="_Toc30971409"/>
      <w:r w:rsidRPr="00016E32">
        <w:rPr>
          <w:rFonts w:ascii="Arial" w:hAnsi="Arial" w:cs="Arial"/>
          <w:sz w:val="22"/>
          <w:szCs w:val="22"/>
        </w:rPr>
        <w:t>Application des pénalités</w:t>
      </w:r>
      <w:bookmarkEnd w:id="150"/>
    </w:p>
    <w:p w14:paraId="6699A45E" w14:textId="77777777" w:rsidR="00D263D5" w:rsidRPr="00016E32" w:rsidRDefault="00D263D5" w:rsidP="00D263D5">
      <w:pPr>
        <w:autoSpaceDE w:val="0"/>
        <w:autoSpaceDN w:val="0"/>
        <w:adjustRightInd w:val="0"/>
        <w:jc w:val="both"/>
        <w:rPr>
          <w:rFonts w:ascii="Arial" w:hAnsi="Arial" w:cs="Arial"/>
          <w:b/>
          <w:color w:val="000000"/>
          <w:sz w:val="22"/>
          <w:szCs w:val="22"/>
        </w:rPr>
      </w:pPr>
      <w:r w:rsidRPr="00016E32">
        <w:rPr>
          <w:rFonts w:ascii="Arial" w:hAnsi="Arial" w:cs="Arial"/>
          <w:color w:val="000000"/>
          <w:sz w:val="22"/>
          <w:szCs w:val="22"/>
        </w:rPr>
        <w:t>Il est précisé que si le CEA est amené à appliquer cinq fois sur une période de douze mois consécutifs des pénalités pour mauvaise exécution, il peut résilier le présent marché de plein droit, aux torts du Titulaire, sans lettre de mise en demeure préalable ou autres formalités juridiques ou judiciaires. Le Titulaire ne peut pas prétendre au versement d'une quelconque indemnité.</w:t>
      </w:r>
    </w:p>
    <w:p w14:paraId="4E75B833" w14:textId="77777777" w:rsidR="00D263D5" w:rsidRPr="00016E32" w:rsidRDefault="00D263D5" w:rsidP="00D263D5">
      <w:pPr>
        <w:autoSpaceDE w:val="0"/>
        <w:autoSpaceDN w:val="0"/>
        <w:adjustRightInd w:val="0"/>
        <w:jc w:val="both"/>
        <w:rPr>
          <w:rFonts w:ascii="Arial" w:hAnsi="Arial" w:cs="Arial"/>
          <w:color w:val="000000"/>
          <w:sz w:val="22"/>
          <w:szCs w:val="22"/>
        </w:rPr>
      </w:pPr>
      <w:r w:rsidRPr="00016E32">
        <w:rPr>
          <w:rFonts w:ascii="Arial" w:hAnsi="Arial" w:cs="Arial"/>
          <w:color w:val="000000"/>
          <w:sz w:val="22"/>
          <w:szCs w:val="22"/>
        </w:rPr>
        <w:t>Les pénalités sont applicables de plein droit et sans mise en demeure préalable, ni autres formalités juridiques ou judiciaires sur la facturation.</w:t>
      </w:r>
    </w:p>
    <w:p w14:paraId="15285937" w14:textId="77777777" w:rsidR="00D263D5" w:rsidRPr="00016E32" w:rsidRDefault="00D263D5" w:rsidP="00D263D5">
      <w:pPr>
        <w:autoSpaceDE w:val="0"/>
        <w:autoSpaceDN w:val="0"/>
        <w:adjustRightInd w:val="0"/>
        <w:jc w:val="both"/>
        <w:rPr>
          <w:rFonts w:ascii="Arial" w:hAnsi="Arial" w:cs="Arial"/>
          <w:color w:val="000000"/>
          <w:sz w:val="22"/>
          <w:szCs w:val="22"/>
        </w:rPr>
      </w:pPr>
      <w:r w:rsidRPr="00016E32">
        <w:rPr>
          <w:rFonts w:ascii="Arial" w:hAnsi="Arial" w:cs="Arial"/>
          <w:color w:val="000000"/>
          <w:sz w:val="22"/>
          <w:szCs w:val="22"/>
        </w:rPr>
        <w:t>Les pénalités sont cumulatives et leur application est indépendante des autres sanctions auxquelles le retard peut donner lieu, notamment la résiliation éventuelle du marché. Dans le cas de résiliation, les pénalités sont appliquées jusqu’au jour de la notification de la décision de résiliation.</w:t>
      </w:r>
    </w:p>
    <w:p w14:paraId="47F360E8" w14:textId="77777777" w:rsidR="00D263D5" w:rsidRPr="00016E32" w:rsidRDefault="00D263D5" w:rsidP="00D263D5">
      <w:pPr>
        <w:autoSpaceDE w:val="0"/>
        <w:autoSpaceDN w:val="0"/>
        <w:adjustRightInd w:val="0"/>
        <w:jc w:val="both"/>
        <w:rPr>
          <w:rFonts w:ascii="Arial" w:hAnsi="Arial" w:cs="Arial"/>
          <w:color w:val="000000"/>
          <w:sz w:val="22"/>
          <w:szCs w:val="22"/>
        </w:rPr>
      </w:pPr>
      <w:r w:rsidRPr="00016E32">
        <w:rPr>
          <w:rFonts w:ascii="Arial" w:hAnsi="Arial" w:cs="Arial"/>
          <w:color w:val="000000"/>
          <w:sz w:val="22"/>
          <w:szCs w:val="22"/>
        </w:rPr>
        <w:t>Les pénalités n’ont pas un caractère libératoire de la responsabilité du Titulaire.</w:t>
      </w:r>
    </w:p>
    <w:p w14:paraId="7DFFE51A" w14:textId="77777777" w:rsidR="00C74D64" w:rsidRPr="006178D1" w:rsidRDefault="00C74D64" w:rsidP="00C74D64">
      <w:pPr>
        <w:autoSpaceDE w:val="0"/>
        <w:autoSpaceDN w:val="0"/>
        <w:adjustRightInd w:val="0"/>
        <w:jc w:val="both"/>
        <w:rPr>
          <w:rFonts w:ascii="Arial" w:hAnsi="Arial" w:cs="Arial"/>
          <w:b/>
          <w:bCs/>
          <w:color w:val="000000"/>
          <w:sz w:val="22"/>
          <w:szCs w:val="22"/>
        </w:rPr>
      </w:pPr>
      <w:r w:rsidRPr="006178D1">
        <w:rPr>
          <w:rFonts w:ascii="Arial" w:hAnsi="Arial" w:cs="Arial"/>
          <w:b/>
          <w:bCs/>
          <w:color w:val="000000"/>
          <w:sz w:val="22"/>
          <w:szCs w:val="22"/>
        </w:rPr>
        <w:t>Les pénalités applicables par année sont plafonnées à 10% du montant total annuel hors taxes du marché (toutes prestations confondues).</w:t>
      </w:r>
    </w:p>
    <w:p w14:paraId="28E3D9E7" w14:textId="6D0701EF" w:rsidR="00F9597C" w:rsidRPr="00016E32" w:rsidRDefault="00F9597C" w:rsidP="00D263D5">
      <w:pPr>
        <w:autoSpaceDE w:val="0"/>
        <w:autoSpaceDN w:val="0"/>
        <w:adjustRightInd w:val="0"/>
        <w:jc w:val="both"/>
        <w:rPr>
          <w:rFonts w:ascii="Arial" w:hAnsi="Arial" w:cs="Arial"/>
          <w:color w:val="000000"/>
          <w:sz w:val="22"/>
          <w:szCs w:val="22"/>
        </w:rPr>
      </w:pPr>
    </w:p>
    <w:p w14:paraId="1870D751" w14:textId="77777777" w:rsidR="00F9597C" w:rsidRPr="00016E32" w:rsidRDefault="00F9597C" w:rsidP="00D263D5">
      <w:pPr>
        <w:autoSpaceDE w:val="0"/>
        <w:autoSpaceDN w:val="0"/>
        <w:adjustRightInd w:val="0"/>
        <w:jc w:val="both"/>
        <w:rPr>
          <w:rFonts w:ascii="Arial" w:hAnsi="Arial" w:cs="Arial"/>
          <w:color w:val="000000"/>
          <w:sz w:val="22"/>
          <w:szCs w:val="22"/>
        </w:rPr>
      </w:pPr>
    </w:p>
    <w:p w14:paraId="67A29B76" w14:textId="77777777" w:rsidR="00D263D5" w:rsidRPr="00016E32" w:rsidRDefault="00D263D5" w:rsidP="00D263D5">
      <w:pPr>
        <w:pStyle w:val="Titre1"/>
        <w:keepNext w:val="0"/>
        <w:numPr>
          <w:ilvl w:val="0"/>
          <w:numId w:val="5"/>
        </w:numPr>
        <w:tabs>
          <w:tab w:val="clear" w:pos="709"/>
          <w:tab w:val="clear" w:pos="1134"/>
          <w:tab w:val="clear" w:pos="6946"/>
          <w:tab w:val="left" w:pos="4980"/>
        </w:tabs>
        <w:spacing w:line="240" w:lineRule="exact"/>
        <w:ind w:left="0"/>
        <w:jc w:val="both"/>
        <w:rPr>
          <w:rFonts w:ascii="Arial" w:hAnsi="Arial" w:cs="Arial"/>
          <w:sz w:val="22"/>
          <w:szCs w:val="22"/>
        </w:rPr>
      </w:pPr>
      <w:bookmarkStart w:id="151" w:name="_Toc30971410"/>
      <w:bookmarkStart w:id="152" w:name="_Toc202462627"/>
      <w:r w:rsidRPr="00016E32">
        <w:rPr>
          <w:rFonts w:ascii="Arial" w:hAnsi="Arial" w:cs="Arial"/>
          <w:sz w:val="22"/>
          <w:szCs w:val="22"/>
        </w:rPr>
        <w:t>FACTURATION - REGLEMENT</w:t>
      </w:r>
      <w:bookmarkEnd w:id="151"/>
      <w:bookmarkEnd w:id="152"/>
    </w:p>
    <w:p w14:paraId="1C4E563A" w14:textId="77777777" w:rsidR="004B219B" w:rsidRPr="00240FB2" w:rsidRDefault="004B219B" w:rsidP="004B219B">
      <w:pPr>
        <w:autoSpaceDE w:val="0"/>
        <w:autoSpaceDN w:val="0"/>
        <w:adjustRightInd w:val="0"/>
        <w:jc w:val="both"/>
        <w:rPr>
          <w:rFonts w:ascii="Arial" w:hAnsi="Arial" w:cs="Arial"/>
          <w:sz w:val="22"/>
          <w:szCs w:val="22"/>
        </w:rPr>
      </w:pPr>
    </w:p>
    <w:p w14:paraId="044EB07D" w14:textId="77777777" w:rsidR="004B219B" w:rsidRPr="00240FB2" w:rsidRDefault="004B219B" w:rsidP="007B4B88">
      <w:pPr>
        <w:pStyle w:val="Titre2"/>
        <w:keepNext w:val="0"/>
        <w:numPr>
          <w:ilvl w:val="1"/>
          <w:numId w:val="14"/>
        </w:numPr>
        <w:tabs>
          <w:tab w:val="clear" w:pos="1134"/>
          <w:tab w:val="clear" w:pos="6946"/>
          <w:tab w:val="left" w:pos="4980"/>
        </w:tabs>
        <w:spacing w:line="240" w:lineRule="exact"/>
        <w:rPr>
          <w:rFonts w:ascii="Arial" w:hAnsi="Arial" w:cs="Arial"/>
          <w:sz w:val="22"/>
          <w:szCs w:val="22"/>
        </w:rPr>
      </w:pPr>
      <w:bookmarkStart w:id="153" w:name="_Toc329315064"/>
      <w:bookmarkStart w:id="154" w:name="_Toc45184342"/>
      <w:bookmarkStart w:id="155" w:name="_Toc73443527"/>
      <w:r w:rsidRPr="00240FB2">
        <w:rPr>
          <w:rFonts w:ascii="Arial" w:hAnsi="Arial" w:cs="Arial"/>
          <w:sz w:val="22"/>
          <w:szCs w:val="22"/>
        </w:rPr>
        <w:t>Conditions de facturation</w:t>
      </w:r>
      <w:bookmarkEnd w:id="153"/>
      <w:bookmarkEnd w:id="154"/>
      <w:bookmarkEnd w:id="155"/>
    </w:p>
    <w:p w14:paraId="7AC41D6C" w14:textId="77777777" w:rsidR="004B219B" w:rsidRDefault="004B219B" w:rsidP="004B219B">
      <w:pPr>
        <w:autoSpaceDE w:val="0"/>
        <w:autoSpaceDN w:val="0"/>
        <w:adjustRightInd w:val="0"/>
        <w:jc w:val="both"/>
        <w:rPr>
          <w:rFonts w:ascii="Arial" w:hAnsi="Arial" w:cs="Arial"/>
          <w:sz w:val="22"/>
          <w:szCs w:val="22"/>
        </w:rPr>
      </w:pPr>
    </w:p>
    <w:p w14:paraId="59D54E7A" w14:textId="71F90F12" w:rsidR="004B219B" w:rsidRPr="00240FB2" w:rsidRDefault="004B219B" w:rsidP="004B219B">
      <w:pPr>
        <w:autoSpaceDE w:val="0"/>
        <w:autoSpaceDN w:val="0"/>
        <w:adjustRightInd w:val="0"/>
        <w:jc w:val="both"/>
        <w:rPr>
          <w:rFonts w:ascii="Arial" w:hAnsi="Arial" w:cs="Arial"/>
          <w:sz w:val="22"/>
          <w:szCs w:val="22"/>
        </w:rPr>
      </w:pPr>
      <w:r w:rsidRPr="00240FB2">
        <w:rPr>
          <w:rFonts w:ascii="Arial" w:hAnsi="Arial" w:cs="Arial"/>
          <w:sz w:val="22"/>
          <w:szCs w:val="22"/>
        </w:rPr>
        <w:t xml:space="preserve">Chaque terme de paiement est assorti de </w:t>
      </w:r>
      <w:smartTag w:uri="urn:schemas-microsoft-com:office:smarttags" w:element="PersonName">
        <w:smartTagPr>
          <w:attr w:name="ProductID" w:val="la TVA."/>
        </w:smartTagPr>
        <w:r w:rsidRPr="00240FB2">
          <w:rPr>
            <w:rFonts w:ascii="Arial" w:hAnsi="Arial" w:cs="Arial"/>
            <w:sz w:val="22"/>
            <w:szCs w:val="22"/>
          </w:rPr>
          <w:t>la TVA.</w:t>
        </w:r>
      </w:smartTag>
    </w:p>
    <w:p w14:paraId="67307875" w14:textId="77777777" w:rsidR="004B219B" w:rsidRPr="00240FB2" w:rsidRDefault="004B219B" w:rsidP="004B219B">
      <w:pPr>
        <w:autoSpaceDE w:val="0"/>
        <w:autoSpaceDN w:val="0"/>
        <w:adjustRightInd w:val="0"/>
        <w:jc w:val="both"/>
        <w:rPr>
          <w:rFonts w:ascii="Arial" w:hAnsi="Arial" w:cs="Arial"/>
          <w:sz w:val="22"/>
          <w:szCs w:val="22"/>
        </w:rPr>
      </w:pPr>
    </w:p>
    <w:p w14:paraId="498A0E0C" w14:textId="1EA39427" w:rsidR="004B219B" w:rsidRPr="00381F39" w:rsidRDefault="004B219B" w:rsidP="007B4B88">
      <w:pPr>
        <w:pStyle w:val="Titre3"/>
        <w:keepNext w:val="0"/>
        <w:numPr>
          <w:ilvl w:val="2"/>
          <w:numId w:val="16"/>
        </w:numPr>
        <w:tabs>
          <w:tab w:val="clear" w:pos="1134"/>
          <w:tab w:val="clear" w:pos="6946"/>
        </w:tabs>
        <w:autoSpaceDE w:val="0"/>
        <w:autoSpaceDN w:val="0"/>
        <w:adjustRightInd w:val="0"/>
        <w:rPr>
          <w:rFonts w:cs="Arial"/>
          <w:szCs w:val="22"/>
        </w:rPr>
      </w:pPr>
      <w:bookmarkStart w:id="156" w:name="_Toc329315065"/>
      <w:bookmarkStart w:id="157" w:name="_Toc45184343"/>
      <w:bookmarkStart w:id="158" w:name="_Toc73443528"/>
      <w:r w:rsidRPr="00240FB2">
        <w:rPr>
          <w:rFonts w:cs="Arial"/>
          <w:szCs w:val="22"/>
        </w:rPr>
        <w:t xml:space="preserve">Facturation des Prestations </w:t>
      </w:r>
      <w:bookmarkEnd w:id="156"/>
      <w:bookmarkEnd w:id="157"/>
      <w:bookmarkEnd w:id="158"/>
      <w:r w:rsidR="00381F39" w:rsidRPr="00E3042C">
        <w:rPr>
          <w:rFonts w:cs="Arial"/>
          <w:szCs w:val="22"/>
        </w:rPr>
        <w:t>« </w:t>
      </w:r>
      <w:r w:rsidR="00381F39">
        <w:rPr>
          <w:rFonts w:cs="Arial"/>
          <w:szCs w:val="22"/>
        </w:rPr>
        <w:t>self »</w:t>
      </w:r>
      <w:r w:rsidR="005345DE">
        <w:rPr>
          <w:rFonts w:cs="Arial"/>
          <w:szCs w:val="22"/>
        </w:rPr>
        <w:t xml:space="preserve"> (midi et soir)</w:t>
      </w:r>
      <w:r w:rsidR="00381F39">
        <w:rPr>
          <w:rFonts w:cs="Arial"/>
          <w:szCs w:val="22"/>
        </w:rPr>
        <w:t>, « restauration rapide », « c</w:t>
      </w:r>
      <w:r w:rsidR="00381F39" w:rsidRPr="00E3042C">
        <w:rPr>
          <w:rFonts w:cs="Arial"/>
          <w:szCs w:val="22"/>
        </w:rPr>
        <w:t>afétéria »</w:t>
      </w:r>
      <w:r w:rsidR="00381F39">
        <w:rPr>
          <w:rFonts w:cs="Arial"/>
          <w:szCs w:val="22"/>
        </w:rPr>
        <w:t xml:space="preserve"> et </w:t>
      </w:r>
      <w:r w:rsidR="00381F39" w:rsidRPr="006F1F2F">
        <w:rPr>
          <w:rFonts w:cs="Arial"/>
          <w:szCs w:val="22"/>
        </w:rPr>
        <w:t>« plateaux repas du personnel posté »</w:t>
      </w:r>
    </w:p>
    <w:p w14:paraId="5049D1A1" w14:textId="77777777" w:rsidR="004B219B" w:rsidRPr="00240FB2" w:rsidRDefault="004B219B" w:rsidP="004B219B">
      <w:pPr>
        <w:autoSpaceDE w:val="0"/>
        <w:autoSpaceDN w:val="0"/>
        <w:adjustRightInd w:val="0"/>
        <w:jc w:val="both"/>
        <w:rPr>
          <w:rFonts w:ascii="Arial" w:hAnsi="Arial" w:cs="Arial"/>
          <w:sz w:val="22"/>
          <w:szCs w:val="22"/>
        </w:rPr>
      </w:pPr>
    </w:p>
    <w:p w14:paraId="1DB168EE" w14:textId="77777777" w:rsidR="009F48A1" w:rsidRPr="00F13644" w:rsidRDefault="009F48A1" w:rsidP="009F48A1">
      <w:pPr>
        <w:autoSpaceDE w:val="0"/>
        <w:autoSpaceDN w:val="0"/>
        <w:adjustRightInd w:val="0"/>
        <w:jc w:val="both"/>
        <w:rPr>
          <w:rFonts w:ascii="Arial" w:hAnsi="Arial" w:cs="Arial"/>
          <w:sz w:val="22"/>
          <w:szCs w:val="22"/>
        </w:rPr>
      </w:pPr>
      <w:r w:rsidRPr="00982699">
        <w:rPr>
          <w:rFonts w:ascii="Arial" w:hAnsi="Arial" w:cs="Arial"/>
          <w:sz w:val="22"/>
          <w:szCs w:val="22"/>
        </w:rPr>
        <w:t xml:space="preserve">La facturation des </w:t>
      </w:r>
      <w:r>
        <w:rPr>
          <w:rFonts w:ascii="Arial" w:hAnsi="Arial" w:cs="Arial"/>
          <w:color w:val="000000"/>
          <w:sz w:val="22"/>
          <w:szCs w:val="22"/>
        </w:rPr>
        <w:t>Prestations « self », « r</w:t>
      </w:r>
      <w:r w:rsidRPr="00A35D5A">
        <w:rPr>
          <w:rFonts w:ascii="Arial" w:hAnsi="Arial" w:cs="Arial"/>
          <w:color w:val="000000"/>
          <w:sz w:val="22"/>
          <w:szCs w:val="22"/>
        </w:rPr>
        <w:t>estauration rapide »</w:t>
      </w:r>
      <w:r>
        <w:rPr>
          <w:rFonts w:ascii="Arial" w:hAnsi="Arial" w:cs="Arial"/>
          <w:color w:val="000000"/>
          <w:sz w:val="22"/>
          <w:szCs w:val="22"/>
        </w:rPr>
        <w:t>, « c</w:t>
      </w:r>
      <w:r w:rsidRPr="00A35D5A">
        <w:rPr>
          <w:rFonts w:ascii="Arial" w:hAnsi="Arial" w:cs="Arial"/>
          <w:color w:val="000000"/>
          <w:sz w:val="22"/>
          <w:szCs w:val="22"/>
        </w:rPr>
        <w:t>afétéria »</w:t>
      </w:r>
      <w:r>
        <w:rPr>
          <w:rFonts w:ascii="Arial" w:hAnsi="Arial" w:cs="Arial"/>
          <w:color w:val="000000"/>
          <w:sz w:val="22"/>
          <w:szCs w:val="22"/>
        </w:rPr>
        <w:t xml:space="preserve"> et </w:t>
      </w:r>
      <w:r w:rsidRPr="006F1F2F">
        <w:rPr>
          <w:rFonts w:ascii="Arial" w:hAnsi="Arial" w:cs="Arial"/>
          <w:sz w:val="22"/>
          <w:szCs w:val="22"/>
        </w:rPr>
        <w:t>« plateaux repas du personnel posté »</w:t>
      </w:r>
      <w:r w:rsidRPr="00A35D5A">
        <w:rPr>
          <w:rFonts w:ascii="Arial" w:hAnsi="Arial" w:cs="Arial"/>
          <w:color w:val="000000"/>
          <w:sz w:val="22"/>
          <w:szCs w:val="22"/>
        </w:rPr>
        <w:t xml:space="preserve"> </w:t>
      </w:r>
      <w:r w:rsidRPr="00F13644">
        <w:rPr>
          <w:rFonts w:ascii="Arial" w:hAnsi="Arial" w:cs="Arial"/>
          <w:color w:val="000000"/>
          <w:sz w:val="22"/>
          <w:szCs w:val="22"/>
        </w:rPr>
        <w:t xml:space="preserve">est établie </w:t>
      </w:r>
      <w:r w:rsidRPr="00F13644">
        <w:rPr>
          <w:rFonts w:ascii="Arial" w:hAnsi="Arial" w:cs="Arial"/>
          <w:b/>
          <w:color w:val="000000"/>
          <w:sz w:val="22"/>
          <w:szCs w:val="22"/>
        </w:rPr>
        <w:t>mensuellement à terme échu</w:t>
      </w:r>
      <w:r w:rsidRPr="00F13644">
        <w:rPr>
          <w:rFonts w:ascii="Arial" w:hAnsi="Arial" w:cs="Arial"/>
          <w:color w:val="000000"/>
          <w:sz w:val="22"/>
          <w:szCs w:val="22"/>
        </w:rPr>
        <w:t xml:space="preserve"> sur la base des prix </w:t>
      </w:r>
      <w:r>
        <w:rPr>
          <w:rFonts w:ascii="Arial" w:hAnsi="Arial" w:cs="Arial"/>
          <w:sz w:val="22"/>
          <w:szCs w:val="22"/>
        </w:rPr>
        <w:t>figurant à l’article « Prix »</w:t>
      </w:r>
      <w:r w:rsidRPr="00F13644">
        <w:rPr>
          <w:rFonts w:ascii="Arial" w:hAnsi="Arial" w:cs="Arial"/>
          <w:sz w:val="22"/>
          <w:szCs w:val="22"/>
        </w:rPr>
        <w:t xml:space="preserve"> du présent marché et des </w:t>
      </w:r>
      <w:r>
        <w:rPr>
          <w:rFonts w:ascii="Arial" w:hAnsi="Arial" w:cs="Arial"/>
          <w:sz w:val="22"/>
          <w:szCs w:val="22"/>
        </w:rPr>
        <w:t xml:space="preserve">prestations réalisées sur </w:t>
      </w:r>
      <w:r w:rsidRPr="00F13644">
        <w:rPr>
          <w:rFonts w:ascii="Arial" w:hAnsi="Arial" w:cs="Arial"/>
          <w:sz w:val="22"/>
          <w:szCs w:val="22"/>
        </w:rPr>
        <w:t xml:space="preserve">la période écoulée. </w:t>
      </w:r>
    </w:p>
    <w:p w14:paraId="3A132364" w14:textId="77777777" w:rsidR="009F48A1" w:rsidRPr="00F13644" w:rsidRDefault="009F48A1" w:rsidP="009F48A1">
      <w:pPr>
        <w:autoSpaceDE w:val="0"/>
        <w:autoSpaceDN w:val="0"/>
        <w:adjustRightInd w:val="0"/>
        <w:jc w:val="both"/>
        <w:rPr>
          <w:rFonts w:ascii="Arial" w:hAnsi="Arial" w:cs="Arial"/>
          <w:sz w:val="22"/>
          <w:szCs w:val="22"/>
        </w:rPr>
      </w:pPr>
    </w:p>
    <w:p w14:paraId="0B417E43" w14:textId="77777777" w:rsidR="009F48A1" w:rsidRPr="00F13644" w:rsidRDefault="009F48A1" w:rsidP="009F48A1">
      <w:pPr>
        <w:autoSpaceDE w:val="0"/>
        <w:autoSpaceDN w:val="0"/>
        <w:adjustRightInd w:val="0"/>
        <w:jc w:val="both"/>
        <w:rPr>
          <w:rFonts w:ascii="Arial" w:hAnsi="Arial" w:cs="Arial"/>
          <w:color w:val="000000"/>
          <w:sz w:val="22"/>
          <w:szCs w:val="22"/>
        </w:rPr>
      </w:pPr>
      <w:r w:rsidRPr="00F13644">
        <w:rPr>
          <w:rFonts w:ascii="Arial" w:hAnsi="Arial" w:cs="Arial"/>
          <w:sz w:val="22"/>
          <w:szCs w:val="22"/>
        </w:rPr>
        <w:t xml:space="preserve">La facturation est établie contradictoirement à partir de la gestion informatique des cartes de restaurant. </w:t>
      </w:r>
      <w:r w:rsidRPr="00F13644">
        <w:rPr>
          <w:rFonts w:ascii="Arial" w:hAnsi="Arial" w:cs="Arial"/>
          <w:color w:val="000000"/>
          <w:sz w:val="22"/>
          <w:szCs w:val="22"/>
        </w:rPr>
        <w:t>En fin de période, les Prestations font l’objet d’un état récapitulatif mensuel qui donne lieu à l’établissement d'un procès-verbal signé contradictoirement par les deux parties.</w:t>
      </w:r>
    </w:p>
    <w:p w14:paraId="6A957607" w14:textId="77777777" w:rsidR="009F48A1" w:rsidRPr="00F13644" w:rsidRDefault="009F48A1" w:rsidP="009F48A1">
      <w:pPr>
        <w:autoSpaceDE w:val="0"/>
        <w:autoSpaceDN w:val="0"/>
        <w:adjustRightInd w:val="0"/>
        <w:jc w:val="both"/>
        <w:rPr>
          <w:rFonts w:ascii="Arial" w:hAnsi="Arial" w:cs="Arial"/>
          <w:sz w:val="22"/>
          <w:szCs w:val="22"/>
        </w:rPr>
      </w:pPr>
    </w:p>
    <w:p w14:paraId="02DDD266" w14:textId="77777777" w:rsidR="009F48A1" w:rsidRPr="00F13644" w:rsidRDefault="009F48A1" w:rsidP="009F48A1">
      <w:pPr>
        <w:autoSpaceDE w:val="0"/>
        <w:autoSpaceDN w:val="0"/>
        <w:adjustRightInd w:val="0"/>
        <w:jc w:val="both"/>
        <w:rPr>
          <w:rFonts w:ascii="Arial" w:hAnsi="Arial" w:cs="Arial"/>
          <w:sz w:val="22"/>
          <w:szCs w:val="22"/>
        </w:rPr>
      </w:pPr>
      <w:r w:rsidRPr="00F13644">
        <w:rPr>
          <w:rFonts w:ascii="Arial" w:hAnsi="Arial" w:cs="Arial"/>
          <w:sz w:val="22"/>
          <w:szCs w:val="22"/>
        </w:rPr>
        <w:t>Ce procès-verbal, qui est joint à la facture mensuelle globale, fait apparaître distinctement :</w:t>
      </w:r>
    </w:p>
    <w:p w14:paraId="12DD3D18" w14:textId="35F3990B" w:rsidR="009F48A1" w:rsidRDefault="009F48A1" w:rsidP="009F48A1">
      <w:pPr>
        <w:autoSpaceDE w:val="0"/>
        <w:autoSpaceDN w:val="0"/>
        <w:adjustRightInd w:val="0"/>
        <w:jc w:val="both"/>
        <w:rPr>
          <w:rFonts w:ascii="Arial" w:hAnsi="Arial" w:cs="Arial"/>
          <w:sz w:val="22"/>
          <w:szCs w:val="22"/>
        </w:rPr>
      </w:pPr>
      <w:r w:rsidRPr="00F13644">
        <w:rPr>
          <w:rFonts w:ascii="Arial" w:hAnsi="Arial" w:cs="Arial"/>
          <w:sz w:val="22"/>
          <w:szCs w:val="22"/>
        </w:rPr>
        <w:t>- le montant perçu directement par le Titulaire par le biais du chargement financier des cartes de restaurant,</w:t>
      </w:r>
    </w:p>
    <w:p w14:paraId="4C7D7160" w14:textId="77777777" w:rsidR="009F48A1" w:rsidRDefault="009F48A1" w:rsidP="009F48A1">
      <w:pPr>
        <w:autoSpaceDE w:val="0"/>
        <w:autoSpaceDN w:val="0"/>
        <w:adjustRightInd w:val="0"/>
        <w:jc w:val="both"/>
        <w:rPr>
          <w:rFonts w:ascii="Arial" w:hAnsi="Arial" w:cs="Arial"/>
          <w:sz w:val="22"/>
          <w:szCs w:val="22"/>
        </w:rPr>
      </w:pPr>
      <w:r w:rsidRPr="00F13644">
        <w:rPr>
          <w:rFonts w:ascii="Arial" w:hAnsi="Arial" w:cs="Arial"/>
          <w:sz w:val="22"/>
          <w:szCs w:val="22"/>
        </w:rPr>
        <w:t>- le nombre d'accès enregistrés sur la période,</w:t>
      </w:r>
    </w:p>
    <w:p w14:paraId="03734E70" w14:textId="77777777" w:rsidR="009F48A1" w:rsidRPr="008B7C52" w:rsidRDefault="009F48A1" w:rsidP="009F48A1">
      <w:pPr>
        <w:autoSpaceDE w:val="0"/>
        <w:autoSpaceDN w:val="0"/>
        <w:adjustRightInd w:val="0"/>
        <w:jc w:val="both"/>
        <w:rPr>
          <w:rFonts w:ascii="Arial" w:hAnsi="Arial" w:cs="Arial"/>
          <w:sz w:val="22"/>
          <w:szCs w:val="22"/>
        </w:rPr>
      </w:pPr>
      <w:r w:rsidRPr="00F13644">
        <w:rPr>
          <w:rFonts w:ascii="Arial" w:hAnsi="Arial" w:cs="Arial"/>
          <w:sz w:val="22"/>
          <w:szCs w:val="22"/>
        </w:rPr>
        <w:t xml:space="preserve">- le total des points </w:t>
      </w:r>
      <w:r>
        <w:rPr>
          <w:rFonts w:ascii="Arial" w:hAnsi="Arial" w:cs="Arial"/>
          <w:sz w:val="22"/>
          <w:szCs w:val="22"/>
        </w:rPr>
        <w:t>« </w:t>
      </w:r>
      <w:r w:rsidRPr="008B7C52">
        <w:rPr>
          <w:rFonts w:ascii="Arial" w:hAnsi="Arial" w:cs="Arial"/>
          <w:sz w:val="22"/>
          <w:szCs w:val="22"/>
        </w:rPr>
        <w:t>denrées » enregistrés sur la période,</w:t>
      </w:r>
    </w:p>
    <w:p w14:paraId="7994DB00" w14:textId="77777777" w:rsidR="009F48A1" w:rsidRPr="008B7C52" w:rsidRDefault="009F48A1" w:rsidP="009F48A1">
      <w:pPr>
        <w:autoSpaceDE w:val="0"/>
        <w:autoSpaceDN w:val="0"/>
        <w:adjustRightInd w:val="0"/>
        <w:jc w:val="both"/>
        <w:rPr>
          <w:rFonts w:ascii="Arial" w:hAnsi="Arial" w:cs="Arial"/>
          <w:sz w:val="22"/>
          <w:szCs w:val="22"/>
        </w:rPr>
      </w:pPr>
      <w:r w:rsidRPr="008B7C52">
        <w:rPr>
          <w:rFonts w:ascii="Arial" w:hAnsi="Arial" w:cs="Arial"/>
          <w:sz w:val="22"/>
          <w:szCs w:val="22"/>
        </w:rPr>
        <w:lastRenderedPageBreak/>
        <w:t>- le total des points « boissons chaudes » enregistrés sur la période,</w:t>
      </w:r>
    </w:p>
    <w:p w14:paraId="5EA297AB" w14:textId="2F5355D4" w:rsidR="009F48A1" w:rsidRDefault="009F48A1" w:rsidP="009F48A1">
      <w:pPr>
        <w:autoSpaceDE w:val="0"/>
        <w:autoSpaceDN w:val="0"/>
        <w:adjustRightInd w:val="0"/>
        <w:jc w:val="both"/>
        <w:rPr>
          <w:rFonts w:ascii="Arial" w:hAnsi="Arial" w:cs="Arial"/>
          <w:sz w:val="22"/>
          <w:szCs w:val="22"/>
        </w:rPr>
      </w:pPr>
      <w:r w:rsidRPr="008B7C52">
        <w:rPr>
          <w:rFonts w:ascii="Arial" w:hAnsi="Arial" w:cs="Arial"/>
          <w:sz w:val="22"/>
          <w:szCs w:val="22"/>
        </w:rPr>
        <w:t>- le total des points « boissons froides »</w:t>
      </w:r>
      <w:r>
        <w:rPr>
          <w:rFonts w:ascii="Arial" w:hAnsi="Arial" w:cs="Arial"/>
          <w:sz w:val="22"/>
          <w:szCs w:val="22"/>
        </w:rPr>
        <w:t xml:space="preserve"> enregistrés sur la période.</w:t>
      </w:r>
    </w:p>
    <w:p w14:paraId="2B107D03" w14:textId="329896A6" w:rsidR="004D3B0C" w:rsidRDefault="004D3B0C" w:rsidP="009F48A1">
      <w:pPr>
        <w:autoSpaceDE w:val="0"/>
        <w:autoSpaceDN w:val="0"/>
        <w:adjustRightInd w:val="0"/>
        <w:jc w:val="both"/>
        <w:rPr>
          <w:rFonts w:ascii="Arial" w:hAnsi="Arial" w:cs="Arial"/>
          <w:sz w:val="22"/>
          <w:szCs w:val="22"/>
        </w:rPr>
      </w:pPr>
    </w:p>
    <w:p w14:paraId="58C86963" w14:textId="77777777" w:rsidR="004D3B0C" w:rsidRPr="004D3B0C" w:rsidRDefault="004D3B0C" w:rsidP="004D3B0C">
      <w:pPr>
        <w:autoSpaceDE w:val="0"/>
        <w:autoSpaceDN w:val="0"/>
        <w:adjustRightInd w:val="0"/>
        <w:jc w:val="both"/>
        <w:rPr>
          <w:rFonts w:ascii="Arial" w:hAnsi="Arial" w:cs="Arial"/>
          <w:sz w:val="22"/>
          <w:szCs w:val="22"/>
        </w:rPr>
      </w:pPr>
      <w:r w:rsidRPr="004D3B0C">
        <w:rPr>
          <w:rFonts w:ascii="Arial" w:hAnsi="Arial" w:cs="Arial"/>
          <w:sz w:val="22"/>
          <w:szCs w:val="22"/>
        </w:rPr>
        <w:t>Mensuellement le CEA/Grenoble établira un appel de fonds du montant des encaissements perçus dans le mois par le Titulaire.</w:t>
      </w:r>
    </w:p>
    <w:p w14:paraId="1B7FEC99" w14:textId="77777777" w:rsidR="004D3B0C" w:rsidRPr="004D3B0C" w:rsidRDefault="004D3B0C" w:rsidP="004D3B0C">
      <w:pPr>
        <w:autoSpaceDE w:val="0"/>
        <w:autoSpaceDN w:val="0"/>
        <w:adjustRightInd w:val="0"/>
        <w:jc w:val="both"/>
        <w:rPr>
          <w:rFonts w:ascii="Arial" w:hAnsi="Arial" w:cs="Arial"/>
          <w:sz w:val="22"/>
          <w:szCs w:val="22"/>
        </w:rPr>
      </w:pPr>
      <w:r w:rsidRPr="004D3B0C">
        <w:rPr>
          <w:rFonts w:ascii="Arial" w:hAnsi="Arial" w:cs="Arial"/>
          <w:sz w:val="22"/>
          <w:szCs w:val="22"/>
        </w:rPr>
        <w:t>Aucune somme encaissée pour le compte du CEA/Grenoble ne viendra en diminution du montant de la prestation facturée par le Titulaire sur les factures émises par celui-ci.</w:t>
      </w:r>
    </w:p>
    <w:p w14:paraId="0555E08E" w14:textId="4B2A9788" w:rsidR="004B219B" w:rsidRDefault="004B219B" w:rsidP="004B219B">
      <w:pPr>
        <w:autoSpaceDE w:val="0"/>
        <w:autoSpaceDN w:val="0"/>
        <w:adjustRightInd w:val="0"/>
        <w:jc w:val="both"/>
        <w:rPr>
          <w:rFonts w:ascii="Arial" w:hAnsi="Arial" w:cs="Arial"/>
          <w:sz w:val="22"/>
          <w:szCs w:val="22"/>
        </w:rPr>
      </w:pPr>
    </w:p>
    <w:p w14:paraId="3FB15F8D" w14:textId="2D3C19F0" w:rsidR="00506CE0" w:rsidRDefault="00506CE0" w:rsidP="00506CE0">
      <w:pPr>
        <w:pStyle w:val="Titre3"/>
        <w:keepNext w:val="0"/>
        <w:numPr>
          <w:ilvl w:val="2"/>
          <w:numId w:val="16"/>
        </w:numPr>
        <w:tabs>
          <w:tab w:val="clear" w:pos="1134"/>
          <w:tab w:val="clear" w:pos="6946"/>
        </w:tabs>
        <w:autoSpaceDE w:val="0"/>
        <w:autoSpaceDN w:val="0"/>
        <w:adjustRightInd w:val="0"/>
        <w:rPr>
          <w:rFonts w:cs="Arial"/>
          <w:szCs w:val="22"/>
        </w:rPr>
      </w:pPr>
      <w:r w:rsidRPr="00240FB2">
        <w:rPr>
          <w:rFonts w:cs="Arial"/>
          <w:szCs w:val="22"/>
        </w:rPr>
        <w:t>Facturation d</w:t>
      </w:r>
      <w:r>
        <w:rPr>
          <w:rFonts w:cs="Arial"/>
          <w:szCs w:val="22"/>
        </w:rPr>
        <w:t>e l’o</w:t>
      </w:r>
      <w:r w:rsidRPr="00506CE0">
        <w:rPr>
          <w:rFonts w:cs="Arial"/>
          <w:szCs w:val="22"/>
        </w:rPr>
        <w:t xml:space="preserve">ption n°1 : « Click and </w:t>
      </w:r>
      <w:proofErr w:type="spellStart"/>
      <w:r w:rsidRPr="00506CE0">
        <w:rPr>
          <w:rFonts w:cs="Arial"/>
          <w:szCs w:val="22"/>
        </w:rPr>
        <w:t>collect</w:t>
      </w:r>
      <w:proofErr w:type="spellEnd"/>
      <w:r w:rsidRPr="00506CE0">
        <w:rPr>
          <w:rFonts w:cs="Arial"/>
          <w:szCs w:val="22"/>
        </w:rPr>
        <w:t> »</w:t>
      </w:r>
    </w:p>
    <w:p w14:paraId="74EED043" w14:textId="5A100218" w:rsidR="00506CE0" w:rsidRDefault="00506CE0" w:rsidP="004B219B">
      <w:pPr>
        <w:autoSpaceDE w:val="0"/>
        <w:autoSpaceDN w:val="0"/>
        <w:adjustRightInd w:val="0"/>
        <w:jc w:val="both"/>
        <w:rPr>
          <w:rFonts w:ascii="Arial" w:hAnsi="Arial" w:cs="Arial"/>
          <w:sz w:val="22"/>
          <w:szCs w:val="22"/>
        </w:rPr>
      </w:pPr>
    </w:p>
    <w:p w14:paraId="2E63A8EE" w14:textId="0617884E" w:rsidR="00506CE0" w:rsidRDefault="00506CE0" w:rsidP="004B219B">
      <w:pPr>
        <w:autoSpaceDE w:val="0"/>
        <w:autoSpaceDN w:val="0"/>
        <w:adjustRightInd w:val="0"/>
        <w:jc w:val="both"/>
        <w:rPr>
          <w:rFonts w:ascii="Arial" w:hAnsi="Arial" w:cs="Arial"/>
          <w:sz w:val="22"/>
          <w:szCs w:val="22"/>
        </w:rPr>
      </w:pPr>
      <w:r>
        <w:rPr>
          <w:rFonts w:ascii="Arial" w:hAnsi="Arial" w:cs="Arial"/>
          <w:sz w:val="22"/>
          <w:szCs w:val="22"/>
        </w:rPr>
        <w:t xml:space="preserve">L’option n°1 est facturée par le Titulaire </w:t>
      </w:r>
      <w:r w:rsidRPr="00506CE0">
        <w:rPr>
          <w:rFonts w:ascii="Arial" w:hAnsi="Arial" w:cs="Arial"/>
          <w:sz w:val="22"/>
          <w:szCs w:val="22"/>
        </w:rPr>
        <w:t xml:space="preserve">en une seule fois après mise en œuvre opérationnelle de la solution </w:t>
      </w:r>
      <w:r>
        <w:rPr>
          <w:rFonts w:ascii="Arial" w:hAnsi="Arial" w:cs="Arial"/>
          <w:sz w:val="22"/>
          <w:szCs w:val="22"/>
        </w:rPr>
        <w:t>sur l’espace de restauration rapide H5 et validation de la prestation par le CEA.</w:t>
      </w:r>
    </w:p>
    <w:p w14:paraId="0C05E44C" w14:textId="77777777" w:rsidR="00506CE0" w:rsidRPr="00240FB2" w:rsidRDefault="00506CE0" w:rsidP="004B219B">
      <w:pPr>
        <w:autoSpaceDE w:val="0"/>
        <w:autoSpaceDN w:val="0"/>
        <w:adjustRightInd w:val="0"/>
        <w:jc w:val="both"/>
        <w:rPr>
          <w:rFonts w:ascii="Arial" w:hAnsi="Arial" w:cs="Arial"/>
          <w:sz w:val="22"/>
          <w:szCs w:val="22"/>
        </w:rPr>
      </w:pPr>
    </w:p>
    <w:p w14:paraId="4A946DF1" w14:textId="5403A3EE" w:rsidR="004B219B" w:rsidRDefault="004B219B" w:rsidP="007B4B88">
      <w:pPr>
        <w:pStyle w:val="Titre3"/>
        <w:keepNext w:val="0"/>
        <w:numPr>
          <w:ilvl w:val="2"/>
          <w:numId w:val="16"/>
        </w:numPr>
        <w:tabs>
          <w:tab w:val="clear" w:pos="1134"/>
          <w:tab w:val="clear" w:pos="6946"/>
        </w:tabs>
        <w:autoSpaceDE w:val="0"/>
        <w:autoSpaceDN w:val="0"/>
        <w:adjustRightInd w:val="0"/>
        <w:rPr>
          <w:rFonts w:cs="Arial"/>
          <w:szCs w:val="22"/>
        </w:rPr>
      </w:pPr>
      <w:bookmarkStart w:id="159" w:name="_Toc329315066"/>
      <w:bookmarkStart w:id="160" w:name="_Toc45184344"/>
      <w:bookmarkStart w:id="161" w:name="_Toc73443529"/>
      <w:r w:rsidRPr="00240FB2">
        <w:rPr>
          <w:rFonts w:cs="Arial"/>
          <w:szCs w:val="22"/>
        </w:rPr>
        <w:t>Facturation des Prestations « Club », « Room Service</w:t>
      </w:r>
      <w:bookmarkEnd w:id="159"/>
      <w:bookmarkEnd w:id="160"/>
      <w:bookmarkEnd w:id="161"/>
      <w:r w:rsidR="00381F39">
        <w:rPr>
          <w:rFonts w:cs="Arial"/>
          <w:szCs w:val="22"/>
        </w:rPr>
        <w:t> »</w:t>
      </w:r>
    </w:p>
    <w:p w14:paraId="3AEF98BF" w14:textId="77777777" w:rsidR="004B219B" w:rsidRPr="004B219B" w:rsidRDefault="004B219B" w:rsidP="004B219B"/>
    <w:p w14:paraId="3B4AA5E5" w14:textId="59804092" w:rsidR="004B219B" w:rsidRPr="00240FB2" w:rsidRDefault="004B219B" w:rsidP="004B219B">
      <w:pPr>
        <w:autoSpaceDE w:val="0"/>
        <w:autoSpaceDN w:val="0"/>
        <w:adjustRightInd w:val="0"/>
        <w:jc w:val="both"/>
        <w:rPr>
          <w:rFonts w:ascii="Arial" w:hAnsi="Arial" w:cs="Arial"/>
          <w:sz w:val="22"/>
          <w:szCs w:val="22"/>
        </w:rPr>
      </w:pPr>
      <w:r w:rsidRPr="00240FB2">
        <w:rPr>
          <w:rFonts w:ascii="Arial" w:hAnsi="Arial" w:cs="Arial"/>
          <w:sz w:val="22"/>
          <w:szCs w:val="22"/>
        </w:rPr>
        <w:t>La facturation des Prestations « Club », « Room Service »</w:t>
      </w:r>
      <w:r w:rsidR="009F48A1">
        <w:rPr>
          <w:rFonts w:ascii="Arial" w:hAnsi="Arial" w:cs="Arial"/>
          <w:sz w:val="22"/>
          <w:szCs w:val="22"/>
        </w:rPr>
        <w:t xml:space="preserve"> </w:t>
      </w:r>
      <w:r w:rsidRPr="00240FB2">
        <w:rPr>
          <w:rFonts w:ascii="Arial" w:hAnsi="Arial" w:cs="Arial"/>
          <w:sz w:val="22"/>
          <w:szCs w:val="22"/>
        </w:rPr>
        <w:t xml:space="preserve">est établie </w:t>
      </w:r>
      <w:r w:rsidRPr="00240FB2">
        <w:rPr>
          <w:rFonts w:ascii="Arial" w:hAnsi="Arial" w:cs="Arial"/>
          <w:b/>
          <w:sz w:val="22"/>
          <w:szCs w:val="22"/>
        </w:rPr>
        <w:t>mensuellement à terme échu</w:t>
      </w:r>
      <w:r w:rsidRPr="00240FB2">
        <w:rPr>
          <w:rFonts w:ascii="Arial" w:hAnsi="Arial" w:cs="Arial"/>
          <w:sz w:val="22"/>
          <w:szCs w:val="22"/>
        </w:rPr>
        <w:t xml:space="preserve"> sur la base des prix figurant à l’article « Prix » du présent marché (et des devis acceptés par les différentes unités pour les prestations « Room Service ») et des prestations réalisées sur la période écoulée. </w:t>
      </w:r>
    </w:p>
    <w:p w14:paraId="39CB18E2" w14:textId="77777777" w:rsidR="004B219B" w:rsidRPr="00240FB2" w:rsidRDefault="004B219B" w:rsidP="004B219B">
      <w:pPr>
        <w:autoSpaceDE w:val="0"/>
        <w:autoSpaceDN w:val="0"/>
        <w:adjustRightInd w:val="0"/>
        <w:jc w:val="both"/>
        <w:rPr>
          <w:rFonts w:ascii="Arial" w:hAnsi="Arial" w:cs="Arial"/>
          <w:sz w:val="22"/>
          <w:szCs w:val="22"/>
        </w:rPr>
      </w:pPr>
    </w:p>
    <w:p w14:paraId="3F867603" w14:textId="77777777" w:rsidR="004B219B" w:rsidRPr="00240FB2" w:rsidRDefault="004B219B" w:rsidP="004B219B">
      <w:pPr>
        <w:autoSpaceDE w:val="0"/>
        <w:autoSpaceDN w:val="0"/>
        <w:adjustRightInd w:val="0"/>
        <w:jc w:val="both"/>
        <w:rPr>
          <w:rFonts w:ascii="Arial" w:hAnsi="Arial" w:cs="Arial"/>
          <w:sz w:val="22"/>
          <w:szCs w:val="22"/>
        </w:rPr>
      </w:pPr>
      <w:r w:rsidRPr="00240FB2">
        <w:rPr>
          <w:rFonts w:ascii="Arial" w:hAnsi="Arial" w:cs="Arial"/>
          <w:sz w:val="22"/>
          <w:szCs w:val="22"/>
        </w:rPr>
        <w:t>Pour les prestations « Club » : la facture globale mensuelle est accompagnée d’un état récapitulatif par imputation budgétaire et de tous les justificatifs de la période (« bons de facturation ») indiquant le détail des prestations servies.</w:t>
      </w:r>
    </w:p>
    <w:p w14:paraId="246A17C0" w14:textId="0ACA3739" w:rsidR="004B219B" w:rsidRDefault="004B219B" w:rsidP="004B219B">
      <w:pPr>
        <w:autoSpaceDE w:val="0"/>
        <w:autoSpaceDN w:val="0"/>
        <w:adjustRightInd w:val="0"/>
        <w:jc w:val="both"/>
        <w:rPr>
          <w:rFonts w:ascii="Arial" w:hAnsi="Arial" w:cs="Arial"/>
          <w:sz w:val="22"/>
          <w:szCs w:val="22"/>
        </w:rPr>
      </w:pPr>
      <w:r w:rsidRPr="00240FB2">
        <w:rPr>
          <w:rFonts w:ascii="Arial" w:hAnsi="Arial" w:cs="Arial"/>
          <w:sz w:val="22"/>
          <w:szCs w:val="22"/>
        </w:rPr>
        <w:t>Pour les prestations « Room Service » : la facture globale mensuelle est accompagnée d’un état récapitulatif par imputation budgétaire et de tous les justificatifs de la période (« devis acceptés par les différentes unités demandeuses du CEA ») indiquant le détail des prestations servies.</w:t>
      </w:r>
    </w:p>
    <w:p w14:paraId="0AB53D3C" w14:textId="65FACAC3" w:rsidR="005C52CB" w:rsidRDefault="005C52CB" w:rsidP="004B219B">
      <w:pPr>
        <w:autoSpaceDE w:val="0"/>
        <w:autoSpaceDN w:val="0"/>
        <w:adjustRightInd w:val="0"/>
        <w:jc w:val="both"/>
        <w:rPr>
          <w:rFonts w:ascii="Arial" w:hAnsi="Arial" w:cs="Arial"/>
          <w:sz w:val="22"/>
          <w:szCs w:val="22"/>
        </w:rPr>
      </w:pPr>
    </w:p>
    <w:p w14:paraId="2839FC78" w14:textId="77777777" w:rsidR="005C52CB" w:rsidRPr="004D3B0C" w:rsidRDefault="005C52CB" w:rsidP="005C52CB">
      <w:pPr>
        <w:autoSpaceDE w:val="0"/>
        <w:autoSpaceDN w:val="0"/>
        <w:adjustRightInd w:val="0"/>
        <w:jc w:val="both"/>
        <w:rPr>
          <w:rFonts w:ascii="Arial" w:hAnsi="Arial" w:cs="Arial"/>
          <w:sz w:val="22"/>
          <w:szCs w:val="22"/>
        </w:rPr>
      </w:pPr>
      <w:r w:rsidRPr="004D3B0C">
        <w:rPr>
          <w:rFonts w:ascii="Arial" w:hAnsi="Arial" w:cs="Arial"/>
          <w:sz w:val="22"/>
          <w:szCs w:val="22"/>
        </w:rPr>
        <w:t>Mensuellement le CEA/Grenoble établira un appel de fonds du montant des encaissements perçus dans le mois par le Titulaire.</w:t>
      </w:r>
    </w:p>
    <w:p w14:paraId="539754FE" w14:textId="77777777" w:rsidR="005C52CB" w:rsidRPr="004D3B0C" w:rsidRDefault="005C52CB" w:rsidP="005C52CB">
      <w:pPr>
        <w:autoSpaceDE w:val="0"/>
        <w:autoSpaceDN w:val="0"/>
        <w:adjustRightInd w:val="0"/>
        <w:jc w:val="both"/>
        <w:rPr>
          <w:rFonts w:ascii="Arial" w:hAnsi="Arial" w:cs="Arial"/>
          <w:sz w:val="22"/>
          <w:szCs w:val="22"/>
        </w:rPr>
      </w:pPr>
      <w:r w:rsidRPr="004D3B0C">
        <w:rPr>
          <w:rFonts w:ascii="Arial" w:hAnsi="Arial" w:cs="Arial"/>
          <w:sz w:val="22"/>
          <w:szCs w:val="22"/>
        </w:rPr>
        <w:t>Aucune somme encaissée pour le compte du CEA/Grenoble ne viendra en diminution du montant de la prestation facturée par le Titulaire sur les factures émises par celui-ci.</w:t>
      </w:r>
    </w:p>
    <w:p w14:paraId="151DDF3E" w14:textId="77777777" w:rsidR="004B219B" w:rsidRPr="00240FB2" w:rsidRDefault="004B219B" w:rsidP="004B219B">
      <w:pPr>
        <w:autoSpaceDE w:val="0"/>
        <w:autoSpaceDN w:val="0"/>
        <w:adjustRightInd w:val="0"/>
        <w:jc w:val="both"/>
        <w:rPr>
          <w:rFonts w:ascii="Arial" w:hAnsi="Arial" w:cs="Arial"/>
          <w:sz w:val="22"/>
          <w:szCs w:val="22"/>
        </w:rPr>
      </w:pPr>
    </w:p>
    <w:p w14:paraId="360A13BB" w14:textId="5B612E7C" w:rsidR="004B219B" w:rsidRPr="00240FB2" w:rsidRDefault="004B219B" w:rsidP="007B4B88">
      <w:pPr>
        <w:pStyle w:val="Titre3"/>
        <w:keepNext w:val="0"/>
        <w:numPr>
          <w:ilvl w:val="2"/>
          <w:numId w:val="16"/>
        </w:numPr>
        <w:tabs>
          <w:tab w:val="clear" w:pos="1134"/>
          <w:tab w:val="clear" w:pos="6946"/>
        </w:tabs>
        <w:autoSpaceDE w:val="0"/>
        <w:autoSpaceDN w:val="0"/>
        <w:adjustRightInd w:val="0"/>
        <w:rPr>
          <w:rFonts w:cs="Arial"/>
          <w:b/>
          <w:szCs w:val="22"/>
        </w:rPr>
      </w:pPr>
      <w:bookmarkStart w:id="162" w:name="_Toc45184345"/>
      <w:bookmarkStart w:id="163" w:name="_Toc73443530"/>
      <w:r w:rsidRPr="00240FB2">
        <w:rPr>
          <w:rFonts w:cs="Arial"/>
          <w:szCs w:val="22"/>
        </w:rPr>
        <w:t>Facturation des prestations dans le cadre de la clause sociale</w:t>
      </w:r>
      <w:bookmarkEnd w:id="162"/>
      <w:bookmarkEnd w:id="163"/>
      <w:r>
        <w:rPr>
          <w:rFonts w:cs="Arial"/>
          <w:szCs w:val="22"/>
        </w:rPr>
        <w:t xml:space="preserve"> </w:t>
      </w:r>
    </w:p>
    <w:p w14:paraId="5FE703F6" w14:textId="7398FC6A" w:rsidR="004B219B" w:rsidRPr="001B19A7" w:rsidRDefault="004B219B" w:rsidP="004B219B">
      <w:pPr>
        <w:autoSpaceDE w:val="0"/>
        <w:autoSpaceDN w:val="0"/>
        <w:adjustRightInd w:val="0"/>
        <w:jc w:val="both"/>
        <w:rPr>
          <w:rFonts w:ascii="Arial" w:hAnsi="Arial" w:cs="Arial"/>
          <w:i/>
          <w:sz w:val="22"/>
          <w:szCs w:val="22"/>
        </w:rPr>
      </w:pPr>
      <w:r w:rsidRPr="00FB0231">
        <w:rPr>
          <w:rFonts w:ascii="Arial" w:hAnsi="Arial" w:cs="Arial"/>
          <w:sz w:val="22"/>
          <w:highlight w:val="lightGray"/>
        </w:rPr>
        <w:t>[</w:t>
      </w:r>
      <w:r w:rsidRPr="00FB0231">
        <w:rPr>
          <w:rFonts w:ascii="Arial" w:hAnsi="Arial" w:cs="Arial"/>
          <w:i/>
          <w:sz w:val="22"/>
          <w:szCs w:val="22"/>
          <w:highlight w:val="lightGray"/>
        </w:rPr>
        <w:t>à adapter par le CEA lors de l’établissement du marché</w:t>
      </w:r>
      <w:r w:rsidRPr="00FB0231">
        <w:rPr>
          <w:rFonts w:ascii="Arial" w:hAnsi="Arial" w:cs="Arial"/>
          <w:sz w:val="22"/>
          <w:szCs w:val="22"/>
          <w:highlight w:val="lightGray"/>
        </w:rPr>
        <w:t>]</w:t>
      </w:r>
    </w:p>
    <w:p w14:paraId="3BA3CE57" w14:textId="2C854C84" w:rsidR="004B219B" w:rsidRPr="00240FB2" w:rsidRDefault="004B219B" w:rsidP="004B219B">
      <w:pPr>
        <w:autoSpaceDE w:val="0"/>
        <w:autoSpaceDN w:val="0"/>
        <w:adjustRightInd w:val="0"/>
        <w:jc w:val="both"/>
        <w:rPr>
          <w:rFonts w:ascii="Arial" w:hAnsi="Arial" w:cs="Arial"/>
          <w:sz w:val="22"/>
          <w:szCs w:val="22"/>
        </w:rPr>
      </w:pPr>
      <w:r w:rsidRPr="00240FB2">
        <w:rPr>
          <w:rFonts w:ascii="Arial" w:hAnsi="Arial" w:cs="Arial"/>
          <w:sz w:val="22"/>
          <w:szCs w:val="22"/>
        </w:rPr>
        <w:t xml:space="preserve">La facturation des prestations réalisées dans le cadre de la clause sociale est établie </w:t>
      </w:r>
      <w:r w:rsidRPr="00240FB2">
        <w:rPr>
          <w:rFonts w:ascii="Arial" w:hAnsi="Arial" w:cs="Arial"/>
          <w:b/>
          <w:sz w:val="22"/>
          <w:szCs w:val="22"/>
        </w:rPr>
        <w:t xml:space="preserve">mensuellement à terme échu </w:t>
      </w:r>
      <w:r w:rsidRPr="00240FB2">
        <w:rPr>
          <w:rFonts w:ascii="Arial" w:hAnsi="Arial" w:cs="Arial"/>
          <w:sz w:val="22"/>
          <w:szCs w:val="22"/>
        </w:rPr>
        <w:t>conformément aux prestations et aux montants définis dans le cadre de la clause sociale (article 6).</w:t>
      </w:r>
    </w:p>
    <w:p w14:paraId="40AD934B" w14:textId="77777777" w:rsidR="004B219B" w:rsidRPr="00240FB2" w:rsidRDefault="004B219B" w:rsidP="004B219B">
      <w:pPr>
        <w:autoSpaceDE w:val="0"/>
        <w:autoSpaceDN w:val="0"/>
        <w:adjustRightInd w:val="0"/>
        <w:jc w:val="both"/>
        <w:rPr>
          <w:rFonts w:ascii="Arial" w:hAnsi="Arial" w:cs="Arial"/>
          <w:sz w:val="22"/>
          <w:szCs w:val="22"/>
        </w:rPr>
      </w:pPr>
    </w:p>
    <w:p w14:paraId="5DF871F2" w14:textId="77777777" w:rsidR="004B219B" w:rsidRPr="00240FB2" w:rsidRDefault="004B219B" w:rsidP="007B4B88">
      <w:pPr>
        <w:pStyle w:val="Titre3"/>
        <w:keepNext w:val="0"/>
        <w:numPr>
          <w:ilvl w:val="2"/>
          <w:numId w:val="16"/>
        </w:numPr>
        <w:tabs>
          <w:tab w:val="clear" w:pos="1134"/>
          <w:tab w:val="clear" w:pos="6946"/>
        </w:tabs>
        <w:autoSpaceDE w:val="0"/>
        <w:autoSpaceDN w:val="0"/>
        <w:adjustRightInd w:val="0"/>
        <w:rPr>
          <w:rFonts w:cs="Arial"/>
          <w:szCs w:val="22"/>
        </w:rPr>
      </w:pPr>
      <w:bookmarkStart w:id="164" w:name="_Toc329315068"/>
      <w:bookmarkStart w:id="165" w:name="_Toc45184346"/>
      <w:bookmarkStart w:id="166" w:name="_Toc73443531"/>
      <w:r w:rsidRPr="00240FB2">
        <w:rPr>
          <w:rFonts w:cs="Arial"/>
          <w:szCs w:val="22"/>
        </w:rPr>
        <w:t>Facturation des devis dans le cadre de la maintenance</w:t>
      </w:r>
      <w:bookmarkEnd w:id="164"/>
      <w:bookmarkEnd w:id="165"/>
      <w:bookmarkEnd w:id="166"/>
    </w:p>
    <w:p w14:paraId="1F38389E" w14:textId="77777777" w:rsidR="004B219B" w:rsidRPr="00240FB2" w:rsidRDefault="004B219B" w:rsidP="004B219B">
      <w:pPr>
        <w:autoSpaceDE w:val="0"/>
        <w:autoSpaceDN w:val="0"/>
        <w:adjustRightInd w:val="0"/>
        <w:jc w:val="both"/>
        <w:rPr>
          <w:rFonts w:ascii="Arial" w:hAnsi="Arial" w:cs="Arial"/>
          <w:sz w:val="22"/>
          <w:szCs w:val="22"/>
        </w:rPr>
      </w:pPr>
      <w:r w:rsidRPr="00240FB2">
        <w:rPr>
          <w:rFonts w:ascii="Arial" w:hAnsi="Arial" w:cs="Arial"/>
          <w:sz w:val="22"/>
          <w:szCs w:val="22"/>
        </w:rPr>
        <w:t>La facturation des devis supérieurs à 1 500 € HT fournis dans le cadre des opérations de maintenance est faite après acceptation du devis et acceptation des Prestations par le CEA. Une facture distincte est établie pour chaque devis.</w:t>
      </w:r>
    </w:p>
    <w:p w14:paraId="2C60212F" w14:textId="77777777" w:rsidR="004B219B" w:rsidRPr="00240FB2" w:rsidRDefault="004B219B" w:rsidP="004B219B">
      <w:pPr>
        <w:autoSpaceDE w:val="0"/>
        <w:autoSpaceDN w:val="0"/>
        <w:adjustRightInd w:val="0"/>
        <w:jc w:val="both"/>
        <w:rPr>
          <w:rFonts w:ascii="Arial" w:hAnsi="Arial" w:cs="Arial"/>
          <w:sz w:val="22"/>
          <w:szCs w:val="22"/>
        </w:rPr>
      </w:pPr>
    </w:p>
    <w:p w14:paraId="7EE5CEE1" w14:textId="1E1E58A8" w:rsidR="004B219B" w:rsidRDefault="004B219B" w:rsidP="007B4B88">
      <w:pPr>
        <w:pStyle w:val="Titre2"/>
        <w:keepNext w:val="0"/>
        <w:numPr>
          <w:ilvl w:val="1"/>
          <w:numId w:val="14"/>
        </w:numPr>
        <w:tabs>
          <w:tab w:val="clear" w:pos="1134"/>
          <w:tab w:val="clear" w:pos="6946"/>
          <w:tab w:val="left" w:pos="4980"/>
        </w:tabs>
        <w:spacing w:line="240" w:lineRule="exact"/>
        <w:rPr>
          <w:rFonts w:ascii="Arial" w:hAnsi="Arial" w:cs="Arial"/>
          <w:sz w:val="22"/>
          <w:szCs w:val="22"/>
        </w:rPr>
      </w:pPr>
      <w:bookmarkStart w:id="167" w:name="_Toc45184347"/>
      <w:bookmarkStart w:id="168" w:name="_Toc73443532"/>
      <w:r w:rsidRPr="004B219B">
        <w:rPr>
          <w:rFonts w:ascii="Arial" w:hAnsi="Arial" w:cs="Arial"/>
          <w:sz w:val="22"/>
          <w:szCs w:val="22"/>
        </w:rPr>
        <w:t>Modalités de facturation et règlement</w:t>
      </w:r>
      <w:bookmarkEnd w:id="167"/>
      <w:bookmarkEnd w:id="168"/>
      <w:r w:rsidRPr="004B219B">
        <w:rPr>
          <w:rFonts w:ascii="Arial" w:hAnsi="Arial" w:cs="Arial"/>
          <w:sz w:val="22"/>
          <w:szCs w:val="22"/>
        </w:rPr>
        <w:t xml:space="preserve"> </w:t>
      </w:r>
    </w:p>
    <w:p w14:paraId="0D3BE852" w14:textId="77777777" w:rsidR="004B219B" w:rsidRPr="004B219B" w:rsidRDefault="004B219B" w:rsidP="004B219B"/>
    <w:p w14:paraId="7B9AFED0" w14:textId="77777777" w:rsidR="00381F39" w:rsidRDefault="00381F39" w:rsidP="00381F39">
      <w:pPr>
        <w:jc w:val="both"/>
        <w:rPr>
          <w:rFonts w:ascii="Arial" w:hAnsi="Arial" w:cs="Arial"/>
          <w:color w:val="000000"/>
          <w:sz w:val="22"/>
          <w:szCs w:val="22"/>
        </w:rPr>
      </w:pPr>
      <w:r>
        <w:rPr>
          <w:rFonts w:ascii="Arial" w:hAnsi="Arial" w:cs="Arial"/>
          <w:color w:val="000000"/>
          <w:sz w:val="22"/>
          <w:szCs w:val="22"/>
        </w:rPr>
        <w:t xml:space="preserve">Conformément aux articles L2192-1 et suivants et D2192-2 du code de la commande publique complétés par </w:t>
      </w:r>
      <w:r>
        <w:rPr>
          <w:rFonts w:ascii="Arial" w:hAnsi="Arial" w:cs="Arial"/>
          <w:sz w:val="22"/>
          <w:szCs w:val="22"/>
        </w:rPr>
        <w:t>l</w:t>
      </w:r>
      <w:r>
        <w:rPr>
          <w:rFonts w:ascii="Arial" w:eastAsiaTheme="minorEastAsia" w:hAnsi="Arial" w:cs="Arial"/>
          <w:bCs/>
          <w:kern w:val="24"/>
          <w:sz w:val="22"/>
          <w:szCs w:val="22"/>
        </w:rPr>
        <w:t>’instruction du 22 février 2017 relative au développement de la facturation électronique</w:t>
      </w:r>
      <w:r>
        <w:rPr>
          <w:rFonts w:ascii="Arial" w:hAnsi="Arial" w:cs="Arial"/>
          <w:color w:val="000000"/>
          <w:sz w:val="22"/>
          <w:szCs w:val="22"/>
        </w:rPr>
        <w:t>, les factures doivent être adressées au CEA via le Portail Chorus Pro de l’Etat (</w:t>
      </w:r>
      <w:hyperlink r:id="rId23" w:history="1">
        <w:r>
          <w:rPr>
            <w:rStyle w:val="Lienhypertexte"/>
            <w:rFonts w:ascii="Arial" w:hAnsi="Arial" w:cs="Arial"/>
            <w:sz w:val="22"/>
            <w:szCs w:val="22"/>
          </w:rPr>
          <w:t>https://chorus-pro.gouv.fr</w:t>
        </w:r>
      </w:hyperlink>
      <w:r>
        <w:rPr>
          <w:rFonts w:ascii="Arial" w:hAnsi="Arial" w:cs="Arial"/>
          <w:color w:val="000000"/>
          <w:sz w:val="22"/>
          <w:szCs w:val="22"/>
        </w:rPr>
        <w:t xml:space="preserve">) </w:t>
      </w:r>
    </w:p>
    <w:p w14:paraId="042E6CD3" w14:textId="77777777" w:rsidR="00381F39" w:rsidRDefault="00381F39" w:rsidP="00381F39">
      <w:pPr>
        <w:jc w:val="both"/>
        <w:rPr>
          <w:rFonts w:ascii="Arial" w:hAnsi="Arial" w:cs="Arial"/>
          <w:color w:val="000000"/>
          <w:sz w:val="22"/>
          <w:szCs w:val="22"/>
        </w:rPr>
      </w:pPr>
    </w:p>
    <w:p w14:paraId="0411867D" w14:textId="77777777" w:rsidR="00381F39" w:rsidRDefault="00381F39" w:rsidP="00381F39">
      <w:pPr>
        <w:jc w:val="both"/>
        <w:rPr>
          <w:rFonts w:ascii="Arial" w:hAnsi="Arial" w:cs="Arial"/>
          <w:color w:val="000000"/>
          <w:sz w:val="22"/>
          <w:szCs w:val="22"/>
        </w:rPr>
      </w:pPr>
      <w:r>
        <w:rPr>
          <w:rFonts w:ascii="Arial" w:hAnsi="Arial" w:cs="Arial"/>
          <w:color w:val="000000"/>
          <w:sz w:val="22"/>
          <w:szCs w:val="22"/>
        </w:rPr>
        <w:t xml:space="preserve">Pour être prise en considération, chaque facture émise par le Titulaire au titre du présent Marché doit être conforme à la réglementation relative à la facturation électronique précisée notamment par l’instruction du 22 février 2017 relative au développement de la facturation électronique et comporter en particulier les informations suivantes : </w:t>
      </w:r>
    </w:p>
    <w:p w14:paraId="2F6126DA" w14:textId="4AEA8FB9" w:rsidR="00381F39" w:rsidRDefault="00381F39" w:rsidP="00381F39">
      <w:pPr>
        <w:jc w:val="both"/>
        <w:rPr>
          <w:rFonts w:ascii="Arial" w:hAnsi="Arial" w:cs="Arial"/>
          <w:color w:val="000000"/>
          <w:sz w:val="22"/>
          <w:szCs w:val="22"/>
        </w:rPr>
      </w:pPr>
    </w:p>
    <w:p w14:paraId="23987963" w14:textId="77777777" w:rsidR="009F1900" w:rsidRDefault="009F1900" w:rsidP="00381F39">
      <w:pPr>
        <w:jc w:val="both"/>
        <w:rPr>
          <w:rFonts w:ascii="Arial" w:hAnsi="Arial" w:cs="Arial"/>
          <w:color w:val="000000"/>
          <w:sz w:val="22"/>
          <w:szCs w:val="22"/>
        </w:rPr>
      </w:pPr>
    </w:p>
    <w:p w14:paraId="3D1C50F0" w14:textId="2FEEF548" w:rsidR="00381F39" w:rsidRDefault="00381F39" w:rsidP="00381F39">
      <w:pPr>
        <w:pStyle w:val="Paragraphedeliste"/>
        <w:numPr>
          <w:ilvl w:val="0"/>
          <w:numId w:val="1"/>
        </w:numPr>
        <w:tabs>
          <w:tab w:val="num" w:pos="207"/>
        </w:tabs>
        <w:rPr>
          <w:rFonts w:cs="Arial"/>
          <w:b/>
          <w:color w:val="000000"/>
          <w:sz w:val="22"/>
          <w:szCs w:val="22"/>
        </w:rPr>
      </w:pPr>
      <w:r>
        <w:rPr>
          <w:rFonts w:cs="Arial"/>
          <w:color w:val="000000"/>
          <w:sz w:val="22"/>
          <w:szCs w:val="22"/>
        </w:rPr>
        <w:lastRenderedPageBreak/>
        <w:t xml:space="preserve">le numéro SIRET du CEA : </w:t>
      </w:r>
      <w:r>
        <w:rPr>
          <w:rFonts w:cs="Arial"/>
          <w:b/>
          <w:color w:val="000000"/>
          <w:sz w:val="22"/>
          <w:szCs w:val="22"/>
        </w:rPr>
        <w:t>775 685 019 00587 ;</w:t>
      </w:r>
    </w:p>
    <w:p w14:paraId="0259D591" w14:textId="378D0BFB" w:rsidR="00381F39" w:rsidRDefault="00381F39" w:rsidP="00381F39">
      <w:pPr>
        <w:pStyle w:val="Paragraphedeliste"/>
        <w:numPr>
          <w:ilvl w:val="0"/>
          <w:numId w:val="1"/>
        </w:numPr>
        <w:tabs>
          <w:tab w:val="num" w:pos="207"/>
        </w:tabs>
        <w:rPr>
          <w:rFonts w:cs="Arial"/>
          <w:color w:val="000000"/>
          <w:sz w:val="22"/>
          <w:szCs w:val="22"/>
        </w:rPr>
      </w:pPr>
      <w:r>
        <w:rPr>
          <w:rFonts w:cs="Arial"/>
          <w:color w:val="000000"/>
          <w:sz w:val="22"/>
          <w:szCs w:val="22"/>
        </w:rPr>
        <w:t xml:space="preserve">le code service </w:t>
      </w:r>
      <w:r>
        <w:rPr>
          <w:rFonts w:cs="Arial"/>
          <w:b/>
          <w:color w:val="000000"/>
          <w:sz w:val="22"/>
          <w:szCs w:val="22"/>
        </w:rPr>
        <w:t>GRE-C</w:t>
      </w:r>
      <w:r>
        <w:rPr>
          <w:rFonts w:cs="Arial"/>
          <w:color w:val="000000"/>
          <w:sz w:val="22"/>
          <w:szCs w:val="22"/>
        </w:rPr>
        <w:t xml:space="preserve"> qui permettra d’aiguiller le traitement de la facture ; </w:t>
      </w:r>
    </w:p>
    <w:p w14:paraId="4B62CF00" w14:textId="13ACC913" w:rsidR="00381F39" w:rsidRDefault="00381F39" w:rsidP="00381F39">
      <w:pPr>
        <w:pStyle w:val="Paragraphedeliste"/>
        <w:numPr>
          <w:ilvl w:val="0"/>
          <w:numId w:val="1"/>
        </w:numPr>
        <w:tabs>
          <w:tab w:val="num" w:pos="207"/>
        </w:tabs>
        <w:rPr>
          <w:rFonts w:cs="Arial"/>
          <w:color w:val="000000"/>
          <w:sz w:val="22"/>
          <w:szCs w:val="22"/>
        </w:rPr>
      </w:pPr>
      <w:r>
        <w:rPr>
          <w:rFonts w:cs="Arial"/>
          <w:color w:val="000000"/>
          <w:sz w:val="22"/>
          <w:szCs w:val="22"/>
        </w:rPr>
        <w:t xml:space="preserve">le numéro d’engagement </w:t>
      </w:r>
      <w:r>
        <w:rPr>
          <w:rFonts w:cs="Arial"/>
          <w:b/>
          <w:color w:val="000000"/>
          <w:sz w:val="22"/>
          <w:szCs w:val="22"/>
        </w:rPr>
        <w:t>(</w:t>
      </w:r>
      <w:proofErr w:type="spellStart"/>
      <w:r>
        <w:rPr>
          <w:rFonts w:cs="Arial"/>
          <w:b/>
          <w:color w:val="000000"/>
          <w:sz w:val="22"/>
          <w:szCs w:val="22"/>
        </w:rPr>
        <w:t>n°de</w:t>
      </w:r>
      <w:proofErr w:type="spellEnd"/>
      <w:r>
        <w:rPr>
          <w:rFonts w:cs="Arial"/>
          <w:b/>
          <w:color w:val="000000"/>
          <w:sz w:val="22"/>
          <w:szCs w:val="22"/>
        </w:rPr>
        <w:t xml:space="preserve"> marché/commande SAP)</w:t>
      </w:r>
      <w:r>
        <w:rPr>
          <w:rFonts w:cs="Arial"/>
          <w:color w:val="000000"/>
          <w:sz w:val="22"/>
          <w:szCs w:val="22"/>
        </w:rPr>
        <w:t xml:space="preserve"> composé de 10 chiffres ;</w:t>
      </w:r>
    </w:p>
    <w:p w14:paraId="28AC1D1A" w14:textId="77777777" w:rsidR="00381F39" w:rsidRPr="00BC26EA" w:rsidRDefault="00381F39" w:rsidP="00381F39">
      <w:pPr>
        <w:pStyle w:val="Paragraphedeliste"/>
        <w:numPr>
          <w:ilvl w:val="0"/>
          <w:numId w:val="1"/>
        </w:numPr>
        <w:spacing w:line="240" w:lineRule="auto"/>
        <w:rPr>
          <w:rFonts w:cs="Arial"/>
          <w:color w:val="000000"/>
          <w:sz w:val="22"/>
          <w:szCs w:val="22"/>
        </w:rPr>
      </w:pPr>
      <w:r w:rsidRPr="00BC26EA">
        <w:rPr>
          <w:rFonts w:cs="Arial"/>
          <w:color w:val="000000"/>
          <w:sz w:val="22"/>
          <w:szCs w:val="22"/>
        </w:rPr>
        <w:t xml:space="preserve">l’adresse de facturation du CEA : </w:t>
      </w:r>
    </w:p>
    <w:p w14:paraId="5CF0A1E9" w14:textId="77777777" w:rsidR="001355FA" w:rsidRDefault="00381F39" w:rsidP="00381F39">
      <w:pPr>
        <w:ind w:left="720"/>
        <w:jc w:val="center"/>
        <w:rPr>
          <w:rFonts w:ascii="Arial" w:hAnsi="Arial" w:cs="Arial"/>
          <w:color w:val="000000"/>
          <w:sz w:val="22"/>
          <w:szCs w:val="22"/>
        </w:rPr>
      </w:pPr>
      <w:r w:rsidRPr="00BC26EA">
        <w:rPr>
          <w:rFonts w:ascii="Arial" w:hAnsi="Arial" w:cs="Arial"/>
          <w:color w:val="000000"/>
          <w:sz w:val="22"/>
          <w:szCs w:val="22"/>
        </w:rPr>
        <w:t>CEA de Saclay</w:t>
      </w:r>
      <w:r w:rsidR="001355FA">
        <w:rPr>
          <w:rFonts w:ascii="Arial" w:hAnsi="Arial" w:cs="Arial"/>
          <w:color w:val="000000"/>
          <w:sz w:val="22"/>
          <w:szCs w:val="22"/>
        </w:rPr>
        <w:t xml:space="preserve"> - </w:t>
      </w:r>
      <w:r w:rsidRPr="00BC26EA">
        <w:rPr>
          <w:rFonts w:ascii="Arial" w:hAnsi="Arial" w:cs="Arial"/>
          <w:color w:val="000000"/>
          <w:sz w:val="22"/>
          <w:szCs w:val="22"/>
        </w:rPr>
        <w:t xml:space="preserve">S3C - Comptabilité fournisseur </w:t>
      </w:r>
    </w:p>
    <w:p w14:paraId="4F32E86B" w14:textId="4AEC0E62" w:rsidR="00381F39" w:rsidRPr="00BC26EA" w:rsidRDefault="00381F39" w:rsidP="00381F39">
      <w:pPr>
        <w:ind w:left="720"/>
        <w:jc w:val="center"/>
        <w:rPr>
          <w:rFonts w:cs="Arial"/>
          <w:color w:val="000000"/>
          <w:sz w:val="22"/>
          <w:szCs w:val="22"/>
        </w:rPr>
      </w:pPr>
      <w:r w:rsidRPr="00BC26EA">
        <w:rPr>
          <w:rFonts w:ascii="Arial" w:hAnsi="Arial" w:cs="Arial"/>
          <w:color w:val="000000"/>
          <w:sz w:val="22"/>
          <w:szCs w:val="22"/>
        </w:rPr>
        <w:t>PC 75</w:t>
      </w:r>
      <w:r w:rsidR="001355FA">
        <w:rPr>
          <w:rFonts w:ascii="Arial" w:hAnsi="Arial" w:cs="Arial"/>
          <w:color w:val="000000"/>
          <w:sz w:val="22"/>
          <w:szCs w:val="22"/>
        </w:rPr>
        <w:t xml:space="preserve"> - </w:t>
      </w:r>
      <w:r w:rsidRPr="00BC26EA">
        <w:rPr>
          <w:rFonts w:ascii="Arial" w:hAnsi="Arial" w:cs="Arial"/>
          <w:color w:val="000000"/>
          <w:sz w:val="22"/>
          <w:szCs w:val="22"/>
        </w:rPr>
        <w:t>91191 GIF-SUR-YVETTE Cedex</w:t>
      </w:r>
      <w:r>
        <w:rPr>
          <w:rFonts w:ascii="Arial" w:hAnsi="Arial" w:cs="Arial"/>
          <w:color w:val="000000"/>
          <w:sz w:val="22"/>
          <w:szCs w:val="22"/>
        </w:rPr>
        <w:t xml:space="preserve"> - </w:t>
      </w:r>
      <w:r w:rsidRPr="00BC26EA">
        <w:rPr>
          <w:rFonts w:ascii="Arial" w:hAnsi="Arial" w:cs="Arial"/>
          <w:color w:val="000000"/>
          <w:sz w:val="22"/>
          <w:szCs w:val="22"/>
        </w:rPr>
        <w:t>FRANCE</w:t>
      </w:r>
    </w:p>
    <w:p w14:paraId="6F0B22EA" w14:textId="77777777" w:rsidR="00381F39" w:rsidRDefault="00381F39" w:rsidP="00381F39">
      <w:pPr>
        <w:jc w:val="both"/>
        <w:rPr>
          <w:rFonts w:ascii="Arial" w:hAnsi="Arial" w:cs="Arial"/>
          <w:color w:val="000000"/>
          <w:sz w:val="22"/>
          <w:szCs w:val="22"/>
        </w:rPr>
      </w:pPr>
    </w:p>
    <w:p w14:paraId="1947673E" w14:textId="77777777" w:rsidR="00381F39" w:rsidRDefault="00381F39" w:rsidP="00381F39">
      <w:pPr>
        <w:jc w:val="both"/>
        <w:rPr>
          <w:rFonts w:ascii="Arial" w:hAnsi="Arial" w:cs="Arial"/>
          <w:color w:val="000000"/>
          <w:sz w:val="22"/>
          <w:szCs w:val="22"/>
        </w:rPr>
      </w:pPr>
      <w:r>
        <w:rPr>
          <w:rFonts w:ascii="Arial" w:hAnsi="Arial" w:cs="Arial"/>
          <w:color w:val="000000"/>
          <w:sz w:val="22"/>
          <w:szCs w:val="22"/>
        </w:rPr>
        <w:t>Le délai de règlement est de 3</w:t>
      </w:r>
      <w:r w:rsidRPr="00381F39">
        <w:rPr>
          <w:rFonts w:ascii="Arial" w:hAnsi="Arial" w:cs="Arial"/>
          <w:b/>
          <w:bCs/>
          <w:color w:val="000000"/>
          <w:sz w:val="22"/>
          <w:szCs w:val="22"/>
        </w:rPr>
        <w:t>0 (trente) jours à compter de la date de réception de la facture</w:t>
      </w:r>
      <w:r>
        <w:rPr>
          <w:rFonts w:ascii="Arial" w:hAnsi="Arial" w:cs="Arial"/>
          <w:color w:val="000000"/>
          <w:sz w:val="22"/>
          <w:szCs w:val="22"/>
        </w:rPr>
        <w:t xml:space="preserve"> par le CEA sous réserve de l’acceptation par le CEA des prestations conformément aux conditions du marché.</w:t>
      </w:r>
    </w:p>
    <w:p w14:paraId="63506F4B" w14:textId="77777777" w:rsidR="00381F39" w:rsidRDefault="00381F39" w:rsidP="00381F39">
      <w:pPr>
        <w:jc w:val="both"/>
        <w:rPr>
          <w:rFonts w:ascii="Arial" w:hAnsi="Arial" w:cs="Arial"/>
          <w:color w:val="000000"/>
          <w:sz w:val="22"/>
          <w:szCs w:val="22"/>
        </w:rPr>
      </w:pPr>
    </w:p>
    <w:p w14:paraId="1FCA6BD0" w14:textId="77777777" w:rsidR="00381F39" w:rsidRDefault="00381F39" w:rsidP="00381F39">
      <w:pPr>
        <w:jc w:val="both"/>
        <w:rPr>
          <w:rFonts w:ascii="Arial" w:hAnsi="Arial" w:cs="Arial"/>
          <w:color w:val="000000"/>
          <w:sz w:val="22"/>
          <w:szCs w:val="22"/>
        </w:rPr>
      </w:pPr>
      <w:r>
        <w:rPr>
          <w:rFonts w:ascii="Arial" w:hAnsi="Arial" w:cs="Arial"/>
          <w:color w:val="000000"/>
          <w:sz w:val="22"/>
          <w:szCs w:val="22"/>
        </w:rPr>
        <w:t xml:space="preserve">Les pièces justificatives attestant de l’acceptation du CEA (PV) ou d’un événement ayant déclenché un terme de facturation doivent être transmises en même temps que les factures. </w:t>
      </w:r>
    </w:p>
    <w:p w14:paraId="6E646253" w14:textId="77777777" w:rsidR="00381F39" w:rsidRDefault="00381F39" w:rsidP="00381F39">
      <w:pPr>
        <w:jc w:val="both"/>
        <w:rPr>
          <w:rFonts w:ascii="Arial" w:hAnsi="Arial" w:cs="Arial"/>
          <w:color w:val="000000"/>
          <w:sz w:val="22"/>
          <w:szCs w:val="22"/>
        </w:rPr>
      </w:pPr>
    </w:p>
    <w:p w14:paraId="7B771E24" w14:textId="77B17863" w:rsidR="00381F39" w:rsidRDefault="00381F39" w:rsidP="00381F39">
      <w:pPr>
        <w:jc w:val="both"/>
        <w:rPr>
          <w:rFonts w:ascii="Arial" w:hAnsi="Arial" w:cs="Arial"/>
          <w:color w:val="000000"/>
          <w:sz w:val="22"/>
          <w:szCs w:val="22"/>
        </w:rPr>
      </w:pPr>
      <w:r>
        <w:rPr>
          <w:rFonts w:ascii="Arial" w:hAnsi="Arial" w:cs="Arial"/>
          <w:color w:val="000000"/>
          <w:sz w:val="22"/>
          <w:szCs w:val="22"/>
        </w:rPr>
        <w:t xml:space="preserve">Toute facture non conforme aux termes du marché sera renvoyée à l’émetteur. </w:t>
      </w:r>
    </w:p>
    <w:p w14:paraId="23CC5639" w14:textId="19052296" w:rsidR="00381F39" w:rsidRDefault="00381F39" w:rsidP="00381F39">
      <w:pPr>
        <w:jc w:val="both"/>
        <w:rPr>
          <w:rFonts w:ascii="Arial" w:hAnsi="Arial" w:cs="Arial"/>
          <w:sz w:val="22"/>
          <w:szCs w:val="22"/>
        </w:rPr>
      </w:pPr>
    </w:p>
    <w:p w14:paraId="7C86E9BD" w14:textId="77777777" w:rsidR="00C74D64" w:rsidRPr="000F5F01" w:rsidRDefault="00C74D64" w:rsidP="00C74D64"/>
    <w:p w14:paraId="5EC1E32E" w14:textId="77777777" w:rsidR="00C74D64" w:rsidRDefault="00C74D64" w:rsidP="00C74D64">
      <w:pPr>
        <w:pStyle w:val="Titre1"/>
        <w:ind w:left="0"/>
        <w:jc w:val="both"/>
        <w:rPr>
          <w:rFonts w:ascii="Arial" w:hAnsi="Arial" w:cs="Arial"/>
          <w:sz w:val="22"/>
          <w:szCs w:val="22"/>
        </w:rPr>
      </w:pPr>
      <w:bookmarkStart w:id="169" w:name="_Toc98774060"/>
      <w:bookmarkStart w:id="170" w:name="_Toc22118515"/>
      <w:r w:rsidRPr="000F5F01">
        <w:rPr>
          <w:rFonts w:ascii="Arial" w:hAnsi="Arial" w:cs="Arial"/>
          <w:sz w:val="22"/>
          <w:szCs w:val="22"/>
        </w:rPr>
        <w:t>JURIDICTION COMPETENTE</w:t>
      </w:r>
      <w:bookmarkEnd w:id="169"/>
      <w:r w:rsidRPr="000F5F01">
        <w:rPr>
          <w:rFonts w:ascii="Arial" w:hAnsi="Arial" w:cs="Arial"/>
          <w:sz w:val="22"/>
          <w:szCs w:val="22"/>
        </w:rPr>
        <w:t> </w:t>
      </w:r>
      <w:bookmarkEnd w:id="170"/>
    </w:p>
    <w:p w14:paraId="4F354EBA" w14:textId="77777777" w:rsidR="00C74D64" w:rsidRPr="000F5F01" w:rsidRDefault="00C74D64" w:rsidP="00C74D64"/>
    <w:p w14:paraId="4B1A0871" w14:textId="77777777" w:rsidR="00C74D64" w:rsidRPr="000F5F01" w:rsidRDefault="00C74D64" w:rsidP="00C74D64">
      <w:pPr>
        <w:jc w:val="both"/>
        <w:rPr>
          <w:rFonts w:ascii="Arial" w:hAnsi="Arial" w:cs="Arial"/>
          <w:sz w:val="22"/>
          <w:szCs w:val="22"/>
        </w:rPr>
      </w:pPr>
      <w:r w:rsidRPr="000F5F01">
        <w:rPr>
          <w:rFonts w:ascii="Arial" w:hAnsi="Arial" w:cs="Arial"/>
          <w:sz w:val="22"/>
          <w:szCs w:val="22"/>
        </w:rPr>
        <w:t>Tout différend pouvant survenir entre le Titulaire et le CEA, relatif au présent marché, est de la compétence exclusive du Tribunal administratif de Grenoble.</w:t>
      </w:r>
    </w:p>
    <w:p w14:paraId="750C863E" w14:textId="77777777" w:rsidR="00C74D64" w:rsidRDefault="00C74D64" w:rsidP="00381F39">
      <w:pPr>
        <w:jc w:val="both"/>
        <w:rPr>
          <w:rFonts w:ascii="Arial" w:hAnsi="Arial" w:cs="Arial"/>
          <w:sz w:val="22"/>
          <w:szCs w:val="22"/>
        </w:rPr>
      </w:pPr>
    </w:p>
    <w:p w14:paraId="4228EE54" w14:textId="77777777" w:rsidR="004B219B" w:rsidRPr="00016E32" w:rsidRDefault="004B219B" w:rsidP="00174DC2">
      <w:pPr>
        <w:jc w:val="both"/>
        <w:rPr>
          <w:rFonts w:ascii="Arial" w:hAnsi="Arial" w:cs="Arial"/>
          <w:color w:val="000000"/>
          <w:sz w:val="22"/>
          <w:szCs w:val="22"/>
        </w:rPr>
      </w:pPr>
    </w:p>
    <w:p w14:paraId="019F133D" w14:textId="77777777" w:rsidR="00174DC2" w:rsidRPr="00016E32" w:rsidRDefault="00174DC2" w:rsidP="00A40561">
      <w:pPr>
        <w:pStyle w:val="Titre1"/>
        <w:keepNext w:val="0"/>
        <w:numPr>
          <w:ilvl w:val="0"/>
          <w:numId w:val="5"/>
        </w:numPr>
        <w:tabs>
          <w:tab w:val="clear" w:pos="709"/>
          <w:tab w:val="clear" w:pos="1134"/>
          <w:tab w:val="clear" w:pos="6946"/>
          <w:tab w:val="left" w:pos="4980"/>
        </w:tabs>
        <w:spacing w:line="240" w:lineRule="exact"/>
        <w:ind w:left="0"/>
        <w:jc w:val="both"/>
        <w:rPr>
          <w:rFonts w:ascii="Arial" w:hAnsi="Arial" w:cs="Arial"/>
          <w:sz w:val="22"/>
          <w:szCs w:val="22"/>
        </w:rPr>
      </w:pPr>
      <w:bookmarkStart w:id="171" w:name="_Toc328380434"/>
      <w:bookmarkStart w:id="172" w:name="_Toc329315070"/>
      <w:bookmarkStart w:id="173" w:name="_Toc30971418"/>
      <w:bookmarkStart w:id="174" w:name="_Toc202462628"/>
      <w:r w:rsidRPr="00016E32">
        <w:rPr>
          <w:rFonts w:ascii="Arial" w:hAnsi="Arial" w:cs="Arial"/>
          <w:sz w:val="22"/>
          <w:szCs w:val="22"/>
        </w:rPr>
        <w:t>DISPOSITIONS FISCALES</w:t>
      </w:r>
      <w:bookmarkEnd w:id="171"/>
      <w:bookmarkEnd w:id="172"/>
      <w:bookmarkEnd w:id="173"/>
      <w:bookmarkEnd w:id="174"/>
    </w:p>
    <w:p w14:paraId="4EB1B2A6" w14:textId="77777777" w:rsidR="00174DC2" w:rsidRPr="00016E32" w:rsidRDefault="00174DC2" w:rsidP="00174DC2">
      <w:pPr>
        <w:autoSpaceDE w:val="0"/>
        <w:autoSpaceDN w:val="0"/>
        <w:adjustRightInd w:val="0"/>
        <w:jc w:val="both"/>
        <w:rPr>
          <w:rFonts w:ascii="Arial" w:hAnsi="Arial" w:cs="Arial"/>
          <w:sz w:val="22"/>
          <w:szCs w:val="22"/>
        </w:rPr>
      </w:pPr>
    </w:p>
    <w:p w14:paraId="121F5995" w14:textId="1C1D0DCE" w:rsidR="00174DC2" w:rsidRDefault="00174DC2" w:rsidP="007B4B88">
      <w:pPr>
        <w:pStyle w:val="Titre2"/>
        <w:keepNext w:val="0"/>
        <w:numPr>
          <w:ilvl w:val="1"/>
          <w:numId w:val="14"/>
        </w:numPr>
        <w:tabs>
          <w:tab w:val="clear" w:pos="1134"/>
          <w:tab w:val="clear" w:pos="6946"/>
          <w:tab w:val="left" w:pos="4980"/>
        </w:tabs>
        <w:spacing w:line="240" w:lineRule="exact"/>
        <w:rPr>
          <w:rFonts w:ascii="Arial" w:hAnsi="Arial" w:cs="Arial"/>
          <w:sz w:val="22"/>
          <w:szCs w:val="22"/>
        </w:rPr>
      </w:pPr>
      <w:bookmarkStart w:id="175" w:name="_Toc328145763"/>
      <w:bookmarkStart w:id="176" w:name="_Toc328146418"/>
      <w:bookmarkStart w:id="177" w:name="_Toc328145765"/>
      <w:bookmarkStart w:id="178" w:name="_Toc328146420"/>
      <w:bookmarkStart w:id="179" w:name="_Toc328145767"/>
      <w:bookmarkStart w:id="180" w:name="_Toc328146422"/>
      <w:bookmarkStart w:id="181" w:name="_Toc328145769"/>
      <w:bookmarkStart w:id="182" w:name="_Toc328146424"/>
      <w:bookmarkStart w:id="183" w:name="_Toc328145771"/>
      <w:bookmarkStart w:id="184" w:name="_Toc328146426"/>
      <w:bookmarkStart w:id="185" w:name="_Toc30971419"/>
      <w:bookmarkStart w:id="186" w:name="_Toc328380435"/>
      <w:bookmarkStart w:id="187" w:name="_Toc329315071"/>
      <w:bookmarkEnd w:id="175"/>
      <w:bookmarkEnd w:id="176"/>
      <w:bookmarkEnd w:id="177"/>
      <w:bookmarkEnd w:id="178"/>
      <w:bookmarkEnd w:id="179"/>
      <w:bookmarkEnd w:id="180"/>
      <w:bookmarkEnd w:id="181"/>
      <w:bookmarkEnd w:id="182"/>
      <w:bookmarkEnd w:id="183"/>
      <w:bookmarkEnd w:id="184"/>
      <w:r w:rsidRPr="00016E32">
        <w:rPr>
          <w:rFonts w:ascii="Arial" w:hAnsi="Arial" w:cs="Arial"/>
          <w:sz w:val="22"/>
          <w:szCs w:val="22"/>
        </w:rPr>
        <w:t>Régime fiscal</w:t>
      </w:r>
      <w:bookmarkEnd w:id="185"/>
      <w:r w:rsidRPr="00016E32">
        <w:rPr>
          <w:rFonts w:ascii="Arial" w:hAnsi="Arial" w:cs="Arial"/>
          <w:sz w:val="22"/>
          <w:szCs w:val="22"/>
        </w:rPr>
        <w:t xml:space="preserve"> </w:t>
      </w:r>
      <w:bookmarkEnd w:id="186"/>
      <w:bookmarkEnd w:id="187"/>
    </w:p>
    <w:p w14:paraId="21A750DC" w14:textId="77777777" w:rsidR="00381F39" w:rsidRPr="00381F39" w:rsidRDefault="00381F39" w:rsidP="00381F39"/>
    <w:p w14:paraId="72F3F88D" w14:textId="669F5182" w:rsidR="00174DC2" w:rsidRPr="00016E32" w:rsidRDefault="00174DC2" w:rsidP="009230BF">
      <w:pPr>
        <w:autoSpaceDE w:val="0"/>
        <w:autoSpaceDN w:val="0"/>
        <w:adjustRightInd w:val="0"/>
        <w:jc w:val="both"/>
        <w:rPr>
          <w:rFonts w:ascii="Arial" w:hAnsi="Arial" w:cs="Arial"/>
          <w:sz w:val="22"/>
          <w:szCs w:val="22"/>
        </w:rPr>
      </w:pPr>
      <w:r w:rsidRPr="00016E32">
        <w:rPr>
          <w:rFonts w:ascii="Arial" w:hAnsi="Arial" w:cs="Arial"/>
          <w:sz w:val="22"/>
          <w:szCs w:val="22"/>
        </w:rPr>
        <w:t>Chaque terme de paiement sera assorti de la TVA au taux en vigueur au jour du fait générateur. Le Titulaire veillera à la bonne application du BOI-TVA-CHAMP-10-10-50-70-2012-09-12 et du BOI-TVA-LIQ-30-20-10-20-2014-09-24 concernant l’application du taux réduit de TVA aux cantines d’entreprise et aux ventes à consommer sur place. Le Titulaire du présent marché s’engage à indiquer sur ces factures s’il est autorisé par l’administration fiscale à acquitter la TVA d’après les débits. </w:t>
      </w:r>
    </w:p>
    <w:p w14:paraId="14933502" w14:textId="77777777" w:rsidR="00174DC2" w:rsidRPr="00016E32" w:rsidRDefault="00174DC2" w:rsidP="00174DC2">
      <w:pPr>
        <w:numPr>
          <w:ilvl w:val="12"/>
          <w:numId w:val="0"/>
        </w:numPr>
        <w:tabs>
          <w:tab w:val="left" w:pos="567"/>
          <w:tab w:val="left" w:pos="1418"/>
          <w:tab w:val="left" w:pos="1701"/>
        </w:tabs>
        <w:jc w:val="both"/>
        <w:rPr>
          <w:rFonts w:ascii="Arial" w:hAnsi="Arial" w:cs="Arial"/>
          <w:sz w:val="22"/>
          <w:szCs w:val="22"/>
          <w:u w:val="single"/>
        </w:rPr>
      </w:pPr>
    </w:p>
    <w:p w14:paraId="3DEAB4E8" w14:textId="74231EFA" w:rsidR="00174DC2" w:rsidRDefault="00174DC2" w:rsidP="007B4B88">
      <w:pPr>
        <w:pStyle w:val="Titre2"/>
        <w:keepNext w:val="0"/>
        <w:numPr>
          <w:ilvl w:val="1"/>
          <w:numId w:val="14"/>
        </w:numPr>
        <w:tabs>
          <w:tab w:val="clear" w:pos="1134"/>
          <w:tab w:val="clear" w:pos="6946"/>
          <w:tab w:val="left" w:pos="4980"/>
        </w:tabs>
        <w:spacing w:line="240" w:lineRule="exact"/>
        <w:rPr>
          <w:rFonts w:ascii="Arial" w:hAnsi="Arial" w:cs="Arial"/>
          <w:sz w:val="22"/>
          <w:szCs w:val="22"/>
        </w:rPr>
      </w:pPr>
      <w:bookmarkStart w:id="188" w:name="_Toc328380436"/>
      <w:bookmarkStart w:id="189" w:name="_Toc329315072"/>
      <w:bookmarkStart w:id="190" w:name="_Toc30971420"/>
      <w:r w:rsidRPr="00016E32">
        <w:rPr>
          <w:rFonts w:ascii="Arial" w:hAnsi="Arial" w:cs="Arial"/>
          <w:sz w:val="22"/>
          <w:szCs w:val="22"/>
        </w:rPr>
        <w:t>Mandat d’encaissement</w:t>
      </w:r>
      <w:bookmarkEnd w:id="188"/>
      <w:bookmarkEnd w:id="189"/>
      <w:bookmarkEnd w:id="190"/>
    </w:p>
    <w:p w14:paraId="0268431A" w14:textId="77777777" w:rsidR="00381F39" w:rsidRPr="00381F39" w:rsidRDefault="00381F39" w:rsidP="00381F39"/>
    <w:p w14:paraId="702B06EA" w14:textId="77777777" w:rsidR="00174DC2" w:rsidRPr="00016E32" w:rsidRDefault="00174DC2" w:rsidP="00174DC2">
      <w:pPr>
        <w:autoSpaceDE w:val="0"/>
        <w:autoSpaceDN w:val="0"/>
        <w:adjustRightInd w:val="0"/>
        <w:jc w:val="both"/>
        <w:rPr>
          <w:rFonts w:ascii="Arial" w:hAnsi="Arial" w:cs="Arial"/>
          <w:sz w:val="22"/>
          <w:szCs w:val="22"/>
        </w:rPr>
      </w:pPr>
      <w:r w:rsidRPr="00016E32">
        <w:rPr>
          <w:rFonts w:ascii="Arial" w:hAnsi="Arial" w:cs="Arial"/>
          <w:sz w:val="22"/>
          <w:szCs w:val="22"/>
        </w:rPr>
        <w:t xml:space="preserve">Le CEA donne mandat au Titulaire, qui l'accepte : </w:t>
      </w:r>
    </w:p>
    <w:p w14:paraId="3DB528A8" w14:textId="77777777" w:rsidR="00174DC2" w:rsidRPr="00016E32" w:rsidRDefault="00174DC2" w:rsidP="007B4B88">
      <w:pPr>
        <w:numPr>
          <w:ilvl w:val="0"/>
          <w:numId w:val="11"/>
        </w:numPr>
        <w:autoSpaceDE w:val="0"/>
        <w:autoSpaceDN w:val="0"/>
        <w:adjustRightInd w:val="0"/>
        <w:jc w:val="both"/>
        <w:rPr>
          <w:rFonts w:ascii="Arial" w:hAnsi="Arial" w:cs="Arial"/>
          <w:sz w:val="22"/>
          <w:szCs w:val="22"/>
        </w:rPr>
      </w:pPr>
      <w:r w:rsidRPr="00016E32">
        <w:rPr>
          <w:rFonts w:ascii="Arial" w:hAnsi="Arial" w:cs="Arial"/>
          <w:sz w:val="22"/>
          <w:szCs w:val="22"/>
        </w:rPr>
        <w:t>soit, d'encaisser les sommes versées par les convives sur les badges de restaurant en espèces, chèques, cartes bancaires, tickets restaurant pour les catégorie F uniquement, établis à son ordre et pour son compte ;</w:t>
      </w:r>
    </w:p>
    <w:p w14:paraId="69E5935D" w14:textId="77777777" w:rsidR="00174DC2" w:rsidRPr="00016E32" w:rsidRDefault="00174DC2" w:rsidP="007B4B88">
      <w:pPr>
        <w:numPr>
          <w:ilvl w:val="0"/>
          <w:numId w:val="11"/>
        </w:numPr>
        <w:autoSpaceDE w:val="0"/>
        <w:autoSpaceDN w:val="0"/>
        <w:adjustRightInd w:val="0"/>
        <w:jc w:val="both"/>
        <w:rPr>
          <w:rFonts w:ascii="Arial" w:hAnsi="Arial" w:cs="Arial"/>
          <w:sz w:val="22"/>
          <w:szCs w:val="22"/>
        </w:rPr>
      </w:pPr>
      <w:r w:rsidRPr="00016E32">
        <w:rPr>
          <w:rFonts w:ascii="Arial" w:hAnsi="Arial" w:cs="Arial"/>
          <w:sz w:val="22"/>
          <w:szCs w:val="22"/>
        </w:rPr>
        <w:t>soit, de prélever à la fin du mois sur le compte bancaire des convives les sommes correspondantes aux repas pris pendant le mois.</w:t>
      </w:r>
    </w:p>
    <w:p w14:paraId="6E01C800" w14:textId="77777777" w:rsidR="001E17D2" w:rsidRDefault="001E17D2" w:rsidP="00174DC2">
      <w:pPr>
        <w:autoSpaceDE w:val="0"/>
        <w:autoSpaceDN w:val="0"/>
        <w:adjustRightInd w:val="0"/>
        <w:jc w:val="both"/>
        <w:rPr>
          <w:rFonts w:ascii="Arial" w:hAnsi="Arial" w:cs="Arial"/>
          <w:sz w:val="22"/>
          <w:szCs w:val="22"/>
        </w:rPr>
      </w:pPr>
    </w:p>
    <w:p w14:paraId="416E2E67" w14:textId="11AE7D18" w:rsidR="00174DC2" w:rsidRPr="00016E32" w:rsidRDefault="00174DC2" w:rsidP="00174DC2">
      <w:pPr>
        <w:autoSpaceDE w:val="0"/>
        <w:autoSpaceDN w:val="0"/>
        <w:adjustRightInd w:val="0"/>
        <w:jc w:val="both"/>
        <w:rPr>
          <w:rFonts w:ascii="Arial" w:hAnsi="Arial" w:cs="Arial"/>
          <w:sz w:val="22"/>
          <w:szCs w:val="22"/>
        </w:rPr>
      </w:pPr>
      <w:r w:rsidRPr="00016E32">
        <w:rPr>
          <w:rFonts w:ascii="Arial" w:hAnsi="Arial" w:cs="Arial"/>
          <w:sz w:val="22"/>
          <w:szCs w:val="22"/>
        </w:rPr>
        <w:t>Chaque mois, le Titulaire remet au CEA une reddition de compte des sommes encaissées au nom et pour le compte de celui-ci lors des passages à la caisse des utilisateurs du restaurant CEA.</w:t>
      </w:r>
    </w:p>
    <w:p w14:paraId="3AF70A1F" w14:textId="55629060" w:rsidR="00174DC2" w:rsidRDefault="00174DC2" w:rsidP="00174DC2">
      <w:pPr>
        <w:autoSpaceDE w:val="0"/>
        <w:autoSpaceDN w:val="0"/>
        <w:adjustRightInd w:val="0"/>
        <w:jc w:val="both"/>
        <w:rPr>
          <w:rFonts w:ascii="Arial" w:hAnsi="Arial" w:cs="Arial"/>
          <w:sz w:val="22"/>
          <w:szCs w:val="22"/>
        </w:rPr>
      </w:pPr>
      <w:r w:rsidRPr="00016E32">
        <w:rPr>
          <w:rFonts w:ascii="Arial" w:hAnsi="Arial" w:cs="Arial"/>
          <w:sz w:val="22"/>
          <w:szCs w:val="22"/>
        </w:rPr>
        <w:t xml:space="preserve">Les sommes ainsi encaissées sont ventilées par taux de TVA. Leurs montants HT et TTC, ainsi que </w:t>
      </w:r>
      <w:smartTag w:uri="urn:schemas-microsoft-com:office:smarttags" w:element="PersonName">
        <w:smartTagPr>
          <w:attr w:name="ProductID" w:val="la TVA"/>
        </w:smartTagPr>
        <w:r w:rsidRPr="00016E32">
          <w:rPr>
            <w:rFonts w:ascii="Arial" w:hAnsi="Arial" w:cs="Arial"/>
            <w:sz w:val="22"/>
            <w:szCs w:val="22"/>
          </w:rPr>
          <w:t>la TVA</w:t>
        </w:r>
      </w:smartTag>
      <w:r w:rsidRPr="00016E32">
        <w:rPr>
          <w:rFonts w:ascii="Arial" w:hAnsi="Arial" w:cs="Arial"/>
          <w:sz w:val="22"/>
          <w:szCs w:val="22"/>
        </w:rPr>
        <w:t xml:space="preserve"> y afférente, devront apparaître sur ce document.</w:t>
      </w:r>
    </w:p>
    <w:p w14:paraId="41498DC3" w14:textId="77777777" w:rsidR="001E17D2" w:rsidRPr="00016E32" w:rsidRDefault="001E17D2" w:rsidP="00174DC2">
      <w:pPr>
        <w:autoSpaceDE w:val="0"/>
        <w:autoSpaceDN w:val="0"/>
        <w:adjustRightInd w:val="0"/>
        <w:jc w:val="both"/>
        <w:rPr>
          <w:rFonts w:ascii="Arial" w:hAnsi="Arial" w:cs="Arial"/>
          <w:sz w:val="22"/>
          <w:szCs w:val="22"/>
        </w:rPr>
      </w:pPr>
    </w:p>
    <w:p w14:paraId="324C25E6" w14:textId="5518E8F3" w:rsidR="00174DC2" w:rsidRDefault="00174DC2" w:rsidP="00174DC2">
      <w:pPr>
        <w:autoSpaceDE w:val="0"/>
        <w:autoSpaceDN w:val="0"/>
        <w:adjustRightInd w:val="0"/>
        <w:jc w:val="both"/>
        <w:rPr>
          <w:rFonts w:ascii="Arial" w:hAnsi="Arial" w:cs="Arial"/>
          <w:sz w:val="22"/>
          <w:szCs w:val="22"/>
        </w:rPr>
      </w:pPr>
      <w:r w:rsidRPr="00016E32">
        <w:rPr>
          <w:rFonts w:ascii="Arial" w:hAnsi="Arial" w:cs="Arial"/>
          <w:sz w:val="22"/>
          <w:szCs w:val="22"/>
        </w:rPr>
        <w:t xml:space="preserve">Du point de vue comptable et fiscal, aucune somme encaissée au nom et pour le compte du CEA ne vient en diminution du montant de la prestation facturée par le Titulaire sur les factures émises par celui-ci. </w:t>
      </w:r>
    </w:p>
    <w:p w14:paraId="528936CF" w14:textId="55DACFFD" w:rsidR="001E17D2" w:rsidRDefault="001E17D2" w:rsidP="00174DC2">
      <w:pPr>
        <w:autoSpaceDE w:val="0"/>
        <w:autoSpaceDN w:val="0"/>
        <w:adjustRightInd w:val="0"/>
        <w:jc w:val="both"/>
        <w:rPr>
          <w:rFonts w:ascii="Arial" w:hAnsi="Arial" w:cs="Arial"/>
          <w:sz w:val="22"/>
          <w:szCs w:val="22"/>
        </w:rPr>
      </w:pPr>
    </w:p>
    <w:p w14:paraId="0AD7A1E9" w14:textId="29D852C6" w:rsidR="001E17D2" w:rsidRPr="001E17D2" w:rsidRDefault="001E17D2" w:rsidP="001E17D2">
      <w:pPr>
        <w:autoSpaceDE w:val="0"/>
        <w:autoSpaceDN w:val="0"/>
        <w:adjustRightInd w:val="0"/>
        <w:jc w:val="both"/>
        <w:rPr>
          <w:rFonts w:ascii="Arial" w:hAnsi="Arial" w:cs="Arial"/>
          <w:sz w:val="22"/>
          <w:szCs w:val="22"/>
        </w:rPr>
      </w:pPr>
      <w:r w:rsidRPr="001E17D2">
        <w:rPr>
          <w:rFonts w:ascii="Arial" w:hAnsi="Arial" w:cs="Arial"/>
          <w:sz w:val="22"/>
          <w:szCs w:val="22"/>
        </w:rPr>
        <w:t xml:space="preserve">Mensuellement le CEA établira </w:t>
      </w:r>
      <w:r>
        <w:rPr>
          <w:rFonts w:ascii="Arial" w:hAnsi="Arial" w:cs="Arial"/>
          <w:sz w:val="22"/>
          <w:szCs w:val="22"/>
        </w:rPr>
        <w:t xml:space="preserve">un </w:t>
      </w:r>
      <w:r w:rsidRPr="001E17D2">
        <w:rPr>
          <w:rFonts w:ascii="Arial" w:hAnsi="Arial" w:cs="Arial"/>
          <w:sz w:val="22"/>
          <w:szCs w:val="22"/>
        </w:rPr>
        <w:t xml:space="preserve">appel de fonds du montant des encaissements perçus dans le mois par le Titulaire. Cette facture sera établie en fonction de l’état des recettes fourni par le Titulaire et détaillé ainsi : </w:t>
      </w:r>
    </w:p>
    <w:p w14:paraId="0D6B10EF" w14:textId="3E3130FA" w:rsidR="001E17D2" w:rsidRPr="001E17D2" w:rsidRDefault="001E17D2" w:rsidP="001E17D2">
      <w:pPr>
        <w:autoSpaceDE w:val="0"/>
        <w:autoSpaceDN w:val="0"/>
        <w:adjustRightInd w:val="0"/>
        <w:jc w:val="both"/>
        <w:rPr>
          <w:rFonts w:ascii="Arial" w:hAnsi="Arial" w:cs="Arial"/>
          <w:sz w:val="22"/>
          <w:szCs w:val="22"/>
        </w:rPr>
      </w:pPr>
      <w:r w:rsidRPr="001E17D2">
        <w:rPr>
          <w:rFonts w:ascii="Arial" w:hAnsi="Arial" w:cs="Arial"/>
          <w:sz w:val="22"/>
          <w:szCs w:val="22"/>
        </w:rPr>
        <w:lastRenderedPageBreak/>
        <w:t>- Pré-chargements</w:t>
      </w:r>
      <w:r>
        <w:rPr>
          <w:rFonts w:ascii="Arial" w:hAnsi="Arial" w:cs="Arial"/>
          <w:sz w:val="22"/>
          <w:szCs w:val="22"/>
        </w:rPr>
        <w:t>,</w:t>
      </w:r>
      <w:r w:rsidRPr="001E17D2">
        <w:rPr>
          <w:rFonts w:ascii="Arial" w:hAnsi="Arial" w:cs="Arial"/>
          <w:sz w:val="22"/>
          <w:szCs w:val="22"/>
        </w:rPr>
        <w:t xml:space="preserve"> </w:t>
      </w:r>
    </w:p>
    <w:p w14:paraId="5F755785" w14:textId="0030C144" w:rsidR="001E17D2" w:rsidRPr="001E17D2" w:rsidRDefault="001E17D2" w:rsidP="001E17D2">
      <w:pPr>
        <w:autoSpaceDE w:val="0"/>
        <w:autoSpaceDN w:val="0"/>
        <w:adjustRightInd w:val="0"/>
        <w:jc w:val="both"/>
        <w:rPr>
          <w:rFonts w:ascii="Arial" w:hAnsi="Arial" w:cs="Arial"/>
          <w:sz w:val="22"/>
          <w:szCs w:val="22"/>
        </w:rPr>
      </w:pPr>
      <w:r w:rsidRPr="001E17D2">
        <w:rPr>
          <w:rFonts w:ascii="Arial" w:hAnsi="Arial" w:cs="Arial"/>
          <w:sz w:val="22"/>
          <w:szCs w:val="22"/>
        </w:rPr>
        <w:t>- Post-paiements</w:t>
      </w:r>
      <w:r>
        <w:rPr>
          <w:rFonts w:ascii="Arial" w:hAnsi="Arial" w:cs="Arial"/>
          <w:sz w:val="22"/>
          <w:szCs w:val="22"/>
        </w:rPr>
        <w:t>.</w:t>
      </w:r>
      <w:r w:rsidRPr="001E17D2">
        <w:rPr>
          <w:rFonts w:ascii="Arial" w:hAnsi="Arial" w:cs="Arial"/>
          <w:sz w:val="22"/>
          <w:szCs w:val="22"/>
        </w:rPr>
        <w:t xml:space="preserve"> </w:t>
      </w:r>
    </w:p>
    <w:p w14:paraId="54775FA1" w14:textId="77777777" w:rsidR="001E17D2" w:rsidRPr="00016E32" w:rsidRDefault="001E17D2" w:rsidP="001E17D2">
      <w:pPr>
        <w:autoSpaceDE w:val="0"/>
        <w:autoSpaceDN w:val="0"/>
        <w:adjustRightInd w:val="0"/>
        <w:jc w:val="both"/>
        <w:rPr>
          <w:rFonts w:ascii="Arial" w:hAnsi="Arial" w:cs="Arial"/>
          <w:sz w:val="22"/>
          <w:szCs w:val="22"/>
        </w:rPr>
      </w:pPr>
      <w:r w:rsidRPr="001E17D2">
        <w:rPr>
          <w:rFonts w:ascii="Arial" w:hAnsi="Arial" w:cs="Arial"/>
          <w:sz w:val="22"/>
          <w:szCs w:val="22"/>
        </w:rPr>
        <w:t>Le CEA pourra demander à tout moment une extraction bancaire des sommes perçues par le Titulaire pour le compte du CEA.</w:t>
      </w:r>
    </w:p>
    <w:p w14:paraId="71DB2BE6" w14:textId="070BE680" w:rsidR="001E17D2" w:rsidRDefault="00721DEA" w:rsidP="00721DEA">
      <w:pPr>
        <w:autoSpaceDE w:val="0"/>
        <w:autoSpaceDN w:val="0"/>
        <w:adjustRightInd w:val="0"/>
        <w:jc w:val="both"/>
        <w:rPr>
          <w:rFonts w:ascii="Arial" w:hAnsi="Arial" w:cs="Arial"/>
          <w:sz w:val="22"/>
          <w:szCs w:val="22"/>
        </w:rPr>
      </w:pPr>
      <w:r w:rsidRPr="00721DEA">
        <w:rPr>
          <w:rFonts w:ascii="Arial" w:hAnsi="Arial" w:cs="Arial"/>
          <w:sz w:val="22"/>
          <w:szCs w:val="22"/>
        </w:rPr>
        <w:t>Aucune somme encaissée pour le compte du CEA/Grenoble ne viendra en diminution du montant de la</w:t>
      </w:r>
      <w:r>
        <w:rPr>
          <w:rFonts w:ascii="Arial" w:hAnsi="Arial" w:cs="Arial"/>
          <w:sz w:val="22"/>
          <w:szCs w:val="22"/>
        </w:rPr>
        <w:t xml:space="preserve"> </w:t>
      </w:r>
      <w:r w:rsidRPr="00721DEA">
        <w:rPr>
          <w:rFonts w:ascii="Arial" w:hAnsi="Arial" w:cs="Arial"/>
          <w:sz w:val="22"/>
          <w:szCs w:val="22"/>
        </w:rPr>
        <w:t>prestation facturée par le Titulaire sur les factures émises par celui-ci.</w:t>
      </w:r>
    </w:p>
    <w:p w14:paraId="4712748F" w14:textId="0734F3B4" w:rsidR="00303856" w:rsidRDefault="00303856" w:rsidP="00174DC2">
      <w:pPr>
        <w:autoSpaceDE w:val="0"/>
        <w:autoSpaceDN w:val="0"/>
        <w:adjustRightInd w:val="0"/>
        <w:jc w:val="both"/>
        <w:rPr>
          <w:rFonts w:ascii="Arial" w:hAnsi="Arial" w:cs="Arial"/>
          <w:sz w:val="22"/>
          <w:szCs w:val="22"/>
        </w:rPr>
      </w:pPr>
    </w:p>
    <w:p w14:paraId="1575F91D" w14:textId="48E96C71" w:rsidR="005C52CB" w:rsidRPr="00016E32" w:rsidDel="005C52CB" w:rsidRDefault="005C52CB" w:rsidP="00174DC2">
      <w:pPr>
        <w:autoSpaceDE w:val="0"/>
        <w:autoSpaceDN w:val="0"/>
        <w:adjustRightInd w:val="0"/>
        <w:jc w:val="both"/>
        <w:rPr>
          <w:del w:id="191" w:author="LARUE Florence" w:date="2025-07-04T12:32:00Z"/>
          <w:rFonts w:ascii="Arial" w:hAnsi="Arial" w:cs="Arial"/>
          <w:sz w:val="22"/>
          <w:szCs w:val="22"/>
        </w:rPr>
      </w:pPr>
    </w:p>
    <w:p w14:paraId="1F083E16" w14:textId="77777777" w:rsidR="00174DC2" w:rsidRPr="00016E32" w:rsidRDefault="00174DC2" w:rsidP="00174DC2">
      <w:pPr>
        <w:autoSpaceDE w:val="0"/>
        <w:autoSpaceDN w:val="0"/>
        <w:adjustRightInd w:val="0"/>
        <w:jc w:val="both"/>
        <w:rPr>
          <w:rFonts w:ascii="Arial" w:hAnsi="Arial" w:cs="Arial"/>
          <w:color w:val="000000"/>
          <w:sz w:val="22"/>
          <w:szCs w:val="22"/>
        </w:rPr>
      </w:pPr>
    </w:p>
    <w:p w14:paraId="1A42A28B" w14:textId="77777777" w:rsidR="00174DC2" w:rsidRPr="00016E32" w:rsidRDefault="00174DC2" w:rsidP="00A40561">
      <w:pPr>
        <w:pStyle w:val="Titre1"/>
        <w:keepNext w:val="0"/>
        <w:numPr>
          <w:ilvl w:val="0"/>
          <w:numId w:val="5"/>
        </w:numPr>
        <w:tabs>
          <w:tab w:val="clear" w:pos="709"/>
          <w:tab w:val="clear" w:pos="1134"/>
          <w:tab w:val="clear" w:pos="6946"/>
          <w:tab w:val="left" w:pos="4980"/>
        </w:tabs>
        <w:spacing w:line="240" w:lineRule="exact"/>
        <w:ind w:left="0"/>
        <w:jc w:val="both"/>
        <w:rPr>
          <w:rFonts w:ascii="Arial" w:hAnsi="Arial" w:cs="Arial"/>
          <w:sz w:val="22"/>
          <w:szCs w:val="22"/>
        </w:rPr>
      </w:pPr>
      <w:bookmarkStart w:id="192" w:name="_Toc347222477"/>
      <w:bookmarkStart w:id="193" w:name="_Toc30971421"/>
      <w:bookmarkStart w:id="194" w:name="_Toc202462629"/>
      <w:r w:rsidRPr="00016E32">
        <w:rPr>
          <w:rFonts w:ascii="Arial" w:hAnsi="Arial" w:cs="Arial"/>
          <w:sz w:val="22"/>
          <w:szCs w:val="22"/>
        </w:rPr>
        <w:t>CONCLUSION DU MARCHE</w:t>
      </w:r>
      <w:bookmarkEnd w:id="192"/>
      <w:bookmarkEnd w:id="193"/>
      <w:bookmarkEnd w:id="194"/>
    </w:p>
    <w:p w14:paraId="09626C17" w14:textId="77777777" w:rsidR="00174DC2" w:rsidRPr="00016E32" w:rsidRDefault="00174DC2" w:rsidP="00174DC2">
      <w:pPr>
        <w:autoSpaceDE w:val="0"/>
        <w:autoSpaceDN w:val="0"/>
        <w:adjustRightInd w:val="0"/>
        <w:jc w:val="both"/>
        <w:rPr>
          <w:rFonts w:ascii="Arial" w:hAnsi="Arial" w:cs="Arial"/>
          <w:sz w:val="22"/>
          <w:szCs w:val="22"/>
        </w:rPr>
      </w:pPr>
    </w:p>
    <w:p w14:paraId="21F59DF5" w14:textId="7C5C43BA" w:rsidR="00221264" w:rsidRPr="00016E32" w:rsidRDefault="00221264" w:rsidP="00221264">
      <w:pPr>
        <w:jc w:val="both"/>
        <w:rPr>
          <w:rFonts w:ascii="Arial" w:hAnsi="Arial" w:cs="Arial"/>
          <w:sz w:val="22"/>
          <w:szCs w:val="22"/>
        </w:rPr>
      </w:pPr>
      <w:r w:rsidRPr="00016E32">
        <w:rPr>
          <w:rFonts w:ascii="Arial" w:hAnsi="Arial" w:cs="Arial"/>
          <w:sz w:val="22"/>
          <w:szCs w:val="22"/>
        </w:rPr>
        <w:t>Il est demandé au Titulaire de renvoyer le présent marché dûment signé</w:t>
      </w:r>
      <w:r w:rsidR="00976FC1" w:rsidRPr="00016E32">
        <w:rPr>
          <w:rFonts w:ascii="Arial" w:hAnsi="Arial" w:cs="Arial"/>
          <w:sz w:val="22"/>
          <w:szCs w:val="22"/>
        </w:rPr>
        <w:t>.</w:t>
      </w:r>
    </w:p>
    <w:p w14:paraId="0CF1A6F3" w14:textId="77777777" w:rsidR="00285C9E" w:rsidRPr="00016E32" w:rsidRDefault="00285C9E" w:rsidP="009230BF">
      <w:pPr>
        <w:jc w:val="center"/>
        <w:rPr>
          <w:rFonts w:ascii="Arial" w:hAnsi="Arial" w:cs="Arial"/>
        </w:rPr>
      </w:pPr>
    </w:p>
    <w:p w14:paraId="3C8AC5E3" w14:textId="77777777" w:rsidR="00F9597C" w:rsidRPr="00016E32" w:rsidRDefault="00F9597C" w:rsidP="008C649B">
      <w:pPr>
        <w:autoSpaceDE w:val="0"/>
        <w:autoSpaceDN w:val="0"/>
        <w:adjustRightInd w:val="0"/>
        <w:rPr>
          <w:rFonts w:ascii="Arial" w:hAnsi="Arial" w:cs="Arial"/>
          <w:b/>
          <w:sz w:val="20"/>
          <w:szCs w:val="20"/>
        </w:rPr>
      </w:pPr>
    </w:p>
    <w:p w14:paraId="30008625" w14:textId="5C4ACC41" w:rsidR="00285C9E" w:rsidRPr="00016E32" w:rsidRDefault="00285C9E" w:rsidP="008C649B">
      <w:pPr>
        <w:autoSpaceDE w:val="0"/>
        <w:autoSpaceDN w:val="0"/>
        <w:adjustRightInd w:val="0"/>
        <w:rPr>
          <w:rFonts w:ascii="Arial" w:hAnsi="Arial" w:cs="Arial"/>
          <w:b/>
          <w:sz w:val="20"/>
          <w:szCs w:val="20"/>
        </w:rPr>
      </w:pPr>
      <w:r w:rsidRPr="00016E32">
        <w:rPr>
          <w:rFonts w:ascii="Arial" w:hAnsi="Arial" w:cs="Arial"/>
          <w:b/>
          <w:sz w:val="20"/>
          <w:szCs w:val="20"/>
        </w:rPr>
        <w:t>Fait à Grenoble en un exemplaire,</w:t>
      </w:r>
    </w:p>
    <w:p w14:paraId="1F270442" w14:textId="1C7C7D67" w:rsidR="00285C9E" w:rsidRPr="00016E32" w:rsidRDefault="00285C9E">
      <w:pPr>
        <w:tabs>
          <w:tab w:val="left" w:pos="1134"/>
          <w:tab w:val="left" w:pos="6946"/>
        </w:tabs>
        <w:rPr>
          <w:rFonts w:ascii="Arial" w:hAnsi="Arial" w:cs="Arial"/>
          <w:b/>
          <w:color w:val="000000"/>
          <w:sz w:val="20"/>
          <w:szCs w:val="20"/>
        </w:rPr>
      </w:pPr>
      <w:r w:rsidRPr="00016E32">
        <w:rPr>
          <w:rFonts w:ascii="Arial" w:hAnsi="Arial" w:cs="Arial"/>
          <w:b/>
          <w:color w:val="000000"/>
          <w:sz w:val="20"/>
          <w:szCs w:val="20"/>
        </w:rPr>
        <w:t>Le</w:t>
      </w:r>
    </w:p>
    <w:p w14:paraId="6EE39E19" w14:textId="77777777" w:rsidR="00285C9E" w:rsidRPr="00016E32" w:rsidRDefault="00285C9E">
      <w:pPr>
        <w:tabs>
          <w:tab w:val="left" w:pos="1134"/>
          <w:tab w:val="left" w:pos="6946"/>
        </w:tabs>
        <w:rPr>
          <w:rFonts w:ascii="Arial" w:hAnsi="Arial" w:cs="Arial"/>
          <w:b/>
          <w:color w:val="000000"/>
        </w:rPr>
      </w:pPr>
    </w:p>
    <w:p w14:paraId="36DB2CC2" w14:textId="29DC8EEB" w:rsidR="00285C9E" w:rsidRPr="00016E32" w:rsidRDefault="00736B0E" w:rsidP="009230BF">
      <w:pPr>
        <w:pStyle w:val="Titre8"/>
        <w:numPr>
          <w:ilvl w:val="0"/>
          <w:numId w:val="0"/>
        </w:numPr>
        <w:ind w:left="1440" w:hanging="1440"/>
        <w:jc w:val="center"/>
        <w:rPr>
          <w:rFonts w:ascii="Arial" w:hAnsi="Arial" w:cs="Arial"/>
          <w:bCs/>
        </w:rPr>
      </w:pPr>
      <w:r w:rsidRPr="00016E32">
        <w:rPr>
          <w:rFonts w:ascii="Arial" w:hAnsi="Arial" w:cs="Arial"/>
          <w:bCs/>
        </w:rPr>
        <w:t xml:space="preserve">Pour le Titulaire                                            </w:t>
      </w:r>
      <w:r w:rsidR="00285C9E" w:rsidRPr="00016E32">
        <w:rPr>
          <w:rFonts w:ascii="Arial" w:hAnsi="Arial" w:cs="Arial"/>
          <w:bCs/>
        </w:rPr>
        <w:t>Pour le CEA</w:t>
      </w:r>
    </w:p>
    <w:p w14:paraId="1150E955" w14:textId="77777777" w:rsidR="00285C9E" w:rsidRPr="009230BF" w:rsidRDefault="00285C9E" w:rsidP="009230BF">
      <w:pPr>
        <w:jc w:val="center"/>
        <w:rPr>
          <w:rFonts w:ascii="Arial" w:hAnsi="Arial" w:cs="Arial"/>
        </w:rPr>
      </w:pPr>
      <w:r w:rsidRPr="00016E32">
        <w:rPr>
          <w:rFonts w:ascii="Arial" w:hAnsi="Arial" w:cs="Arial"/>
          <w:bCs/>
          <w:sz w:val="20"/>
          <w:szCs w:val="20"/>
        </w:rPr>
        <w:t xml:space="preserve">(nom du signataire et cachet de l’entreprise) </w:t>
      </w:r>
      <w:r w:rsidRPr="00016E32">
        <w:rPr>
          <w:rFonts w:ascii="Arial" w:hAnsi="Arial" w:cs="Arial"/>
          <w:bCs/>
          <w:sz w:val="20"/>
          <w:szCs w:val="20"/>
        </w:rPr>
        <w:tab/>
        <w:t>(nom du signataire et cachet de l’entreprise)</w:t>
      </w:r>
    </w:p>
    <w:p w14:paraId="2FB154AA" w14:textId="77777777" w:rsidR="00FC0097" w:rsidRPr="0058136B" w:rsidRDefault="00FC0097" w:rsidP="0058136B">
      <w:pPr>
        <w:tabs>
          <w:tab w:val="left" w:pos="1134"/>
          <w:tab w:val="left" w:pos="6946"/>
        </w:tabs>
        <w:jc w:val="both"/>
        <w:rPr>
          <w:rFonts w:ascii="Arial" w:hAnsi="Arial" w:cs="Arial"/>
          <w:sz w:val="22"/>
          <w:szCs w:val="22"/>
        </w:rPr>
      </w:pPr>
    </w:p>
    <w:p w14:paraId="4109D14E" w14:textId="77777777" w:rsidR="00FC0097" w:rsidRPr="0058136B" w:rsidRDefault="00FC0097" w:rsidP="0058136B">
      <w:pPr>
        <w:jc w:val="both"/>
        <w:rPr>
          <w:rFonts w:ascii="Arial" w:hAnsi="Arial" w:cs="Arial"/>
          <w:b/>
          <w:i/>
          <w:sz w:val="22"/>
          <w:szCs w:val="22"/>
        </w:rPr>
      </w:pPr>
    </w:p>
    <w:p w14:paraId="30AF651E" w14:textId="77777777" w:rsidR="00FC0097" w:rsidRPr="000D38C9" w:rsidRDefault="00FC0097" w:rsidP="006F2181">
      <w:pPr>
        <w:pStyle w:val="Titre3"/>
        <w:keepNext w:val="0"/>
        <w:numPr>
          <w:ilvl w:val="0"/>
          <w:numId w:val="0"/>
        </w:numPr>
        <w:tabs>
          <w:tab w:val="clear" w:pos="1134"/>
          <w:tab w:val="clear" w:pos="6946"/>
        </w:tabs>
        <w:autoSpaceDE w:val="0"/>
        <w:autoSpaceDN w:val="0"/>
        <w:adjustRightInd w:val="0"/>
        <w:rPr>
          <w:rFonts w:cs="Arial"/>
          <w:szCs w:val="22"/>
        </w:rPr>
      </w:pPr>
    </w:p>
    <w:sectPr w:rsidR="00FC0097" w:rsidRPr="000D38C9">
      <w:footerReference w:type="default" r:id="rId24"/>
      <w:headerReference w:type="first" r:id="rId25"/>
      <w:footerReference w:type="first" r:id="rId26"/>
      <w:type w:val="continuous"/>
      <w:pgSz w:w="11907" w:h="16840" w:code="9"/>
      <w:pgMar w:top="1021" w:right="1134" w:bottom="899" w:left="2268" w:header="1021" w:footer="369" w:gutter="0"/>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0CE33A" w14:textId="77777777" w:rsidR="009E5AD6" w:rsidRDefault="009E5AD6">
      <w:r>
        <w:separator/>
      </w:r>
    </w:p>
  </w:endnote>
  <w:endnote w:type="continuationSeparator" w:id="0">
    <w:p w14:paraId="3A86F309" w14:textId="77777777" w:rsidR="009E5AD6" w:rsidRDefault="009E5A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lonna MT">
    <w:panose1 w:val="04020805060202030203"/>
    <w:charset w:val="00"/>
    <w:family w:val="decorative"/>
    <w:pitch w:val="variable"/>
    <w:sig w:usb0="00000003" w:usb1="00000000" w:usb2="00000000" w:usb3="00000000" w:csb0="00000001" w:csb1="00000000"/>
  </w:font>
  <w:font w:name="Tunga">
    <w:panose1 w:val="00000400000000000000"/>
    <w:charset w:val="00"/>
    <w:family w:val="swiss"/>
    <w:pitch w:val="variable"/>
    <w:sig w:usb0="00400003" w:usb1="00000000" w:usb2="00000000" w:usb3="00000000" w:csb0="00000001" w:csb1="00000000"/>
  </w:font>
  <w:font w:name="Arial Gras">
    <w:altName w:val="Arial"/>
    <w:panose1 w:val="020B0704020202020204"/>
    <w:charset w:val="00"/>
    <w:family w:val="roman"/>
    <w:notTrueType/>
    <w:pitch w:val="default"/>
  </w:font>
  <w:font w:name="Futura">
    <w:altName w:val="Times New Roman"/>
    <w:charset w:val="00"/>
    <w:family w:val="auto"/>
    <w:pitch w:val="default"/>
  </w:font>
  <w:font w:name="Palatino Linotype">
    <w:panose1 w:val="02040502050505030304"/>
    <w:charset w:val="00"/>
    <w:family w:val="roman"/>
    <w:pitch w:val="variable"/>
    <w:sig w:usb0="E0000287" w:usb1="40000013"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Univers (WN)">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6D1CBB" w14:textId="0828F6F9" w:rsidR="009E5AD6" w:rsidRPr="00367A3F" w:rsidRDefault="009E5AD6">
    <w:pPr>
      <w:pStyle w:val="En-tte"/>
      <w:pBdr>
        <w:top w:val="single" w:sz="4" w:space="1" w:color="auto"/>
        <w:left w:val="single" w:sz="4" w:space="4" w:color="auto"/>
        <w:bottom w:val="single" w:sz="4" w:space="1" w:color="auto"/>
        <w:right w:val="single" w:sz="4" w:space="4" w:color="auto"/>
      </w:pBdr>
      <w:tabs>
        <w:tab w:val="clear" w:pos="4536"/>
        <w:tab w:val="center" w:pos="3960"/>
        <w:tab w:val="center" w:pos="8100"/>
      </w:tabs>
      <w:rPr>
        <w:sz w:val="14"/>
        <w:szCs w:val="14"/>
      </w:rPr>
    </w:pPr>
    <w:r>
      <w:rPr>
        <w:sz w:val="16"/>
        <w:szCs w:val="16"/>
      </w:rPr>
      <w:tab/>
    </w:r>
    <w:r w:rsidRPr="00177C57">
      <w:rPr>
        <w:sz w:val="16"/>
        <w:szCs w:val="16"/>
      </w:rPr>
      <w:t>Projet de marché n°</w:t>
    </w:r>
    <w:r w:rsidR="00E3254A" w:rsidRPr="00177C57">
      <w:rPr>
        <w:sz w:val="16"/>
        <w:szCs w:val="16"/>
      </w:rPr>
      <w:t xml:space="preserve"> B25-01268-FL</w:t>
    </w:r>
    <w:r>
      <w:rPr>
        <w:sz w:val="16"/>
        <w:szCs w:val="16"/>
      </w:rPr>
      <w:tab/>
    </w:r>
    <w:r w:rsidRPr="00367A3F">
      <w:rPr>
        <w:rStyle w:val="Numrodepage"/>
        <w:sz w:val="14"/>
        <w:szCs w:val="14"/>
      </w:rPr>
      <w:fldChar w:fldCharType="begin"/>
    </w:r>
    <w:r w:rsidRPr="00367A3F">
      <w:rPr>
        <w:rStyle w:val="Numrodepage"/>
        <w:sz w:val="14"/>
        <w:szCs w:val="14"/>
      </w:rPr>
      <w:instrText xml:space="preserve"> PAGE </w:instrText>
    </w:r>
    <w:r w:rsidRPr="00367A3F">
      <w:rPr>
        <w:rStyle w:val="Numrodepage"/>
        <w:sz w:val="14"/>
        <w:szCs w:val="14"/>
      </w:rPr>
      <w:fldChar w:fldCharType="separate"/>
    </w:r>
    <w:r w:rsidR="008C649B" w:rsidRPr="00367A3F">
      <w:rPr>
        <w:rStyle w:val="Numrodepage"/>
        <w:noProof/>
        <w:sz w:val="14"/>
        <w:szCs w:val="14"/>
      </w:rPr>
      <w:t>17</w:t>
    </w:r>
    <w:r w:rsidRPr="00367A3F">
      <w:rPr>
        <w:rStyle w:val="Numrodepage"/>
        <w:sz w:val="14"/>
        <w:szCs w:val="14"/>
      </w:rPr>
      <w:fldChar w:fldCharType="end"/>
    </w:r>
    <w:r w:rsidRPr="00367A3F">
      <w:rPr>
        <w:rStyle w:val="Numrodepage"/>
        <w:sz w:val="14"/>
        <w:szCs w:val="14"/>
      </w:rPr>
      <w:t>/</w:t>
    </w:r>
    <w:r w:rsidRPr="00367A3F">
      <w:rPr>
        <w:rStyle w:val="Numrodepage"/>
        <w:sz w:val="14"/>
        <w:szCs w:val="14"/>
      </w:rPr>
      <w:fldChar w:fldCharType="begin"/>
    </w:r>
    <w:r w:rsidRPr="00367A3F">
      <w:rPr>
        <w:rStyle w:val="Numrodepage"/>
        <w:sz w:val="14"/>
        <w:szCs w:val="14"/>
      </w:rPr>
      <w:instrText xml:space="preserve"> NUMPAGES </w:instrText>
    </w:r>
    <w:r w:rsidRPr="00367A3F">
      <w:rPr>
        <w:rStyle w:val="Numrodepage"/>
        <w:sz w:val="14"/>
        <w:szCs w:val="14"/>
      </w:rPr>
      <w:fldChar w:fldCharType="separate"/>
    </w:r>
    <w:r w:rsidR="008C649B" w:rsidRPr="00367A3F">
      <w:rPr>
        <w:rStyle w:val="Numrodepage"/>
        <w:noProof/>
        <w:sz w:val="14"/>
        <w:szCs w:val="14"/>
      </w:rPr>
      <w:t>17</w:t>
    </w:r>
    <w:r w:rsidRPr="00367A3F">
      <w:rPr>
        <w:rStyle w:val="Numrodepage"/>
        <w:sz w:val="14"/>
        <w:szCs w:val="14"/>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18BA0A" w14:textId="77777777" w:rsidR="009E5AD6" w:rsidRDefault="009E5AD6" w:rsidP="000D6F1B">
    <w:pPr>
      <w:spacing w:before="5" w:after="120"/>
      <w:ind w:left="20"/>
      <w:rPr>
        <w:rFonts w:cs="Arial"/>
        <w:color w:val="767171"/>
        <w:spacing w:val="-5"/>
        <w:sz w:val="12"/>
        <w:szCs w:val="14"/>
        <w:u w:color="666666"/>
      </w:rPr>
    </w:pPr>
    <w:r w:rsidRPr="00C323CD">
      <w:rPr>
        <w:rStyle w:val="AucunA"/>
        <w:noProof/>
        <w:color w:val="767171"/>
        <w:spacing w:val="-2"/>
        <w:sz w:val="14"/>
        <w:szCs w:val="14"/>
        <w:u w:color="808080"/>
      </w:rPr>
      <w:drawing>
        <wp:inline distT="0" distB="0" distL="0" distR="0" wp14:anchorId="1B9EA40C" wp14:editId="300820B9">
          <wp:extent cx="190500" cy="3810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0500" cy="38100"/>
                  </a:xfrm>
                  <a:prstGeom prst="rect">
                    <a:avLst/>
                  </a:prstGeom>
                  <a:noFill/>
                  <a:ln>
                    <a:noFill/>
                  </a:ln>
                </pic:spPr>
              </pic:pic>
            </a:graphicData>
          </a:graphic>
        </wp:inline>
      </w:drawing>
    </w:r>
  </w:p>
  <w:p w14:paraId="42A5CDF3" w14:textId="77777777" w:rsidR="009E5AD6" w:rsidRPr="00B400F2" w:rsidRDefault="009E5AD6" w:rsidP="000D6F1B">
    <w:pPr>
      <w:tabs>
        <w:tab w:val="center" w:pos="6873"/>
      </w:tabs>
      <w:jc w:val="both"/>
      <w:rPr>
        <w:rFonts w:eastAsia="Arial" w:cs="Arial"/>
        <w:color w:val="767171"/>
        <w:sz w:val="12"/>
      </w:rPr>
    </w:pPr>
    <w:r>
      <w:rPr>
        <w:rFonts w:eastAsia="Arial" w:cs="Arial"/>
        <w:color w:val="767171"/>
        <w:sz w:val="12"/>
      </w:rPr>
      <w:t xml:space="preserve">CEA </w:t>
    </w:r>
    <w:r>
      <w:rPr>
        <w:rFonts w:eastAsia="Arial" w:cs="Arial"/>
        <w:color w:val="767171"/>
        <w:sz w:val="12"/>
      </w:rPr>
      <w:tab/>
      <w:t>DG/CEAGRE/DPRSG/SMA</w:t>
    </w:r>
    <w:r w:rsidRPr="00B400F2">
      <w:rPr>
        <w:rFonts w:eastAsia="Arial" w:cs="Arial"/>
        <w:color w:val="767171"/>
        <w:sz w:val="12"/>
      </w:rPr>
      <w:t xml:space="preserve"> </w:t>
    </w:r>
  </w:p>
  <w:p w14:paraId="6DDAC595" w14:textId="77777777" w:rsidR="009E5AD6" w:rsidRDefault="009E5AD6" w:rsidP="000D6F1B">
    <w:pPr>
      <w:tabs>
        <w:tab w:val="center" w:pos="6873"/>
      </w:tabs>
      <w:rPr>
        <w:rFonts w:eastAsia="Arial" w:cs="Arial"/>
        <w:color w:val="767171"/>
        <w:sz w:val="12"/>
      </w:rPr>
    </w:pPr>
    <w:r>
      <w:rPr>
        <w:rFonts w:eastAsia="Arial" w:cs="Arial"/>
        <w:color w:val="767171"/>
        <w:sz w:val="12"/>
      </w:rPr>
      <w:t xml:space="preserve">Centre de Grenoble 17 avenue des Martyrs 38054 GRENOBLE Cedex 9 </w:t>
    </w:r>
  </w:p>
  <w:p w14:paraId="7CDACAF4" w14:textId="77777777" w:rsidR="009E5AD6" w:rsidRPr="00B400F2" w:rsidRDefault="009E5AD6" w:rsidP="000D6F1B">
    <w:pPr>
      <w:tabs>
        <w:tab w:val="center" w:pos="6873"/>
      </w:tabs>
      <w:rPr>
        <w:rFonts w:eastAsia="Arial" w:cs="Arial"/>
        <w:color w:val="767171"/>
        <w:sz w:val="12"/>
      </w:rPr>
    </w:pPr>
    <w:r>
      <w:rPr>
        <w:rFonts w:eastAsia="Arial" w:cs="Arial"/>
        <w:color w:val="767171"/>
        <w:sz w:val="12"/>
      </w:rPr>
      <w:t>Service Marchés et Achats</w:t>
    </w:r>
    <w:r>
      <w:rPr>
        <w:rFonts w:eastAsia="Arial" w:cs="Arial"/>
        <w:color w:val="767171"/>
        <w:sz w:val="12"/>
      </w:rPr>
      <w:tab/>
    </w:r>
    <w:r w:rsidRPr="00B400F2">
      <w:rPr>
        <w:rFonts w:eastAsia="Arial" w:cs="Arial"/>
        <w:color w:val="767171"/>
        <w:sz w:val="12"/>
      </w:rPr>
      <w:t xml:space="preserve"> </w:t>
    </w:r>
  </w:p>
  <w:p w14:paraId="70A8ED25" w14:textId="77777777" w:rsidR="009E5AD6" w:rsidRPr="00B400F2" w:rsidRDefault="009E5AD6" w:rsidP="000D6F1B">
    <w:pPr>
      <w:tabs>
        <w:tab w:val="center" w:pos="6873"/>
      </w:tabs>
      <w:rPr>
        <w:rFonts w:eastAsia="Arial" w:cs="Arial"/>
        <w:color w:val="767171"/>
        <w:sz w:val="12"/>
      </w:rPr>
    </w:pPr>
    <w:r w:rsidRPr="00B400F2">
      <w:rPr>
        <w:rFonts w:eastAsia="Arial" w:cs="Arial"/>
        <w:color w:val="767171"/>
        <w:sz w:val="12"/>
      </w:rPr>
      <w:t>Établissement public à carac</w:t>
    </w:r>
    <w:r>
      <w:rPr>
        <w:rFonts w:eastAsia="Arial" w:cs="Arial"/>
        <w:color w:val="767171"/>
        <w:sz w:val="12"/>
      </w:rPr>
      <w:t xml:space="preserve">tère industriel et commercial - </w:t>
    </w:r>
    <w:r w:rsidRPr="00B400F2">
      <w:rPr>
        <w:rFonts w:eastAsia="Arial" w:cs="Arial"/>
        <w:color w:val="767171"/>
        <w:sz w:val="12"/>
      </w:rPr>
      <w:t xml:space="preserve">RCS Paris B 775 685 019 </w:t>
    </w:r>
  </w:p>
  <w:p w14:paraId="4412166E" w14:textId="77777777" w:rsidR="009E5AD6" w:rsidRPr="00583DFD" w:rsidRDefault="009E5AD6" w:rsidP="002D1D6E">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93A460" w14:textId="77777777" w:rsidR="009E5AD6" w:rsidRDefault="009E5AD6">
      <w:r>
        <w:separator/>
      </w:r>
    </w:p>
  </w:footnote>
  <w:footnote w:type="continuationSeparator" w:id="0">
    <w:p w14:paraId="0DFAE4EB" w14:textId="77777777" w:rsidR="009E5AD6" w:rsidRDefault="009E5AD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382623" w14:textId="2AB4E0B7" w:rsidR="009E5AD6" w:rsidRDefault="009E5AD6">
    <w:pPr>
      <w:pStyle w:val="En-tte"/>
    </w:pPr>
    <w:r>
      <w:rPr>
        <w:noProof/>
      </w:rPr>
      <w:drawing>
        <wp:anchor distT="0" distB="0" distL="114300" distR="114300" simplePos="0" relativeHeight="251657728" behindDoc="0" locked="0" layoutInCell="1" allowOverlap="1" wp14:anchorId="33B57B3B" wp14:editId="43642725">
          <wp:simplePos x="0" y="0"/>
          <wp:positionH relativeFrom="margin">
            <wp:posOffset>-742950</wp:posOffset>
          </wp:positionH>
          <wp:positionV relativeFrom="paragraph">
            <wp:posOffset>-51435</wp:posOffset>
          </wp:positionV>
          <wp:extent cx="1062434" cy="1062434"/>
          <wp:effectExtent l="0" t="0" r="4445" b="4445"/>
          <wp:wrapNone/>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EA_Gren_logotype"/>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062434" cy="1062434"/>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C53EC5B" w14:textId="2C072F78" w:rsidR="009E5AD6" w:rsidRDefault="009E5AD6">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81207F0"/>
    <w:lvl w:ilvl="0">
      <w:start w:val="1"/>
      <w:numFmt w:val="bullet"/>
      <w:pStyle w:val="Listepuces"/>
      <w:lvlText w:val=""/>
      <w:lvlJc w:val="left"/>
      <w:pPr>
        <w:tabs>
          <w:tab w:val="num" w:pos="360"/>
        </w:tabs>
        <w:ind w:left="360" w:hanging="360"/>
      </w:pPr>
      <w:rPr>
        <w:rFonts w:ascii="Symbol" w:hAnsi="Symbol" w:hint="default"/>
      </w:rPr>
    </w:lvl>
  </w:abstractNum>
  <w:abstractNum w:abstractNumId="1" w15:restartNumberingAfterBreak="0">
    <w:nsid w:val="0CFB1BDE"/>
    <w:multiLevelType w:val="hybridMultilevel"/>
    <w:tmpl w:val="A07C255C"/>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8D102E3"/>
    <w:multiLevelType w:val="hybridMultilevel"/>
    <w:tmpl w:val="FCCA6256"/>
    <w:lvl w:ilvl="0" w:tplc="A3BCEA26">
      <w:start w:val="1"/>
      <w:numFmt w:val="bullet"/>
      <w:lvlText w:val="-"/>
      <w:lvlJc w:val="left"/>
      <w:pPr>
        <w:ind w:left="360" w:hanging="360"/>
      </w:pPr>
      <w:rPr>
        <w:rFonts w:ascii="Arial" w:hAnsi="Arial" w:hint="default"/>
        <w:sz w:val="22"/>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 w15:restartNumberingAfterBreak="0">
    <w:nsid w:val="33AD2622"/>
    <w:multiLevelType w:val="hybridMultilevel"/>
    <w:tmpl w:val="52B4176C"/>
    <w:lvl w:ilvl="0" w:tplc="C14611CE">
      <w:start w:val="13"/>
      <w:numFmt w:val="bullet"/>
      <w:lvlText w:val="-"/>
      <w:lvlJc w:val="left"/>
      <w:pPr>
        <w:tabs>
          <w:tab w:val="num" w:pos="927"/>
        </w:tabs>
        <w:ind w:left="927" w:hanging="207"/>
      </w:pPr>
      <w:rPr>
        <w:rFonts w:ascii="Times New Roman" w:eastAsia="Times New Roman" w:hAnsi="Times New Roman" w:cs="Times New Roman" w:hint="default"/>
      </w:rPr>
    </w:lvl>
    <w:lvl w:ilvl="1" w:tplc="040C0003" w:tentative="1">
      <w:start w:val="1"/>
      <w:numFmt w:val="bullet"/>
      <w:lvlText w:val="o"/>
      <w:lvlJc w:val="left"/>
      <w:pPr>
        <w:tabs>
          <w:tab w:val="num" w:pos="1800"/>
        </w:tabs>
        <w:ind w:left="1800" w:hanging="360"/>
      </w:pPr>
      <w:rPr>
        <w:rFonts w:ascii="Courier New" w:hAnsi="Courier New" w:cs="Courier New" w:hint="default"/>
      </w:rPr>
    </w:lvl>
    <w:lvl w:ilvl="2" w:tplc="040C0005" w:tentative="1">
      <w:start w:val="1"/>
      <w:numFmt w:val="bullet"/>
      <w:lvlText w:val=""/>
      <w:lvlJc w:val="left"/>
      <w:pPr>
        <w:tabs>
          <w:tab w:val="num" w:pos="2520"/>
        </w:tabs>
        <w:ind w:left="2520" w:hanging="360"/>
      </w:pPr>
      <w:rPr>
        <w:rFonts w:ascii="Wingdings" w:hAnsi="Wingdings" w:hint="default"/>
      </w:rPr>
    </w:lvl>
    <w:lvl w:ilvl="3" w:tplc="040C0001" w:tentative="1">
      <w:start w:val="1"/>
      <w:numFmt w:val="bullet"/>
      <w:lvlText w:val=""/>
      <w:lvlJc w:val="left"/>
      <w:pPr>
        <w:tabs>
          <w:tab w:val="num" w:pos="3240"/>
        </w:tabs>
        <w:ind w:left="3240" w:hanging="360"/>
      </w:pPr>
      <w:rPr>
        <w:rFonts w:ascii="Symbol" w:hAnsi="Symbol" w:hint="default"/>
      </w:rPr>
    </w:lvl>
    <w:lvl w:ilvl="4" w:tplc="040C0003" w:tentative="1">
      <w:start w:val="1"/>
      <w:numFmt w:val="bullet"/>
      <w:lvlText w:val="o"/>
      <w:lvlJc w:val="left"/>
      <w:pPr>
        <w:tabs>
          <w:tab w:val="num" w:pos="3960"/>
        </w:tabs>
        <w:ind w:left="3960" w:hanging="360"/>
      </w:pPr>
      <w:rPr>
        <w:rFonts w:ascii="Courier New" w:hAnsi="Courier New" w:cs="Courier New" w:hint="default"/>
      </w:rPr>
    </w:lvl>
    <w:lvl w:ilvl="5" w:tplc="040C0005" w:tentative="1">
      <w:start w:val="1"/>
      <w:numFmt w:val="bullet"/>
      <w:lvlText w:val=""/>
      <w:lvlJc w:val="left"/>
      <w:pPr>
        <w:tabs>
          <w:tab w:val="num" w:pos="4680"/>
        </w:tabs>
        <w:ind w:left="4680" w:hanging="360"/>
      </w:pPr>
      <w:rPr>
        <w:rFonts w:ascii="Wingdings" w:hAnsi="Wingdings" w:hint="default"/>
      </w:rPr>
    </w:lvl>
    <w:lvl w:ilvl="6" w:tplc="040C0001" w:tentative="1">
      <w:start w:val="1"/>
      <w:numFmt w:val="bullet"/>
      <w:lvlText w:val=""/>
      <w:lvlJc w:val="left"/>
      <w:pPr>
        <w:tabs>
          <w:tab w:val="num" w:pos="5400"/>
        </w:tabs>
        <w:ind w:left="5400" w:hanging="360"/>
      </w:pPr>
      <w:rPr>
        <w:rFonts w:ascii="Symbol" w:hAnsi="Symbol" w:hint="default"/>
      </w:rPr>
    </w:lvl>
    <w:lvl w:ilvl="7" w:tplc="040C0003" w:tentative="1">
      <w:start w:val="1"/>
      <w:numFmt w:val="bullet"/>
      <w:lvlText w:val="o"/>
      <w:lvlJc w:val="left"/>
      <w:pPr>
        <w:tabs>
          <w:tab w:val="num" w:pos="6120"/>
        </w:tabs>
        <w:ind w:left="6120" w:hanging="360"/>
      </w:pPr>
      <w:rPr>
        <w:rFonts w:ascii="Courier New" w:hAnsi="Courier New" w:cs="Courier New" w:hint="default"/>
      </w:rPr>
    </w:lvl>
    <w:lvl w:ilvl="8" w:tplc="040C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35FC32C3"/>
    <w:multiLevelType w:val="hybridMultilevel"/>
    <w:tmpl w:val="5F84B1DC"/>
    <w:lvl w:ilvl="0" w:tplc="FB62A86C">
      <w:numFmt w:val="bullet"/>
      <w:lvlText w:val="-"/>
      <w:lvlJc w:val="left"/>
      <w:pPr>
        <w:tabs>
          <w:tab w:val="num" w:pos="720"/>
        </w:tabs>
        <w:ind w:left="720" w:hanging="360"/>
      </w:pPr>
      <w:rPr>
        <w:rFonts w:ascii="Arial" w:eastAsia="Colonna MT" w:hAnsi="Arial" w:cs="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6115EC9"/>
    <w:multiLevelType w:val="hybridMultilevel"/>
    <w:tmpl w:val="22382206"/>
    <w:lvl w:ilvl="0" w:tplc="E69EDC42">
      <w:numFmt w:val="bullet"/>
      <w:lvlText w:val="-"/>
      <w:lvlJc w:val="left"/>
      <w:pPr>
        <w:ind w:left="720" w:hanging="360"/>
      </w:pPr>
      <w:rPr>
        <w:rFonts w:ascii="Tunga" w:eastAsia="Tunga" w:hAnsi="Tunga" w:cs="Tunga" w:hint="default"/>
        <w:b w:val="0"/>
        <w:i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3CA66287"/>
    <w:multiLevelType w:val="hybridMultilevel"/>
    <w:tmpl w:val="0756DE3C"/>
    <w:lvl w:ilvl="0" w:tplc="35B00FEA">
      <w:start w:val="13"/>
      <w:numFmt w:val="bullet"/>
      <w:lvlText w:val="-"/>
      <w:lvlJc w:val="left"/>
      <w:pPr>
        <w:tabs>
          <w:tab w:val="num" w:pos="720"/>
        </w:tabs>
        <w:ind w:left="720" w:hanging="360"/>
      </w:pPr>
      <w:rPr>
        <w:rFonts w:ascii="Arial" w:eastAsia="Times New Roman"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CE3189A"/>
    <w:multiLevelType w:val="hybridMultilevel"/>
    <w:tmpl w:val="55C4CADC"/>
    <w:lvl w:ilvl="0" w:tplc="040C000F">
      <w:start w:val="1"/>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8" w15:restartNumberingAfterBreak="0">
    <w:nsid w:val="52530F56"/>
    <w:multiLevelType w:val="hybridMultilevel"/>
    <w:tmpl w:val="24E243C2"/>
    <w:lvl w:ilvl="0" w:tplc="E69EDC42">
      <w:numFmt w:val="bullet"/>
      <w:lvlText w:val="-"/>
      <w:lvlJc w:val="left"/>
      <w:pPr>
        <w:ind w:left="720" w:hanging="360"/>
      </w:pPr>
      <w:rPr>
        <w:rFonts w:ascii="Tunga" w:eastAsia="Tunga" w:hAnsi="Tunga" w:cs="Tunga" w:hint="default"/>
        <w:b w:val="0"/>
        <w:i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2D27A49"/>
    <w:multiLevelType w:val="multilevel"/>
    <w:tmpl w:val="4F1077F4"/>
    <w:lvl w:ilvl="0">
      <w:start w:val="2"/>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0" w15:restartNumberingAfterBreak="0">
    <w:nsid w:val="59FF4FAA"/>
    <w:multiLevelType w:val="hybridMultilevel"/>
    <w:tmpl w:val="EED8931A"/>
    <w:lvl w:ilvl="0" w:tplc="C14611CE">
      <w:start w:val="13"/>
      <w:numFmt w:val="bullet"/>
      <w:lvlText w:val="-"/>
      <w:lvlJc w:val="left"/>
      <w:pPr>
        <w:tabs>
          <w:tab w:val="num" w:pos="747"/>
        </w:tabs>
        <w:ind w:left="747" w:hanging="207"/>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BB736E5"/>
    <w:multiLevelType w:val="multilevel"/>
    <w:tmpl w:val="040C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 w15:restartNumberingAfterBreak="0">
    <w:nsid w:val="65972567"/>
    <w:multiLevelType w:val="multilevel"/>
    <w:tmpl w:val="DEA03C82"/>
    <w:styleLink w:val="Style1"/>
    <w:lvl w:ilvl="0">
      <w:start w:val="1"/>
      <w:numFmt w:val="decimal"/>
      <w:pStyle w:val="Titre1"/>
      <w:suff w:val="nothing"/>
      <w:lvlText w:val="ARTICLE  %1  - "/>
      <w:lvlJc w:val="left"/>
      <w:pPr>
        <w:ind w:left="3544" w:firstLine="0"/>
      </w:pPr>
      <w:rPr>
        <w:rFonts w:ascii="Arial Gras" w:hAnsi="Arial Gras"/>
        <w:b/>
        <w:color w:val="auto"/>
        <w:sz w:val="22"/>
        <w:szCs w:val="22"/>
        <w:u w:val="single"/>
      </w:rPr>
    </w:lvl>
    <w:lvl w:ilvl="1">
      <w:start w:val="1"/>
      <w:numFmt w:val="decimal"/>
      <w:pStyle w:val="Titre2"/>
      <w:suff w:val="nothing"/>
      <w:lvlText w:val="%1.%2 - "/>
      <w:lvlJc w:val="left"/>
      <w:pPr>
        <w:ind w:left="0" w:firstLine="0"/>
      </w:pPr>
      <w:rPr>
        <w:rFonts w:ascii="Arial Gras" w:hAnsi="Arial Gras" w:hint="default"/>
        <w:b/>
        <w:i w:val="0"/>
        <w:sz w:val="22"/>
        <w:szCs w:val="22"/>
        <w:u w:val="none"/>
      </w:rPr>
    </w:lvl>
    <w:lvl w:ilvl="2">
      <w:start w:val="1"/>
      <w:numFmt w:val="decimal"/>
      <w:pStyle w:val="Titre3"/>
      <w:suff w:val="nothing"/>
      <w:lvlText w:val="%1.%2.%3 - "/>
      <w:lvlJc w:val="left"/>
      <w:pPr>
        <w:ind w:left="0" w:firstLine="0"/>
      </w:pPr>
      <w:rPr>
        <w:rFonts w:hAnsi="Arial" w:cs="Arial" w:hint="default"/>
        <w:b/>
      </w:rPr>
    </w:lvl>
    <w:lvl w:ilvl="3">
      <w:start w:val="1"/>
      <w:numFmt w:val="decimal"/>
      <w:pStyle w:val="Titre4"/>
      <w:suff w:val="nothing"/>
      <w:lvlText w:val="%1.%2.%3.%4 - "/>
      <w:lvlJc w:val="left"/>
      <w:pPr>
        <w:ind w:left="864" w:hanging="864"/>
      </w:pPr>
      <w:rPr>
        <w:rFonts w:hint="default"/>
        <w:b w:val="0"/>
        <w:i w:val="0"/>
        <w:sz w:val="20"/>
        <w:szCs w:val="20"/>
        <w:u w:val="none"/>
      </w:rPr>
    </w:lvl>
    <w:lvl w:ilvl="4">
      <w:start w:val="1"/>
      <w:numFmt w:val="decimal"/>
      <w:pStyle w:val="Titre5"/>
      <w:lvlText w:val="%1.%2.%3.%4.%5"/>
      <w:lvlJc w:val="left"/>
      <w:pPr>
        <w:tabs>
          <w:tab w:val="num" w:pos="1008"/>
        </w:tabs>
        <w:ind w:left="1008" w:hanging="1008"/>
      </w:pPr>
      <w:rPr>
        <w:rFonts w:hint="default"/>
      </w:rPr>
    </w:lvl>
    <w:lvl w:ilvl="5">
      <w:start w:val="1"/>
      <w:numFmt w:val="decimal"/>
      <w:pStyle w:val="Titre6"/>
      <w:lvlText w:val="%1.%2.%3.%4.%5.%6"/>
      <w:lvlJc w:val="left"/>
      <w:pPr>
        <w:tabs>
          <w:tab w:val="num" w:pos="1152"/>
        </w:tabs>
        <w:ind w:left="1152" w:hanging="1152"/>
      </w:pPr>
      <w:rPr>
        <w:rFonts w:hint="default"/>
      </w:rPr>
    </w:lvl>
    <w:lvl w:ilvl="6">
      <w:start w:val="1"/>
      <w:numFmt w:val="decimal"/>
      <w:pStyle w:val="Titre7"/>
      <w:lvlText w:val="%1.%2.%3.%4.%5.%6.%7"/>
      <w:lvlJc w:val="left"/>
      <w:pPr>
        <w:tabs>
          <w:tab w:val="num" w:pos="1296"/>
        </w:tabs>
        <w:ind w:left="1296" w:hanging="1296"/>
      </w:pPr>
      <w:rPr>
        <w:rFonts w:hint="default"/>
      </w:rPr>
    </w:lvl>
    <w:lvl w:ilvl="7">
      <w:start w:val="1"/>
      <w:numFmt w:val="decimal"/>
      <w:pStyle w:val="Titre8"/>
      <w:lvlText w:val="%1.%2.%3.%4.%5.%6.%7.%8"/>
      <w:lvlJc w:val="left"/>
      <w:pPr>
        <w:tabs>
          <w:tab w:val="num" w:pos="1440"/>
        </w:tabs>
        <w:ind w:left="1440" w:hanging="1440"/>
      </w:pPr>
      <w:rPr>
        <w:rFonts w:hint="default"/>
      </w:rPr>
    </w:lvl>
    <w:lvl w:ilvl="8">
      <w:start w:val="1"/>
      <w:numFmt w:val="decimal"/>
      <w:pStyle w:val="Titre9"/>
      <w:lvlText w:val="%1.%2.%3.%4.%5.%6.%7.%8.%9"/>
      <w:lvlJc w:val="left"/>
      <w:pPr>
        <w:tabs>
          <w:tab w:val="num" w:pos="1584"/>
        </w:tabs>
        <w:ind w:left="1584" w:hanging="1584"/>
      </w:pPr>
      <w:rPr>
        <w:rFonts w:hint="default"/>
      </w:rPr>
    </w:lvl>
  </w:abstractNum>
  <w:num w:numId="1">
    <w:abstractNumId w:val="3"/>
  </w:num>
  <w:num w:numId="2">
    <w:abstractNumId w:val="10"/>
  </w:num>
  <w:num w:numId="3">
    <w:abstractNumId w:val="12"/>
    <w:lvlOverride w:ilvl="0">
      <w:lvl w:ilvl="0">
        <w:start w:val="1"/>
        <w:numFmt w:val="decimal"/>
        <w:pStyle w:val="Titre1"/>
        <w:suff w:val="nothing"/>
        <w:lvlText w:val="ARTICLE  %1  - "/>
        <w:lvlJc w:val="left"/>
        <w:pPr>
          <w:ind w:left="3540" w:firstLine="0"/>
        </w:pPr>
        <w:rPr>
          <w:rFonts w:ascii="Arial Gras" w:hAnsi="Arial Gras"/>
          <w:b/>
          <w:color w:val="auto"/>
          <w:sz w:val="22"/>
          <w:szCs w:val="22"/>
          <w:u w:val="single"/>
        </w:rPr>
      </w:lvl>
    </w:lvlOverride>
    <w:lvlOverride w:ilvl="1">
      <w:lvl w:ilvl="1">
        <w:start w:val="1"/>
        <w:numFmt w:val="decimal"/>
        <w:pStyle w:val="Titre2"/>
        <w:suff w:val="nothing"/>
        <w:lvlText w:val="%1.%2 - "/>
        <w:lvlJc w:val="left"/>
        <w:pPr>
          <w:ind w:left="3540" w:firstLine="0"/>
        </w:pPr>
        <w:rPr>
          <w:rFonts w:ascii="Arial Gras" w:hAnsi="Arial Gras" w:hint="default"/>
          <w:b/>
          <w:i w:val="0"/>
          <w:sz w:val="22"/>
          <w:szCs w:val="22"/>
          <w:u w:val="none"/>
        </w:rPr>
      </w:lvl>
    </w:lvlOverride>
    <w:lvlOverride w:ilvl="2">
      <w:lvl w:ilvl="2">
        <w:start w:val="1"/>
        <w:numFmt w:val="decimal"/>
        <w:pStyle w:val="Titre3"/>
        <w:suff w:val="nothing"/>
        <w:lvlText w:val="%1.%2.%3 - "/>
        <w:lvlJc w:val="left"/>
        <w:pPr>
          <w:ind w:left="3540" w:firstLine="0"/>
        </w:pPr>
        <w:rPr>
          <w:rFonts w:hAnsi="Arial" w:cs="Arial" w:hint="default"/>
          <w:b w:val="0"/>
          <w:i/>
          <w:u w:val="single"/>
        </w:rPr>
      </w:lvl>
    </w:lvlOverride>
    <w:lvlOverride w:ilvl="3">
      <w:lvl w:ilvl="3">
        <w:start w:val="1"/>
        <w:numFmt w:val="decimal"/>
        <w:pStyle w:val="Titre4"/>
        <w:suff w:val="nothing"/>
        <w:lvlText w:val="%1.%2.%3.%4 - "/>
        <w:lvlJc w:val="left"/>
        <w:pPr>
          <w:ind w:left="4404" w:hanging="864"/>
        </w:pPr>
        <w:rPr>
          <w:rFonts w:hint="default"/>
          <w:b w:val="0"/>
          <w:i w:val="0"/>
          <w:sz w:val="20"/>
          <w:szCs w:val="20"/>
          <w:u w:val="none"/>
        </w:rPr>
      </w:lvl>
    </w:lvlOverride>
    <w:lvlOverride w:ilvl="4">
      <w:lvl w:ilvl="4">
        <w:start w:val="1"/>
        <w:numFmt w:val="decimal"/>
        <w:pStyle w:val="Titre5"/>
        <w:lvlText w:val="%1.%2.%3.%4.%5"/>
        <w:lvlJc w:val="left"/>
        <w:pPr>
          <w:tabs>
            <w:tab w:val="num" w:pos="4548"/>
          </w:tabs>
          <w:ind w:left="4548" w:hanging="1008"/>
        </w:pPr>
        <w:rPr>
          <w:rFonts w:hint="default"/>
        </w:rPr>
      </w:lvl>
    </w:lvlOverride>
    <w:lvlOverride w:ilvl="5">
      <w:lvl w:ilvl="5">
        <w:start w:val="1"/>
        <w:numFmt w:val="decimal"/>
        <w:pStyle w:val="Titre6"/>
        <w:lvlText w:val="%1.%2.%3.%4.%5.%6"/>
        <w:lvlJc w:val="left"/>
        <w:pPr>
          <w:tabs>
            <w:tab w:val="num" w:pos="4692"/>
          </w:tabs>
          <w:ind w:left="4692" w:hanging="1152"/>
        </w:pPr>
        <w:rPr>
          <w:rFonts w:hint="default"/>
        </w:rPr>
      </w:lvl>
    </w:lvlOverride>
    <w:lvlOverride w:ilvl="6">
      <w:lvl w:ilvl="6">
        <w:start w:val="1"/>
        <w:numFmt w:val="decimal"/>
        <w:pStyle w:val="Titre7"/>
        <w:lvlText w:val="%1.%2.%3.%4.%5.%6.%7"/>
        <w:lvlJc w:val="left"/>
        <w:pPr>
          <w:tabs>
            <w:tab w:val="num" w:pos="4836"/>
          </w:tabs>
          <w:ind w:left="4836" w:hanging="1296"/>
        </w:pPr>
        <w:rPr>
          <w:rFonts w:hint="default"/>
        </w:rPr>
      </w:lvl>
    </w:lvlOverride>
    <w:lvlOverride w:ilvl="7">
      <w:lvl w:ilvl="7">
        <w:start w:val="1"/>
        <w:numFmt w:val="decimal"/>
        <w:pStyle w:val="Titre8"/>
        <w:lvlText w:val="%1.%2.%3.%4.%5.%6.%7.%8"/>
        <w:lvlJc w:val="left"/>
        <w:pPr>
          <w:tabs>
            <w:tab w:val="num" w:pos="4980"/>
          </w:tabs>
          <w:ind w:left="4980" w:hanging="1440"/>
        </w:pPr>
        <w:rPr>
          <w:rFonts w:hint="default"/>
        </w:rPr>
      </w:lvl>
    </w:lvlOverride>
    <w:lvlOverride w:ilvl="8">
      <w:lvl w:ilvl="8">
        <w:start w:val="1"/>
        <w:numFmt w:val="decimal"/>
        <w:pStyle w:val="Titre9"/>
        <w:lvlText w:val="%1.%2.%3.%4.%5.%6.%7.%8.%9"/>
        <w:lvlJc w:val="left"/>
        <w:pPr>
          <w:tabs>
            <w:tab w:val="num" w:pos="5124"/>
          </w:tabs>
          <w:ind w:left="5124" w:hanging="1584"/>
        </w:pPr>
        <w:rPr>
          <w:rFonts w:hint="default"/>
        </w:rPr>
      </w:lvl>
    </w:lvlOverride>
  </w:num>
  <w:num w:numId="4">
    <w:abstractNumId w:val="11"/>
  </w:num>
  <w:num w:numId="5">
    <w:abstractNumId w:val="12"/>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lvlOverride w:ilvl="0">
      <w:lvl w:ilvl="0">
        <w:start w:val="1"/>
        <w:numFmt w:val="decimal"/>
        <w:pStyle w:val="Titre1"/>
        <w:suff w:val="nothing"/>
        <w:lvlText w:val="ARTICLE  %1  - "/>
        <w:lvlJc w:val="left"/>
        <w:pPr>
          <w:ind w:left="0" w:firstLine="0"/>
        </w:pPr>
        <w:rPr>
          <w:rFonts w:ascii="Arial Gras" w:hAnsi="Arial Gras"/>
          <w:b/>
          <w:i w:val="0"/>
          <w:color w:val="auto"/>
          <w:sz w:val="22"/>
          <w:szCs w:val="22"/>
          <w:u w:val="single"/>
        </w:rPr>
      </w:lvl>
    </w:lvlOverride>
    <w:lvlOverride w:ilvl="1">
      <w:lvl w:ilvl="1">
        <w:start w:val="1"/>
        <w:numFmt w:val="decimal"/>
        <w:pStyle w:val="Titre2"/>
        <w:suff w:val="nothing"/>
        <w:lvlText w:val="%1.%2 - "/>
        <w:lvlJc w:val="left"/>
        <w:pPr>
          <w:ind w:left="851" w:firstLine="0"/>
        </w:pPr>
        <w:rPr>
          <w:rFonts w:ascii="Arial Gras" w:hAnsi="Arial Gras" w:hint="default"/>
          <w:b/>
          <w:i w:val="0"/>
          <w:sz w:val="22"/>
          <w:szCs w:val="22"/>
          <w:u w:val="none"/>
        </w:rPr>
      </w:lvl>
    </w:lvlOverride>
    <w:lvlOverride w:ilvl="2">
      <w:lvl w:ilvl="2">
        <w:start w:val="1"/>
        <w:numFmt w:val="decimal"/>
        <w:pStyle w:val="Titre3"/>
        <w:suff w:val="nothing"/>
        <w:lvlText w:val="%1.%2.%3 - "/>
        <w:lvlJc w:val="left"/>
        <w:pPr>
          <w:ind w:left="0" w:firstLine="0"/>
        </w:pPr>
        <w:rPr>
          <w:rFonts w:hAnsi="Arial" w:cs="Arial" w:hint="default"/>
          <w:b w:val="0"/>
          <w:i/>
          <w:u w:val="single"/>
        </w:rPr>
      </w:lvl>
    </w:lvlOverride>
    <w:lvlOverride w:ilvl="3">
      <w:lvl w:ilvl="3">
        <w:start w:val="1"/>
        <w:numFmt w:val="decimal"/>
        <w:pStyle w:val="Titre4"/>
        <w:suff w:val="nothing"/>
        <w:lvlText w:val="%1.%2.%3.%4 - "/>
        <w:lvlJc w:val="left"/>
        <w:pPr>
          <w:ind w:left="864" w:hanging="864"/>
        </w:pPr>
        <w:rPr>
          <w:rFonts w:hint="default"/>
          <w:b w:val="0"/>
          <w:i w:val="0"/>
          <w:sz w:val="20"/>
          <w:szCs w:val="20"/>
          <w:u w:val="none"/>
        </w:rPr>
      </w:lvl>
    </w:lvlOverride>
    <w:lvlOverride w:ilvl="4">
      <w:lvl w:ilvl="4">
        <w:start w:val="1"/>
        <w:numFmt w:val="decimal"/>
        <w:pStyle w:val="Titre5"/>
        <w:lvlText w:val="%1.%2.%3.%4.%5"/>
        <w:lvlJc w:val="left"/>
        <w:pPr>
          <w:tabs>
            <w:tab w:val="num" w:pos="1008"/>
          </w:tabs>
          <w:ind w:left="1008" w:hanging="1008"/>
        </w:pPr>
        <w:rPr>
          <w:rFonts w:hint="default"/>
        </w:rPr>
      </w:lvl>
    </w:lvlOverride>
    <w:lvlOverride w:ilvl="5">
      <w:lvl w:ilvl="5">
        <w:start w:val="1"/>
        <w:numFmt w:val="decimal"/>
        <w:pStyle w:val="Titre6"/>
        <w:lvlText w:val="%1.%2.%3.%4.%5.%6"/>
        <w:lvlJc w:val="left"/>
        <w:pPr>
          <w:tabs>
            <w:tab w:val="num" w:pos="1152"/>
          </w:tabs>
          <w:ind w:left="1152" w:hanging="1152"/>
        </w:pPr>
        <w:rPr>
          <w:rFonts w:hint="default"/>
        </w:rPr>
      </w:lvl>
    </w:lvlOverride>
    <w:lvlOverride w:ilvl="6">
      <w:lvl w:ilvl="6">
        <w:start w:val="1"/>
        <w:numFmt w:val="decimal"/>
        <w:pStyle w:val="Titre7"/>
        <w:lvlText w:val="%1.%2.%3.%4.%5.%6.%7"/>
        <w:lvlJc w:val="left"/>
        <w:pPr>
          <w:tabs>
            <w:tab w:val="num" w:pos="1296"/>
          </w:tabs>
          <w:ind w:left="1296" w:hanging="1296"/>
        </w:pPr>
        <w:rPr>
          <w:rFonts w:hint="default"/>
        </w:rPr>
      </w:lvl>
    </w:lvlOverride>
    <w:lvlOverride w:ilvl="7">
      <w:lvl w:ilvl="7">
        <w:start w:val="1"/>
        <w:numFmt w:val="decimal"/>
        <w:pStyle w:val="Titre8"/>
        <w:lvlText w:val="%1.%2.%3.%4.%5.%6.%7.%8"/>
        <w:lvlJc w:val="left"/>
        <w:pPr>
          <w:tabs>
            <w:tab w:val="num" w:pos="1440"/>
          </w:tabs>
          <w:ind w:left="1440" w:hanging="1440"/>
        </w:pPr>
        <w:rPr>
          <w:rFonts w:hint="default"/>
        </w:rPr>
      </w:lvl>
    </w:lvlOverride>
    <w:lvlOverride w:ilvl="8">
      <w:lvl w:ilvl="8">
        <w:start w:val="1"/>
        <w:numFmt w:val="decimal"/>
        <w:pStyle w:val="Titre9"/>
        <w:lvlText w:val="%1.%2.%3.%4.%5.%6.%7.%8.%9"/>
        <w:lvlJc w:val="left"/>
        <w:pPr>
          <w:tabs>
            <w:tab w:val="num" w:pos="1584"/>
          </w:tabs>
          <w:ind w:left="1584" w:hanging="1584"/>
        </w:pPr>
        <w:rPr>
          <w:rFonts w:hint="default"/>
        </w:rPr>
      </w:lvl>
    </w:lvlOverride>
  </w:num>
  <w:num w:numId="8">
    <w:abstractNumId w:val="0"/>
  </w:num>
  <w:num w:numId="9">
    <w:abstractNumId w:val="2"/>
  </w:num>
  <w:num w:numId="10">
    <w:abstractNumId w:val="5"/>
  </w:num>
  <w:num w:numId="11">
    <w:abstractNumId w:val="8"/>
  </w:num>
  <w:num w:numId="12">
    <w:abstractNumId w:val="6"/>
  </w:num>
  <w:num w:numId="13">
    <w:abstractNumId w:val="4"/>
  </w:num>
  <w:num w:numId="14">
    <w:abstractNumId w:val="12"/>
    <w:lvlOverride w:ilvl="0">
      <w:lvl w:ilvl="0">
        <w:numFmt w:val="decimal"/>
        <w:pStyle w:val="Titre1"/>
        <w:lvlText w:val=""/>
        <w:lvlJc w:val="left"/>
      </w:lvl>
    </w:lvlOverride>
    <w:lvlOverride w:ilvl="1">
      <w:lvl w:ilvl="1">
        <w:start w:val="1"/>
        <w:numFmt w:val="decimal"/>
        <w:pStyle w:val="Titre2"/>
        <w:suff w:val="nothing"/>
        <w:lvlText w:val="%1.%2 - "/>
        <w:lvlJc w:val="left"/>
        <w:pPr>
          <w:ind w:left="0" w:firstLine="0"/>
        </w:pPr>
        <w:rPr>
          <w:rFonts w:ascii="Arial Gras" w:hAnsi="Arial Gras" w:hint="default"/>
          <w:b/>
          <w:i w:val="0"/>
          <w:sz w:val="22"/>
          <w:szCs w:val="22"/>
          <w:u w:val="single"/>
        </w:rPr>
      </w:lvl>
    </w:lvlOverride>
    <w:lvlOverride w:ilvl="2">
      <w:lvl w:ilvl="2">
        <w:start w:val="1"/>
        <w:numFmt w:val="decimal"/>
        <w:pStyle w:val="Titre3"/>
        <w:suff w:val="nothing"/>
        <w:lvlText w:val="%1.%2.%3 - "/>
        <w:lvlJc w:val="left"/>
        <w:pPr>
          <w:ind w:left="0" w:firstLine="0"/>
        </w:pPr>
        <w:rPr>
          <w:rFonts w:hAnsi="Arial" w:cs="Arial" w:hint="default"/>
          <w:b/>
        </w:rPr>
      </w:lvl>
    </w:lvlOverride>
  </w:num>
  <w:num w:numId="15">
    <w:abstractNumId w:val="9"/>
  </w:num>
  <w:num w:numId="16">
    <w:abstractNumId w:val="12"/>
    <w:lvlOverride w:ilvl="0">
      <w:lvl w:ilvl="0">
        <w:numFmt w:val="decimal"/>
        <w:pStyle w:val="Titre1"/>
        <w:lvlText w:val=""/>
        <w:lvlJc w:val="left"/>
      </w:lvl>
    </w:lvlOverride>
    <w:lvlOverride w:ilvl="1">
      <w:lvl w:ilvl="1">
        <w:start w:val="1"/>
        <w:numFmt w:val="decimal"/>
        <w:pStyle w:val="Titre2"/>
        <w:suff w:val="nothing"/>
        <w:lvlText w:val="%1.%2 - "/>
        <w:lvlJc w:val="left"/>
        <w:pPr>
          <w:ind w:left="0" w:firstLine="0"/>
        </w:pPr>
        <w:rPr>
          <w:rFonts w:ascii="Arial Gras" w:hAnsi="Arial Gras" w:hint="default"/>
          <w:b/>
          <w:i w:val="0"/>
          <w:sz w:val="22"/>
          <w:szCs w:val="22"/>
          <w:u w:val="single"/>
        </w:rPr>
      </w:lvl>
    </w:lvlOverride>
    <w:lvlOverride w:ilvl="2">
      <w:lvl w:ilvl="2">
        <w:start w:val="1"/>
        <w:numFmt w:val="decimal"/>
        <w:pStyle w:val="Titre3"/>
        <w:suff w:val="nothing"/>
        <w:lvlText w:val="%1.%2.%3 - "/>
        <w:lvlJc w:val="left"/>
        <w:pPr>
          <w:ind w:left="0" w:firstLine="0"/>
        </w:pPr>
        <w:rPr>
          <w:rFonts w:hAnsi="Arial" w:cs="Arial" w:hint="default"/>
          <w:b/>
        </w:rPr>
      </w:lvl>
    </w:lvlOverride>
  </w:num>
  <w:num w:numId="17">
    <w:abstractNumId w:val="1"/>
  </w:num>
  <w:num w:numId="18">
    <w:abstractNumId w:val="12"/>
    <w:lvlOverride w:ilvl="0">
      <w:lvl w:ilvl="0">
        <w:start w:val="1"/>
        <w:numFmt w:val="decimal"/>
        <w:pStyle w:val="Titre1"/>
        <w:suff w:val="nothing"/>
        <w:lvlText w:val="ARTICLE  %1  - "/>
        <w:lvlJc w:val="left"/>
        <w:pPr>
          <w:ind w:left="3540" w:firstLine="0"/>
        </w:pPr>
        <w:rPr>
          <w:rFonts w:ascii="Arial Gras" w:hAnsi="Arial Gras"/>
          <w:b/>
          <w:color w:val="auto"/>
          <w:sz w:val="22"/>
          <w:szCs w:val="22"/>
          <w:u w:val="single"/>
        </w:rPr>
      </w:lvl>
    </w:lvlOverride>
    <w:lvlOverride w:ilvl="1">
      <w:lvl w:ilvl="1">
        <w:start w:val="1"/>
        <w:numFmt w:val="decimal"/>
        <w:pStyle w:val="Titre2"/>
        <w:suff w:val="nothing"/>
        <w:lvlText w:val="%1.%2 - "/>
        <w:lvlJc w:val="left"/>
        <w:pPr>
          <w:ind w:left="3540" w:firstLine="0"/>
        </w:pPr>
        <w:rPr>
          <w:rFonts w:ascii="Arial Gras" w:hAnsi="Arial Gras" w:hint="default"/>
          <w:b/>
          <w:i w:val="0"/>
          <w:sz w:val="22"/>
          <w:szCs w:val="22"/>
          <w:u w:val="none"/>
        </w:rPr>
      </w:lvl>
    </w:lvlOverride>
    <w:lvlOverride w:ilvl="2">
      <w:lvl w:ilvl="2">
        <w:start w:val="1"/>
        <w:numFmt w:val="decimal"/>
        <w:pStyle w:val="Titre3"/>
        <w:suff w:val="nothing"/>
        <w:lvlText w:val="%1.%2.%3 - "/>
        <w:lvlJc w:val="left"/>
        <w:pPr>
          <w:ind w:left="3540" w:firstLine="0"/>
        </w:pPr>
        <w:rPr>
          <w:rFonts w:hAnsi="Arial" w:cs="Arial" w:hint="default"/>
          <w:b w:val="0"/>
          <w:i/>
          <w:u w:val="single"/>
        </w:rPr>
      </w:lvl>
    </w:lvlOverride>
    <w:lvlOverride w:ilvl="3">
      <w:lvl w:ilvl="3">
        <w:start w:val="1"/>
        <w:numFmt w:val="decimal"/>
        <w:pStyle w:val="Titre4"/>
        <w:suff w:val="nothing"/>
        <w:lvlText w:val="%1.%2.%3.%4 - "/>
        <w:lvlJc w:val="left"/>
        <w:pPr>
          <w:ind w:left="4404" w:hanging="864"/>
        </w:pPr>
        <w:rPr>
          <w:rFonts w:hint="default"/>
          <w:b w:val="0"/>
          <w:i w:val="0"/>
          <w:sz w:val="20"/>
          <w:szCs w:val="20"/>
          <w:u w:val="none"/>
        </w:rPr>
      </w:lvl>
    </w:lvlOverride>
    <w:lvlOverride w:ilvl="4">
      <w:lvl w:ilvl="4">
        <w:start w:val="1"/>
        <w:numFmt w:val="decimal"/>
        <w:pStyle w:val="Titre5"/>
        <w:lvlText w:val="%1.%2.%3.%4.%5"/>
        <w:lvlJc w:val="left"/>
        <w:pPr>
          <w:tabs>
            <w:tab w:val="num" w:pos="4548"/>
          </w:tabs>
          <w:ind w:left="4548" w:hanging="1008"/>
        </w:pPr>
        <w:rPr>
          <w:rFonts w:hint="default"/>
        </w:rPr>
      </w:lvl>
    </w:lvlOverride>
    <w:lvlOverride w:ilvl="5">
      <w:lvl w:ilvl="5">
        <w:start w:val="1"/>
        <w:numFmt w:val="decimal"/>
        <w:pStyle w:val="Titre6"/>
        <w:lvlText w:val="%1.%2.%3.%4.%5.%6"/>
        <w:lvlJc w:val="left"/>
        <w:pPr>
          <w:tabs>
            <w:tab w:val="num" w:pos="4692"/>
          </w:tabs>
          <w:ind w:left="4692" w:hanging="1152"/>
        </w:pPr>
        <w:rPr>
          <w:rFonts w:hint="default"/>
        </w:rPr>
      </w:lvl>
    </w:lvlOverride>
    <w:lvlOverride w:ilvl="6">
      <w:lvl w:ilvl="6">
        <w:start w:val="1"/>
        <w:numFmt w:val="decimal"/>
        <w:pStyle w:val="Titre7"/>
        <w:lvlText w:val="%1.%2.%3.%4.%5.%6.%7"/>
        <w:lvlJc w:val="left"/>
        <w:pPr>
          <w:tabs>
            <w:tab w:val="num" w:pos="4836"/>
          </w:tabs>
          <w:ind w:left="4836" w:hanging="1296"/>
        </w:pPr>
        <w:rPr>
          <w:rFonts w:hint="default"/>
        </w:rPr>
      </w:lvl>
    </w:lvlOverride>
    <w:lvlOverride w:ilvl="7">
      <w:lvl w:ilvl="7">
        <w:start w:val="1"/>
        <w:numFmt w:val="decimal"/>
        <w:pStyle w:val="Titre8"/>
        <w:lvlText w:val="%1.%2.%3.%4.%5.%6.%7.%8"/>
        <w:lvlJc w:val="left"/>
        <w:pPr>
          <w:tabs>
            <w:tab w:val="num" w:pos="4980"/>
          </w:tabs>
          <w:ind w:left="4980" w:hanging="1440"/>
        </w:pPr>
        <w:rPr>
          <w:rFonts w:hint="default"/>
        </w:rPr>
      </w:lvl>
    </w:lvlOverride>
    <w:lvlOverride w:ilvl="8">
      <w:lvl w:ilvl="8">
        <w:start w:val="1"/>
        <w:numFmt w:val="decimal"/>
        <w:pStyle w:val="Titre9"/>
        <w:lvlText w:val="%1.%2.%3.%4.%5.%6.%7.%8.%9"/>
        <w:lvlJc w:val="left"/>
        <w:pPr>
          <w:tabs>
            <w:tab w:val="num" w:pos="5124"/>
          </w:tabs>
          <w:ind w:left="5124" w:hanging="1584"/>
        </w:pPr>
        <w:rPr>
          <w:rFonts w:hint="default"/>
        </w:rPr>
      </w:lvl>
    </w:lvlOverride>
  </w:num>
  <w:num w:numId="19">
    <w:abstractNumId w:val="12"/>
    <w:lvlOverride w:ilvl="0">
      <w:lvl w:ilvl="0">
        <w:start w:val="1"/>
        <w:numFmt w:val="decimal"/>
        <w:pStyle w:val="Titre1"/>
        <w:suff w:val="nothing"/>
        <w:lvlText w:val="ARTICLE  %1  - "/>
        <w:lvlJc w:val="left"/>
        <w:pPr>
          <w:ind w:left="3540" w:firstLine="0"/>
        </w:pPr>
        <w:rPr>
          <w:rFonts w:ascii="Arial Gras" w:hAnsi="Arial Gras"/>
          <w:b/>
          <w:color w:val="auto"/>
          <w:sz w:val="22"/>
          <w:szCs w:val="22"/>
          <w:u w:val="single"/>
        </w:rPr>
      </w:lvl>
    </w:lvlOverride>
    <w:lvlOverride w:ilvl="1">
      <w:lvl w:ilvl="1">
        <w:start w:val="1"/>
        <w:numFmt w:val="decimal"/>
        <w:pStyle w:val="Titre2"/>
        <w:suff w:val="nothing"/>
        <w:lvlText w:val="%1.%2 - "/>
        <w:lvlJc w:val="left"/>
        <w:pPr>
          <w:ind w:left="3540" w:firstLine="0"/>
        </w:pPr>
        <w:rPr>
          <w:rFonts w:ascii="Arial Gras" w:hAnsi="Arial Gras" w:hint="default"/>
          <w:b/>
          <w:i w:val="0"/>
          <w:sz w:val="22"/>
          <w:szCs w:val="22"/>
          <w:u w:val="none"/>
        </w:rPr>
      </w:lvl>
    </w:lvlOverride>
    <w:lvlOverride w:ilvl="2">
      <w:lvl w:ilvl="2">
        <w:start w:val="1"/>
        <w:numFmt w:val="decimal"/>
        <w:pStyle w:val="Titre3"/>
        <w:suff w:val="nothing"/>
        <w:lvlText w:val="%1.%2.%3 - "/>
        <w:lvlJc w:val="left"/>
        <w:pPr>
          <w:ind w:left="3540" w:firstLine="0"/>
        </w:pPr>
        <w:rPr>
          <w:rFonts w:hAnsi="Arial" w:cs="Arial" w:hint="default"/>
          <w:b w:val="0"/>
          <w:i/>
          <w:u w:val="single"/>
        </w:rPr>
      </w:lvl>
    </w:lvlOverride>
    <w:lvlOverride w:ilvl="3">
      <w:lvl w:ilvl="3">
        <w:start w:val="1"/>
        <w:numFmt w:val="decimal"/>
        <w:pStyle w:val="Titre4"/>
        <w:suff w:val="nothing"/>
        <w:lvlText w:val="%1.%2.%3.%4 - "/>
        <w:lvlJc w:val="left"/>
        <w:pPr>
          <w:ind w:left="4404" w:hanging="864"/>
        </w:pPr>
        <w:rPr>
          <w:rFonts w:hint="default"/>
          <w:b w:val="0"/>
          <w:i w:val="0"/>
          <w:sz w:val="20"/>
          <w:szCs w:val="20"/>
          <w:u w:val="none"/>
        </w:rPr>
      </w:lvl>
    </w:lvlOverride>
    <w:lvlOverride w:ilvl="4">
      <w:lvl w:ilvl="4">
        <w:start w:val="1"/>
        <w:numFmt w:val="decimal"/>
        <w:pStyle w:val="Titre5"/>
        <w:lvlText w:val="%1.%2.%3.%4.%5"/>
        <w:lvlJc w:val="left"/>
        <w:pPr>
          <w:tabs>
            <w:tab w:val="num" w:pos="4548"/>
          </w:tabs>
          <w:ind w:left="4548" w:hanging="1008"/>
        </w:pPr>
        <w:rPr>
          <w:rFonts w:hint="default"/>
        </w:rPr>
      </w:lvl>
    </w:lvlOverride>
    <w:lvlOverride w:ilvl="5">
      <w:lvl w:ilvl="5">
        <w:start w:val="1"/>
        <w:numFmt w:val="decimal"/>
        <w:pStyle w:val="Titre6"/>
        <w:lvlText w:val="%1.%2.%3.%4.%5.%6"/>
        <w:lvlJc w:val="left"/>
        <w:pPr>
          <w:tabs>
            <w:tab w:val="num" w:pos="4692"/>
          </w:tabs>
          <w:ind w:left="4692" w:hanging="1152"/>
        </w:pPr>
        <w:rPr>
          <w:rFonts w:hint="default"/>
        </w:rPr>
      </w:lvl>
    </w:lvlOverride>
    <w:lvlOverride w:ilvl="6">
      <w:lvl w:ilvl="6">
        <w:start w:val="1"/>
        <w:numFmt w:val="decimal"/>
        <w:pStyle w:val="Titre7"/>
        <w:lvlText w:val="%1.%2.%3.%4.%5.%6.%7"/>
        <w:lvlJc w:val="left"/>
        <w:pPr>
          <w:tabs>
            <w:tab w:val="num" w:pos="4836"/>
          </w:tabs>
          <w:ind w:left="4836" w:hanging="1296"/>
        </w:pPr>
        <w:rPr>
          <w:rFonts w:hint="default"/>
        </w:rPr>
      </w:lvl>
    </w:lvlOverride>
    <w:lvlOverride w:ilvl="7">
      <w:lvl w:ilvl="7">
        <w:start w:val="1"/>
        <w:numFmt w:val="decimal"/>
        <w:pStyle w:val="Titre8"/>
        <w:lvlText w:val="%1.%2.%3.%4.%5.%6.%7.%8"/>
        <w:lvlJc w:val="left"/>
        <w:pPr>
          <w:tabs>
            <w:tab w:val="num" w:pos="4980"/>
          </w:tabs>
          <w:ind w:left="4980" w:hanging="1440"/>
        </w:pPr>
        <w:rPr>
          <w:rFonts w:hint="default"/>
        </w:rPr>
      </w:lvl>
    </w:lvlOverride>
    <w:lvlOverride w:ilvl="8">
      <w:lvl w:ilvl="8">
        <w:start w:val="1"/>
        <w:numFmt w:val="decimal"/>
        <w:pStyle w:val="Titre9"/>
        <w:lvlText w:val="%1.%2.%3.%4.%5.%6.%7.%8.%9"/>
        <w:lvlJc w:val="left"/>
        <w:pPr>
          <w:tabs>
            <w:tab w:val="num" w:pos="5124"/>
          </w:tabs>
          <w:ind w:left="5124" w:hanging="1584"/>
        </w:pPr>
        <w:rPr>
          <w:rFonts w:hint="default"/>
        </w:rPr>
      </w:lvl>
    </w:lvlOverride>
  </w:num>
  <w:numIdMacAtCleanup w:val="1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LARUE Florence">
    <w15:presenceInfo w15:providerId="AD" w15:userId="S-1-5-21-1801674531-299502267-839522115-11923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enforcement="0"/>
  <w:defaultTabStop w:val="708"/>
  <w:hyphenationZone w:val="425"/>
  <w:noPunctuationKerning/>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2366"/>
    <w:rsid w:val="00000B1A"/>
    <w:rsid w:val="00005284"/>
    <w:rsid w:val="00012EBB"/>
    <w:rsid w:val="000131E1"/>
    <w:rsid w:val="00014E7A"/>
    <w:rsid w:val="000151BD"/>
    <w:rsid w:val="000157DE"/>
    <w:rsid w:val="00016E32"/>
    <w:rsid w:val="00017C99"/>
    <w:rsid w:val="00023BB5"/>
    <w:rsid w:val="00024F71"/>
    <w:rsid w:val="000306BA"/>
    <w:rsid w:val="000311CC"/>
    <w:rsid w:val="00042C7C"/>
    <w:rsid w:val="00045D4C"/>
    <w:rsid w:val="00062D7A"/>
    <w:rsid w:val="00064704"/>
    <w:rsid w:val="00075672"/>
    <w:rsid w:val="00075766"/>
    <w:rsid w:val="00076526"/>
    <w:rsid w:val="00083973"/>
    <w:rsid w:val="00083DD2"/>
    <w:rsid w:val="00085A08"/>
    <w:rsid w:val="00094D1B"/>
    <w:rsid w:val="000A02CC"/>
    <w:rsid w:val="000A3E50"/>
    <w:rsid w:val="000A59CE"/>
    <w:rsid w:val="000A5F42"/>
    <w:rsid w:val="000B20B2"/>
    <w:rsid w:val="000B3DB1"/>
    <w:rsid w:val="000B6B3D"/>
    <w:rsid w:val="000C0FEE"/>
    <w:rsid w:val="000C67C7"/>
    <w:rsid w:val="000D27EB"/>
    <w:rsid w:val="000D38C9"/>
    <w:rsid w:val="000D3F1B"/>
    <w:rsid w:val="000D4AF3"/>
    <w:rsid w:val="000D6F1B"/>
    <w:rsid w:val="000E2D42"/>
    <w:rsid w:val="000E370A"/>
    <w:rsid w:val="000F259F"/>
    <w:rsid w:val="00100098"/>
    <w:rsid w:val="00102DC8"/>
    <w:rsid w:val="00105C4F"/>
    <w:rsid w:val="00105F1B"/>
    <w:rsid w:val="00107ED6"/>
    <w:rsid w:val="0011305B"/>
    <w:rsid w:val="0011321A"/>
    <w:rsid w:val="001169BF"/>
    <w:rsid w:val="00117290"/>
    <w:rsid w:val="001228F8"/>
    <w:rsid w:val="00122DFD"/>
    <w:rsid w:val="00124174"/>
    <w:rsid w:val="00132280"/>
    <w:rsid w:val="001344A5"/>
    <w:rsid w:val="00134AA6"/>
    <w:rsid w:val="00135557"/>
    <w:rsid w:val="001355FA"/>
    <w:rsid w:val="001442FE"/>
    <w:rsid w:val="001467E7"/>
    <w:rsid w:val="00157A7E"/>
    <w:rsid w:val="00161026"/>
    <w:rsid w:val="00171A21"/>
    <w:rsid w:val="00174DC2"/>
    <w:rsid w:val="00176A1E"/>
    <w:rsid w:val="00177C57"/>
    <w:rsid w:val="00180C66"/>
    <w:rsid w:val="00181DD1"/>
    <w:rsid w:val="00187A85"/>
    <w:rsid w:val="00193D8A"/>
    <w:rsid w:val="00195A2C"/>
    <w:rsid w:val="00195EA7"/>
    <w:rsid w:val="001A11C3"/>
    <w:rsid w:val="001A1814"/>
    <w:rsid w:val="001A3D1E"/>
    <w:rsid w:val="001A5B4B"/>
    <w:rsid w:val="001A69B9"/>
    <w:rsid w:val="001A6C1D"/>
    <w:rsid w:val="001B19A7"/>
    <w:rsid w:val="001B5279"/>
    <w:rsid w:val="001B6912"/>
    <w:rsid w:val="001C2CB2"/>
    <w:rsid w:val="001C2CD1"/>
    <w:rsid w:val="001C4D77"/>
    <w:rsid w:val="001C5198"/>
    <w:rsid w:val="001C57AB"/>
    <w:rsid w:val="001C6842"/>
    <w:rsid w:val="001D3118"/>
    <w:rsid w:val="001D6EFA"/>
    <w:rsid w:val="001E093E"/>
    <w:rsid w:val="001E17D2"/>
    <w:rsid w:val="001E4926"/>
    <w:rsid w:val="001E6304"/>
    <w:rsid w:val="001F1A0A"/>
    <w:rsid w:val="001F218A"/>
    <w:rsid w:val="001F3618"/>
    <w:rsid w:val="001F386B"/>
    <w:rsid w:val="001F56F4"/>
    <w:rsid w:val="00200CEA"/>
    <w:rsid w:val="002039F7"/>
    <w:rsid w:val="00206DE8"/>
    <w:rsid w:val="00210F57"/>
    <w:rsid w:val="00215639"/>
    <w:rsid w:val="00221264"/>
    <w:rsid w:val="00237201"/>
    <w:rsid w:val="00240342"/>
    <w:rsid w:val="002460B3"/>
    <w:rsid w:val="00253C10"/>
    <w:rsid w:val="002552A7"/>
    <w:rsid w:val="00264CFE"/>
    <w:rsid w:val="00265329"/>
    <w:rsid w:val="00266057"/>
    <w:rsid w:val="00272B46"/>
    <w:rsid w:val="00274B1B"/>
    <w:rsid w:val="00274E05"/>
    <w:rsid w:val="00274F71"/>
    <w:rsid w:val="0027721A"/>
    <w:rsid w:val="00284467"/>
    <w:rsid w:val="00285C9E"/>
    <w:rsid w:val="002903EB"/>
    <w:rsid w:val="00290D21"/>
    <w:rsid w:val="00295BCD"/>
    <w:rsid w:val="002A6057"/>
    <w:rsid w:val="002B0641"/>
    <w:rsid w:val="002B0D67"/>
    <w:rsid w:val="002B50E8"/>
    <w:rsid w:val="002B5940"/>
    <w:rsid w:val="002B6664"/>
    <w:rsid w:val="002C4226"/>
    <w:rsid w:val="002C6FAF"/>
    <w:rsid w:val="002D06C5"/>
    <w:rsid w:val="002D1D6E"/>
    <w:rsid w:val="002D446E"/>
    <w:rsid w:val="002D4BD9"/>
    <w:rsid w:val="002D5F2F"/>
    <w:rsid w:val="002D623E"/>
    <w:rsid w:val="002E0C1F"/>
    <w:rsid w:val="002E3FF1"/>
    <w:rsid w:val="002F1551"/>
    <w:rsid w:val="002F3330"/>
    <w:rsid w:val="002F5EC5"/>
    <w:rsid w:val="00301CD0"/>
    <w:rsid w:val="00303856"/>
    <w:rsid w:val="00315E1D"/>
    <w:rsid w:val="003221F2"/>
    <w:rsid w:val="00322448"/>
    <w:rsid w:val="00324389"/>
    <w:rsid w:val="00330040"/>
    <w:rsid w:val="00350143"/>
    <w:rsid w:val="00356390"/>
    <w:rsid w:val="00360F0A"/>
    <w:rsid w:val="0036132D"/>
    <w:rsid w:val="00363482"/>
    <w:rsid w:val="0036503E"/>
    <w:rsid w:val="00366580"/>
    <w:rsid w:val="00367A3F"/>
    <w:rsid w:val="00371387"/>
    <w:rsid w:val="00381F39"/>
    <w:rsid w:val="003835B8"/>
    <w:rsid w:val="00386E2B"/>
    <w:rsid w:val="003875E6"/>
    <w:rsid w:val="00391B75"/>
    <w:rsid w:val="00394454"/>
    <w:rsid w:val="00395834"/>
    <w:rsid w:val="003966A9"/>
    <w:rsid w:val="00397B1C"/>
    <w:rsid w:val="003A1661"/>
    <w:rsid w:val="003A759D"/>
    <w:rsid w:val="003B2822"/>
    <w:rsid w:val="003C2224"/>
    <w:rsid w:val="003C497B"/>
    <w:rsid w:val="003E1C0D"/>
    <w:rsid w:val="003E5EAD"/>
    <w:rsid w:val="003E6E82"/>
    <w:rsid w:val="003F3924"/>
    <w:rsid w:val="00400A02"/>
    <w:rsid w:val="00403EA7"/>
    <w:rsid w:val="0040463B"/>
    <w:rsid w:val="00412583"/>
    <w:rsid w:val="0041281E"/>
    <w:rsid w:val="00412B39"/>
    <w:rsid w:val="0041405F"/>
    <w:rsid w:val="00414147"/>
    <w:rsid w:val="00414A62"/>
    <w:rsid w:val="00420C31"/>
    <w:rsid w:val="0042420F"/>
    <w:rsid w:val="00426490"/>
    <w:rsid w:val="0043184C"/>
    <w:rsid w:val="00437022"/>
    <w:rsid w:val="00440B2E"/>
    <w:rsid w:val="00442B1D"/>
    <w:rsid w:val="004454BF"/>
    <w:rsid w:val="00451178"/>
    <w:rsid w:val="00454DD6"/>
    <w:rsid w:val="0045714A"/>
    <w:rsid w:val="00461384"/>
    <w:rsid w:val="00461402"/>
    <w:rsid w:val="004626F8"/>
    <w:rsid w:val="00463F76"/>
    <w:rsid w:val="00465FFD"/>
    <w:rsid w:val="004661EC"/>
    <w:rsid w:val="00470C2B"/>
    <w:rsid w:val="0047362D"/>
    <w:rsid w:val="0048269F"/>
    <w:rsid w:val="00485B32"/>
    <w:rsid w:val="00492544"/>
    <w:rsid w:val="0049316F"/>
    <w:rsid w:val="00496DC4"/>
    <w:rsid w:val="004978BA"/>
    <w:rsid w:val="004A0280"/>
    <w:rsid w:val="004A2366"/>
    <w:rsid w:val="004A27EC"/>
    <w:rsid w:val="004B219B"/>
    <w:rsid w:val="004B2EB1"/>
    <w:rsid w:val="004B60E7"/>
    <w:rsid w:val="004C7FDD"/>
    <w:rsid w:val="004D2821"/>
    <w:rsid w:val="004D3B0C"/>
    <w:rsid w:val="004D4F41"/>
    <w:rsid w:val="004E2957"/>
    <w:rsid w:val="004E6C76"/>
    <w:rsid w:val="004E7B4A"/>
    <w:rsid w:val="004F28B6"/>
    <w:rsid w:val="004F6B7B"/>
    <w:rsid w:val="004F706A"/>
    <w:rsid w:val="005000FE"/>
    <w:rsid w:val="00500FF0"/>
    <w:rsid w:val="00506B13"/>
    <w:rsid w:val="00506CE0"/>
    <w:rsid w:val="00512EFB"/>
    <w:rsid w:val="00515F2F"/>
    <w:rsid w:val="005266D8"/>
    <w:rsid w:val="00532E64"/>
    <w:rsid w:val="005345DE"/>
    <w:rsid w:val="00534F2B"/>
    <w:rsid w:val="00537AF8"/>
    <w:rsid w:val="00545EB1"/>
    <w:rsid w:val="005527E2"/>
    <w:rsid w:val="005533A5"/>
    <w:rsid w:val="00555728"/>
    <w:rsid w:val="005559C6"/>
    <w:rsid w:val="0056344B"/>
    <w:rsid w:val="005642BD"/>
    <w:rsid w:val="0056464C"/>
    <w:rsid w:val="00564703"/>
    <w:rsid w:val="005664CF"/>
    <w:rsid w:val="00575122"/>
    <w:rsid w:val="00580F22"/>
    <w:rsid w:val="0058136B"/>
    <w:rsid w:val="005820A0"/>
    <w:rsid w:val="00582856"/>
    <w:rsid w:val="00585241"/>
    <w:rsid w:val="0058639C"/>
    <w:rsid w:val="0058766E"/>
    <w:rsid w:val="0059407F"/>
    <w:rsid w:val="005948A2"/>
    <w:rsid w:val="005A25DE"/>
    <w:rsid w:val="005A3FCA"/>
    <w:rsid w:val="005A4BE1"/>
    <w:rsid w:val="005A5758"/>
    <w:rsid w:val="005B0C40"/>
    <w:rsid w:val="005B3023"/>
    <w:rsid w:val="005B340C"/>
    <w:rsid w:val="005B51AC"/>
    <w:rsid w:val="005B6294"/>
    <w:rsid w:val="005B695A"/>
    <w:rsid w:val="005B7B7A"/>
    <w:rsid w:val="005B7F9D"/>
    <w:rsid w:val="005C2E97"/>
    <w:rsid w:val="005C4908"/>
    <w:rsid w:val="005C52CB"/>
    <w:rsid w:val="005D2737"/>
    <w:rsid w:val="005D27D8"/>
    <w:rsid w:val="005D4C41"/>
    <w:rsid w:val="005D787C"/>
    <w:rsid w:val="005E04FF"/>
    <w:rsid w:val="005E187E"/>
    <w:rsid w:val="005E5966"/>
    <w:rsid w:val="005E621D"/>
    <w:rsid w:val="005F0D33"/>
    <w:rsid w:val="005F2FC7"/>
    <w:rsid w:val="005F7609"/>
    <w:rsid w:val="005F774C"/>
    <w:rsid w:val="00602086"/>
    <w:rsid w:val="0060427A"/>
    <w:rsid w:val="0061159E"/>
    <w:rsid w:val="00613595"/>
    <w:rsid w:val="0061456F"/>
    <w:rsid w:val="0061631B"/>
    <w:rsid w:val="00620050"/>
    <w:rsid w:val="00625D2C"/>
    <w:rsid w:val="00626FE5"/>
    <w:rsid w:val="00630B6D"/>
    <w:rsid w:val="00631FB2"/>
    <w:rsid w:val="0063302E"/>
    <w:rsid w:val="0064062F"/>
    <w:rsid w:val="006462E1"/>
    <w:rsid w:val="006539B1"/>
    <w:rsid w:val="00671A8A"/>
    <w:rsid w:val="00680560"/>
    <w:rsid w:val="006867FC"/>
    <w:rsid w:val="006878B7"/>
    <w:rsid w:val="00696683"/>
    <w:rsid w:val="006A43C7"/>
    <w:rsid w:val="006A45D2"/>
    <w:rsid w:val="006A7CEB"/>
    <w:rsid w:val="006B015F"/>
    <w:rsid w:val="006B1B2D"/>
    <w:rsid w:val="006B7563"/>
    <w:rsid w:val="006C125F"/>
    <w:rsid w:val="006C1A7B"/>
    <w:rsid w:val="006D5B91"/>
    <w:rsid w:val="006D64AB"/>
    <w:rsid w:val="006E1C3F"/>
    <w:rsid w:val="006E59D7"/>
    <w:rsid w:val="006E5CE6"/>
    <w:rsid w:val="006F2181"/>
    <w:rsid w:val="006F631C"/>
    <w:rsid w:val="0071014F"/>
    <w:rsid w:val="00710721"/>
    <w:rsid w:val="00710785"/>
    <w:rsid w:val="00713689"/>
    <w:rsid w:val="00717F4B"/>
    <w:rsid w:val="00721DEA"/>
    <w:rsid w:val="00722DD7"/>
    <w:rsid w:val="007231ED"/>
    <w:rsid w:val="0072406F"/>
    <w:rsid w:val="00725158"/>
    <w:rsid w:val="00730857"/>
    <w:rsid w:val="00736B0E"/>
    <w:rsid w:val="00741D1D"/>
    <w:rsid w:val="0074209D"/>
    <w:rsid w:val="00743ABD"/>
    <w:rsid w:val="00743FEB"/>
    <w:rsid w:val="00745997"/>
    <w:rsid w:val="00755384"/>
    <w:rsid w:val="007566E3"/>
    <w:rsid w:val="00767C41"/>
    <w:rsid w:val="00772269"/>
    <w:rsid w:val="007778D9"/>
    <w:rsid w:val="00777A26"/>
    <w:rsid w:val="00777AE6"/>
    <w:rsid w:val="00784333"/>
    <w:rsid w:val="00794907"/>
    <w:rsid w:val="007A1D5A"/>
    <w:rsid w:val="007A7E7F"/>
    <w:rsid w:val="007B17DF"/>
    <w:rsid w:val="007B2AA0"/>
    <w:rsid w:val="007B374D"/>
    <w:rsid w:val="007B4B88"/>
    <w:rsid w:val="007C27CD"/>
    <w:rsid w:val="007C3793"/>
    <w:rsid w:val="007C4711"/>
    <w:rsid w:val="007C7E68"/>
    <w:rsid w:val="007D00D7"/>
    <w:rsid w:val="007D0A15"/>
    <w:rsid w:val="007D1848"/>
    <w:rsid w:val="007D2221"/>
    <w:rsid w:val="007D56FB"/>
    <w:rsid w:val="007F119E"/>
    <w:rsid w:val="007F2EAF"/>
    <w:rsid w:val="007F5015"/>
    <w:rsid w:val="008006C4"/>
    <w:rsid w:val="0080190E"/>
    <w:rsid w:val="008056AF"/>
    <w:rsid w:val="008137DF"/>
    <w:rsid w:val="00817386"/>
    <w:rsid w:val="00832237"/>
    <w:rsid w:val="0083270F"/>
    <w:rsid w:val="008349A9"/>
    <w:rsid w:val="00840616"/>
    <w:rsid w:val="008427B5"/>
    <w:rsid w:val="00842F44"/>
    <w:rsid w:val="008528C5"/>
    <w:rsid w:val="00852A92"/>
    <w:rsid w:val="00871C77"/>
    <w:rsid w:val="0087280C"/>
    <w:rsid w:val="008834E3"/>
    <w:rsid w:val="00884D13"/>
    <w:rsid w:val="0088571F"/>
    <w:rsid w:val="00895F53"/>
    <w:rsid w:val="008A23E0"/>
    <w:rsid w:val="008B2A35"/>
    <w:rsid w:val="008B392D"/>
    <w:rsid w:val="008B4935"/>
    <w:rsid w:val="008B5F06"/>
    <w:rsid w:val="008B6A23"/>
    <w:rsid w:val="008B7BA2"/>
    <w:rsid w:val="008C0A61"/>
    <w:rsid w:val="008C3A39"/>
    <w:rsid w:val="008C52A0"/>
    <w:rsid w:val="008C5573"/>
    <w:rsid w:val="008C649B"/>
    <w:rsid w:val="008D4280"/>
    <w:rsid w:val="008D5383"/>
    <w:rsid w:val="008E1E65"/>
    <w:rsid w:val="008E2AC6"/>
    <w:rsid w:val="008E4D37"/>
    <w:rsid w:val="008E4E5E"/>
    <w:rsid w:val="008E7B84"/>
    <w:rsid w:val="008E7D51"/>
    <w:rsid w:val="008F15C4"/>
    <w:rsid w:val="008F6E4B"/>
    <w:rsid w:val="008F7CD1"/>
    <w:rsid w:val="009039AC"/>
    <w:rsid w:val="009102D6"/>
    <w:rsid w:val="0091233A"/>
    <w:rsid w:val="00916947"/>
    <w:rsid w:val="00917A49"/>
    <w:rsid w:val="009230BF"/>
    <w:rsid w:val="009324C5"/>
    <w:rsid w:val="00940F2C"/>
    <w:rsid w:val="00946EE7"/>
    <w:rsid w:val="00947E4E"/>
    <w:rsid w:val="0095075E"/>
    <w:rsid w:val="00953577"/>
    <w:rsid w:val="009578C4"/>
    <w:rsid w:val="00974755"/>
    <w:rsid w:val="00975A40"/>
    <w:rsid w:val="00975F58"/>
    <w:rsid w:val="00976FC1"/>
    <w:rsid w:val="00981355"/>
    <w:rsid w:val="00983115"/>
    <w:rsid w:val="00983F20"/>
    <w:rsid w:val="009844B2"/>
    <w:rsid w:val="00996B0B"/>
    <w:rsid w:val="009A09E6"/>
    <w:rsid w:val="009A1804"/>
    <w:rsid w:val="009A3D16"/>
    <w:rsid w:val="009A67A9"/>
    <w:rsid w:val="009B292A"/>
    <w:rsid w:val="009B7078"/>
    <w:rsid w:val="009C0EA3"/>
    <w:rsid w:val="009C1431"/>
    <w:rsid w:val="009C54B6"/>
    <w:rsid w:val="009C7341"/>
    <w:rsid w:val="009C74D1"/>
    <w:rsid w:val="009C758D"/>
    <w:rsid w:val="009D23B1"/>
    <w:rsid w:val="009D4A3B"/>
    <w:rsid w:val="009E0A1C"/>
    <w:rsid w:val="009E1400"/>
    <w:rsid w:val="009E3816"/>
    <w:rsid w:val="009E56D2"/>
    <w:rsid w:val="009E5AD6"/>
    <w:rsid w:val="009E680A"/>
    <w:rsid w:val="009F0DAA"/>
    <w:rsid w:val="009F1757"/>
    <w:rsid w:val="009F1900"/>
    <w:rsid w:val="009F259B"/>
    <w:rsid w:val="009F275A"/>
    <w:rsid w:val="009F48A1"/>
    <w:rsid w:val="00A0579F"/>
    <w:rsid w:val="00A108A6"/>
    <w:rsid w:val="00A119A9"/>
    <w:rsid w:val="00A253B1"/>
    <w:rsid w:val="00A30670"/>
    <w:rsid w:val="00A3330B"/>
    <w:rsid w:val="00A338B9"/>
    <w:rsid w:val="00A353E8"/>
    <w:rsid w:val="00A35C22"/>
    <w:rsid w:val="00A40561"/>
    <w:rsid w:val="00A40F35"/>
    <w:rsid w:val="00A41822"/>
    <w:rsid w:val="00A50845"/>
    <w:rsid w:val="00A54192"/>
    <w:rsid w:val="00A61A10"/>
    <w:rsid w:val="00A61B46"/>
    <w:rsid w:val="00A654C1"/>
    <w:rsid w:val="00A67425"/>
    <w:rsid w:val="00A76DE3"/>
    <w:rsid w:val="00A83845"/>
    <w:rsid w:val="00A85AB7"/>
    <w:rsid w:val="00A9094F"/>
    <w:rsid w:val="00A9445B"/>
    <w:rsid w:val="00A9513E"/>
    <w:rsid w:val="00A95CE1"/>
    <w:rsid w:val="00AA7536"/>
    <w:rsid w:val="00AB3ADE"/>
    <w:rsid w:val="00AB68FB"/>
    <w:rsid w:val="00AC0E12"/>
    <w:rsid w:val="00AC2DBF"/>
    <w:rsid w:val="00AC3AE0"/>
    <w:rsid w:val="00AC3E1E"/>
    <w:rsid w:val="00AC5726"/>
    <w:rsid w:val="00AC5DC3"/>
    <w:rsid w:val="00AC71B1"/>
    <w:rsid w:val="00AE2AFB"/>
    <w:rsid w:val="00AE3343"/>
    <w:rsid w:val="00AE6026"/>
    <w:rsid w:val="00AE6E4C"/>
    <w:rsid w:val="00AF5A61"/>
    <w:rsid w:val="00B00C8A"/>
    <w:rsid w:val="00B06D32"/>
    <w:rsid w:val="00B139B2"/>
    <w:rsid w:val="00B2343B"/>
    <w:rsid w:val="00B23814"/>
    <w:rsid w:val="00B24441"/>
    <w:rsid w:val="00B24A9F"/>
    <w:rsid w:val="00B35EA3"/>
    <w:rsid w:val="00B36544"/>
    <w:rsid w:val="00B37340"/>
    <w:rsid w:val="00B400B0"/>
    <w:rsid w:val="00B518F0"/>
    <w:rsid w:val="00B6076D"/>
    <w:rsid w:val="00B7065B"/>
    <w:rsid w:val="00B71EEC"/>
    <w:rsid w:val="00B74489"/>
    <w:rsid w:val="00B757D9"/>
    <w:rsid w:val="00B76B02"/>
    <w:rsid w:val="00B82321"/>
    <w:rsid w:val="00B83259"/>
    <w:rsid w:val="00B861EE"/>
    <w:rsid w:val="00B86B61"/>
    <w:rsid w:val="00B8786A"/>
    <w:rsid w:val="00B9392E"/>
    <w:rsid w:val="00B968FA"/>
    <w:rsid w:val="00BA188A"/>
    <w:rsid w:val="00BA4621"/>
    <w:rsid w:val="00BA47B1"/>
    <w:rsid w:val="00BA5B22"/>
    <w:rsid w:val="00BA680E"/>
    <w:rsid w:val="00BB10BB"/>
    <w:rsid w:val="00BB7C74"/>
    <w:rsid w:val="00BC26EA"/>
    <w:rsid w:val="00BC6045"/>
    <w:rsid w:val="00BD2194"/>
    <w:rsid w:val="00BE150D"/>
    <w:rsid w:val="00BE69C3"/>
    <w:rsid w:val="00BF072E"/>
    <w:rsid w:val="00BF2839"/>
    <w:rsid w:val="00BF3009"/>
    <w:rsid w:val="00BF6AAF"/>
    <w:rsid w:val="00C050FD"/>
    <w:rsid w:val="00C057FB"/>
    <w:rsid w:val="00C15CA8"/>
    <w:rsid w:val="00C208BE"/>
    <w:rsid w:val="00C21D80"/>
    <w:rsid w:val="00C23EB8"/>
    <w:rsid w:val="00C269D7"/>
    <w:rsid w:val="00C27010"/>
    <w:rsid w:val="00C317D9"/>
    <w:rsid w:val="00C31B48"/>
    <w:rsid w:val="00C3386C"/>
    <w:rsid w:val="00C3641A"/>
    <w:rsid w:val="00C41C63"/>
    <w:rsid w:val="00C449A8"/>
    <w:rsid w:val="00C4558F"/>
    <w:rsid w:val="00C51E91"/>
    <w:rsid w:val="00C53994"/>
    <w:rsid w:val="00C53DA6"/>
    <w:rsid w:val="00C7057C"/>
    <w:rsid w:val="00C74D64"/>
    <w:rsid w:val="00C7651B"/>
    <w:rsid w:val="00C77603"/>
    <w:rsid w:val="00C81490"/>
    <w:rsid w:val="00C82869"/>
    <w:rsid w:val="00C9113F"/>
    <w:rsid w:val="00C91B9C"/>
    <w:rsid w:val="00C924BA"/>
    <w:rsid w:val="00C9461F"/>
    <w:rsid w:val="00CB2786"/>
    <w:rsid w:val="00CB3260"/>
    <w:rsid w:val="00CB355A"/>
    <w:rsid w:val="00CC2533"/>
    <w:rsid w:val="00CC744D"/>
    <w:rsid w:val="00CD346F"/>
    <w:rsid w:val="00CD5771"/>
    <w:rsid w:val="00CE3012"/>
    <w:rsid w:val="00CE4EEF"/>
    <w:rsid w:val="00CE71E3"/>
    <w:rsid w:val="00CF3719"/>
    <w:rsid w:val="00D02A08"/>
    <w:rsid w:val="00D04E78"/>
    <w:rsid w:val="00D06EAC"/>
    <w:rsid w:val="00D107D4"/>
    <w:rsid w:val="00D14D46"/>
    <w:rsid w:val="00D15B1D"/>
    <w:rsid w:val="00D20E62"/>
    <w:rsid w:val="00D25617"/>
    <w:rsid w:val="00D263D5"/>
    <w:rsid w:val="00D4120F"/>
    <w:rsid w:val="00D536EB"/>
    <w:rsid w:val="00D57CF6"/>
    <w:rsid w:val="00D614B0"/>
    <w:rsid w:val="00D616DE"/>
    <w:rsid w:val="00D63608"/>
    <w:rsid w:val="00D63AE2"/>
    <w:rsid w:val="00D6441A"/>
    <w:rsid w:val="00D75496"/>
    <w:rsid w:val="00D92063"/>
    <w:rsid w:val="00D93D79"/>
    <w:rsid w:val="00D96FB5"/>
    <w:rsid w:val="00D97D63"/>
    <w:rsid w:val="00DA5F35"/>
    <w:rsid w:val="00DA691B"/>
    <w:rsid w:val="00DA713C"/>
    <w:rsid w:val="00DB5028"/>
    <w:rsid w:val="00DC151F"/>
    <w:rsid w:val="00DD065F"/>
    <w:rsid w:val="00DD3DDA"/>
    <w:rsid w:val="00DD4D2F"/>
    <w:rsid w:val="00DD6E09"/>
    <w:rsid w:val="00DE3BD8"/>
    <w:rsid w:val="00DE4A41"/>
    <w:rsid w:val="00DE5CD3"/>
    <w:rsid w:val="00DF7774"/>
    <w:rsid w:val="00E000F1"/>
    <w:rsid w:val="00E0166A"/>
    <w:rsid w:val="00E03586"/>
    <w:rsid w:val="00E12A37"/>
    <w:rsid w:val="00E17B75"/>
    <w:rsid w:val="00E21A90"/>
    <w:rsid w:val="00E221BF"/>
    <w:rsid w:val="00E304D5"/>
    <w:rsid w:val="00E3254A"/>
    <w:rsid w:val="00E34D83"/>
    <w:rsid w:val="00E447F5"/>
    <w:rsid w:val="00E50C61"/>
    <w:rsid w:val="00E511F4"/>
    <w:rsid w:val="00E547D2"/>
    <w:rsid w:val="00E60DEC"/>
    <w:rsid w:val="00E67F5E"/>
    <w:rsid w:val="00E70BB4"/>
    <w:rsid w:val="00E733C1"/>
    <w:rsid w:val="00E756AD"/>
    <w:rsid w:val="00E80CA6"/>
    <w:rsid w:val="00E81062"/>
    <w:rsid w:val="00E8557E"/>
    <w:rsid w:val="00E91E11"/>
    <w:rsid w:val="00E96ADB"/>
    <w:rsid w:val="00EA4FFC"/>
    <w:rsid w:val="00EB0AC3"/>
    <w:rsid w:val="00EB276C"/>
    <w:rsid w:val="00EB3C41"/>
    <w:rsid w:val="00EB3D9B"/>
    <w:rsid w:val="00EC09B0"/>
    <w:rsid w:val="00ED0842"/>
    <w:rsid w:val="00ED09A8"/>
    <w:rsid w:val="00ED5861"/>
    <w:rsid w:val="00ED7A71"/>
    <w:rsid w:val="00EE030B"/>
    <w:rsid w:val="00EE6C37"/>
    <w:rsid w:val="00EE7F02"/>
    <w:rsid w:val="00EF02CB"/>
    <w:rsid w:val="00EF0EF3"/>
    <w:rsid w:val="00EF34ED"/>
    <w:rsid w:val="00EF5AD6"/>
    <w:rsid w:val="00F01800"/>
    <w:rsid w:val="00F047C9"/>
    <w:rsid w:val="00F04E70"/>
    <w:rsid w:val="00F07318"/>
    <w:rsid w:val="00F12568"/>
    <w:rsid w:val="00F339DF"/>
    <w:rsid w:val="00F37725"/>
    <w:rsid w:val="00F40B7C"/>
    <w:rsid w:val="00F45C55"/>
    <w:rsid w:val="00F51169"/>
    <w:rsid w:val="00F62FCB"/>
    <w:rsid w:val="00F637B2"/>
    <w:rsid w:val="00F64297"/>
    <w:rsid w:val="00F70671"/>
    <w:rsid w:val="00F70B7E"/>
    <w:rsid w:val="00F73556"/>
    <w:rsid w:val="00F745DF"/>
    <w:rsid w:val="00F81280"/>
    <w:rsid w:val="00F81728"/>
    <w:rsid w:val="00F83037"/>
    <w:rsid w:val="00F9139E"/>
    <w:rsid w:val="00F9259A"/>
    <w:rsid w:val="00F9597C"/>
    <w:rsid w:val="00FA025A"/>
    <w:rsid w:val="00FA0266"/>
    <w:rsid w:val="00FA52EA"/>
    <w:rsid w:val="00FA55C1"/>
    <w:rsid w:val="00FB15A6"/>
    <w:rsid w:val="00FB3FC9"/>
    <w:rsid w:val="00FC0097"/>
    <w:rsid w:val="00FC5C0B"/>
    <w:rsid w:val="00FD13F5"/>
    <w:rsid w:val="00FD1A1D"/>
    <w:rsid w:val="00FD4E87"/>
    <w:rsid w:val="00FD553D"/>
    <w:rsid w:val="00FD5574"/>
    <w:rsid w:val="00FE7784"/>
    <w:rsid w:val="00FE7B26"/>
    <w:rsid w:val="00FF113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38913"/>
    <o:shapelayout v:ext="edit">
      <o:idmap v:ext="edit" data="1"/>
    </o:shapelayout>
  </w:shapeDefaults>
  <w:decimalSymbol w:val=","/>
  <w:listSeparator w:val=";"/>
  <w14:docId w14:val="3E02889E"/>
  <w15:docId w15:val="{0EC71497-6855-4DBC-85BE-826413370A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Titre1">
    <w:name w:val="heading 1"/>
    <w:basedOn w:val="Normal"/>
    <w:next w:val="Normal"/>
    <w:qFormat/>
    <w:rsid w:val="00F83037"/>
    <w:pPr>
      <w:keepNext/>
      <w:numPr>
        <w:numId w:val="3"/>
      </w:numPr>
      <w:tabs>
        <w:tab w:val="left" w:pos="709"/>
        <w:tab w:val="left" w:pos="1134"/>
        <w:tab w:val="left" w:pos="6946"/>
      </w:tabs>
      <w:outlineLvl w:val="0"/>
    </w:pPr>
    <w:rPr>
      <w:b/>
      <w:bCs/>
      <w:szCs w:val="20"/>
      <w:u w:val="single"/>
    </w:rPr>
  </w:style>
  <w:style w:type="paragraph" w:styleId="Titre2">
    <w:name w:val="heading 2"/>
    <w:basedOn w:val="Normal"/>
    <w:next w:val="Normal"/>
    <w:link w:val="Titre2Car"/>
    <w:qFormat/>
    <w:rsid w:val="00F83037"/>
    <w:pPr>
      <w:keepNext/>
      <w:numPr>
        <w:ilvl w:val="1"/>
        <w:numId w:val="3"/>
      </w:numPr>
      <w:tabs>
        <w:tab w:val="left" w:pos="1134"/>
        <w:tab w:val="left" w:pos="6946"/>
      </w:tabs>
      <w:jc w:val="both"/>
      <w:outlineLvl w:val="1"/>
    </w:pPr>
    <w:rPr>
      <w:rFonts w:ascii="Futura" w:hAnsi="Futura"/>
      <w:b/>
      <w:szCs w:val="20"/>
      <w:u w:val="single"/>
    </w:rPr>
  </w:style>
  <w:style w:type="paragraph" w:styleId="Titre3">
    <w:name w:val="heading 3"/>
    <w:basedOn w:val="Normal"/>
    <w:next w:val="Normal"/>
    <w:qFormat/>
    <w:rsid w:val="00C449A8"/>
    <w:pPr>
      <w:keepNext/>
      <w:numPr>
        <w:ilvl w:val="2"/>
        <w:numId w:val="3"/>
      </w:numPr>
      <w:tabs>
        <w:tab w:val="left" w:pos="1134"/>
        <w:tab w:val="left" w:pos="6946"/>
      </w:tabs>
      <w:jc w:val="both"/>
      <w:outlineLvl w:val="2"/>
    </w:pPr>
    <w:rPr>
      <w:rFonts w:ascii="Arial" w:hAnsi="Arial"/>
      <w:i/>
      <w:sz w:val="22"/>
      <w:szCs w:val="20"/>
    </w:rPr>
  </w:style>
  <w:style w:type="paragraph" w:styleId="Titre4">
    <w:name w:val="heading 4"/>
    <w:basedOn w:val="Normal"/>
    <w:next w:val="Normal"/>
    <w:qFormat/>
    <w:rsid w:val="00F83037"/>
    <w:pPr>
      <w:keepNext/>
      <w:numPr>
        <w:ilvl w:val="3"/>
        <w:numId w:val="3"/>
      </w:numPr>
      <w:tabs>
        <w:tab w:val="left" w:pos="1134"/>
        <w:tab w:val="left" w:pos="6946"/>
      </w:tabs>
      <w:jc w:val="center"/>
      <w:outlineLvl w:val="3"/>
    </w:pPr>
    <w:rPr>
      <w:rFonts w:ascii="Palatino Linotype" w:hAnsi="Palatino Linotype"/>
      <w:b/>
      <w:sz w:val="22"/>
      <w:lang w:val="en-GB"/>
    </w:rPr>
  </w:style>
  <w:style w:type="paragraph" w:styleId="Titre5">
    <w:name w:val="heading 5"/>
    <w:basedOn w:val="Normal"/>
    <w:next w:val="Normal"/>
    <w:qFormat/>
    <w:rsid w:val="00F83037"/>
    <w:pPr>
      <w:keepNext/>
      <w:numPr>
        <w:ilvl w:val="4"/>
        <w:numId w:val="3"/>
      </w:numPr>
      <w:tabs>
        <w:tab w:val="left" w:pos="1134"/>
        <w:tab w:val="left" w:pos="6946"/>
      </w:tabs>
      <w:jc w:val="both"/>
      <w:outlineLvl w:val="4"/>
    </w:pPr>
    <w:rPr>
      <w:rFonts w:ascii="Futura" w:hAnsi="Futura"/>
      <w:szCs w:val="20"/>
    </w:rPr>
  </w:style>
  <w:style w:type="paragraph" w:styleId="Titre6">
    <w:name w:val="heading 6"/>
    <w:basedOn w:val="Normal"/>
    <w:next w:val="Normal"/>
    <w:qFormat/>
    <w:rsid w:val="00F83037"/>
    <w:pPr>
      <w:keepNext/>
      <w:numPr>
        <w:ilvl w:val="5"/>
        <w:numId w:val="3"/>
      </w:numPr>
      <w:tabs>
        <w:tab w:val="left" w:pos="709"/>
        <w:tab w:val="left" w:pos="6946"/>
      </w:tabs>
      <w:outlineLvl w:val="5"/>
    </w:pPr>
    <w:rPr>
      <w:rFonts w:ascii="Futura" w:hAnsi="Futura"/>
      <w:b/>
      <w:szCs w:val="20"/>
      <w:u w:val="single"/>
    </w:rPr>
  </w:style>
  <w:style w:type="paragraph" w:styleId="Titre7">
    <w:name w:val="heading 7"/>
    <w:basedOn w:val="Normal"/>
    <w:next w:val="Normal"/>
    <w:qFormat/>
    <w:rsid w:val="00F83037"/>
    <w:pPr>
      <w:keepNext/>
      <w:numPr>
        <w:ilvl w:val="6"/>
        <w:numId w:val="3"/>
      </w:numPr>
      <w:autoSpaceDE w:val="0"/>
      <w:autoSpaceDN w:val="0"/>
      <w:adjustRightInd w:val="0"/>
      <w:outlineLvl w:val="6"/>
    </w:pPr>
    <w:rPr>
      <w:rFonts w:ascii="Futura" w:hAnsi="Futura" w:cs="Courier New"/>
      <w:b/>
      <w:bCs/>
      <w:color w:val="000000"/>
      <w:u w:val="single"/>
    </w:rPr>
  </w:style>
  <w:style w:type="paragraph" w:styleId="Titre8">
    <w:name w:val="heading 8"/>
    <w:basedOn w:val="Normal"/>
    <w:next w:val="Normal"/>
    <w:qFormat/>
    <w:rsid w:val="00F83037"/>
    <w:pPr>
      <w:keepNext/>
      <w:numPr>
        <w:ilvl w:val="7"/>
        <w:numId w:val="3"/>
      </w:numPr>
      <w:tabs>
        <w:tab w:val="left" w:pos="1134"/>
        <w:tab w:val="left" w:pos="6946"/>
      </w:tabs>
      <w:jc w:val="both"/>
      <w:outlineLvl w:val="7"/>
    </w:pPr>
    <w:rPr>
      <w:rFonts w:ascii="Futura" w:hAnsi="Futura"/>
      <w:b/>
      <w:sz w:val="22"/>
      <w:szCs w:val="20"/>
    </w:rPr>
  </w:style>
  <w:style w:type="paragraph" w:styleId="Titre9">
    <w:name w:val="heading 9"/>
    <w:basedOn w:val="Normal"/>
    <w:next w:val="Normal"/>
    <w:qFormat/>
    <w:rsid w:val="00F83037"/>
    <w:pPr>
      <w:keepNext/>
      <w:numPr>
        <w:ilvl w:val="8"/>
        <w:numId w:val="3"/>
      </w:numPr>
      <w:jc w:val="center"/>
      <w:outlineLvl w:val="8"/>
    </w:pPr>
    <w:rPr>
      <w:rFonts w:ascii="Futura" w:hAnsi="Futura"/>
      <w: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link w:val="CorpsdetexteCar"/>
    <w:pPr>
      <w:autoSpaceDE w:val="0"/>
      <w:autoSpaceDN w:val="0"/>
      <w:adjustRightInd w:val="0"/>
      <w:jc w:val="both"/>
    </w:pPr>
    <w:rPr>
      <w:rFonts w:ascii="Palatino Linotype" w:hAnsi="Palatino Linotype" w:cs="Courier New"/>
      <w:color w:val="000000"/>
      <w:sz w:val="22"/>
    </w:rPr>
  </w:style>
  <w:style w:type="paragraph" w:styleId="Corpsdetexte2">
    <w:name w:val="Body Text 2"/>
    <w:basedOn w:val="Normal"/>
    <w:pPr>
      <w:tabs>
        <w:tab w:val="left" w:pos="1134"/>
        <w:tab w:val="left" w:pos="6946"/>
      </w:tabs>
      <w:jc w:val="both"/>
    </w:pPr>
    <w:rPr>
      <w:rFonts w:ascii="Futura" w:hAnsi="Futura"/>
      <w:szCs w:val="20"/>
    </w:rPr>
  </w:style>
  <w:style w:type="paragraph" w:styleId="Corpsdetexte3">
    <w:name w:val="Body Text 3"/>
    <w:basedOn w:val="Normal"/>
    <w:pPr>
      <w:autoSpaceDE w:val="0"/>
      <w:autoSpaceDN w:val="0"/>
      <w:adjustRightInd w:val="0"/>
    </w:pPr>
    <w:rPr>
      <w:rFonts w:ascii="Futura" w:hAnsi="Futura" w:cs="Courier New"/>
      <w:color w:val="000000"/>
      <w:sz w:val="22"/>
    </w:rPr>
  </w:style>
  <w:style w:type="paragraph" w:styleId="Titre">
    <w:name w:val="Title"/>
    <w:basedOn w:val="Normal"/>
    <w:qFormat/>
    <w:pPr>
      <w:keepLines/>
      <w:jc w:val="center"/>
    </w:pPr>
    <w:rPr>
      <w:rFonts w:ascii="Futura" w:hAnsi="Futura"/>
      <w:b/>
      <w:sz w:val="34"/>
      <w:szCs w:val="20"/>
    </w:rPr>
  </w:style>
  <w:style w:type="paragraph" w:styleId="En-tte">
    <w:name w:val="header"/>
    <w:basedOn w:val="Normal"/>
    <w:pPr>
      <w:tabs>
        <w:tab w:val="center" w:pos="4536"/>
        <w:tab w:val="right" w:pos="9072"/>
      </w:tabs>
    </w:pPr>
    <w:rPr>
      <w:rFonts w:ascii="Arial" w:hAnsi="Arial"/>
      <w:sz w:val="20"/>
      <w:szCs w:val="20"/>
    </w:rPr>
  </w:style>
  <w:style w:type="paragraph" w:styleId="Pieddepage">
    <w:name w:val="footer"/>
    <w:basedOn w:val="Normal"/>
    <w:pPr>
      <w:tabs>
        <w:tab w:val="center" w:pos="4536"/>
        <w:tab w:val="right" w:pos="9072"/>
      </w:tabs>
    </w:pPr>
    <w:rPr>
      <w:rFonts w:ascii="Arial" w:hAnsi="Arial"/>
      <w:sz w:val="20"/>
      <w:szCs w:val="20"/>
    </w:rPr>
  </w:style>
  <w:style w:type="character" w:styleId="Numrodepage">
    <w:name w:val="page number"/>
    <w:basedOn w:val="Policepardfaut"/>
  </w:style>
  <w:style w:type="character" w:styleId="Marquedecommentaire">
    <w:name w:val="annotation reference"/>
    <w:semiHidden/>
    <w:rPr>
      <w:sz w:val="16"/>
      <w:szCs w:val="16"/>
    </w:rPr>
  </w:style>
  <w:style w:type="paragraph" w:styleId="Commentaire">
    <w:name w:val="annotation text"/>
    <w:basedOn w:val="Normal"/>
    <w:link w:val="CommentaireCar"/>
    <w:rPr>
      <w:sz w:val="20"/>
      <w:szCs w:val="20"/>
    </w:rPr>
  </w:style>
  <w:style w:type="paragraph" w:styleId="Notedebasdepage">
    <w:name w:val="footnote text"/>
    <w:basedOn w:val="Normal"/>
    <w:semiHidden/>
    <w:rPr>
      <w:sz w:val="20"/>
      <w:szCs w:val="20"/>
    </w:rPr>
  </w:style>
  <w:style w:type="character" w:styleId="Appelnotedebasdep">
    <w:name w:val="footnote reference"/>
    <w:semiHidden/>
    <w:rPr>
      <w:vertAlign w:val="superscript"/>
    </w:rPr>
  </w:style>
  <w:style w:type="paragraph" w:styleId="Lgende">
    <w:name w:val="caption"/>
    <w:basedOn w:val="Normal"/>
    <w:next w:val="Normal"/>
    <w:qFormat/>
    <w:pPr>
      <w:tabs>
        <w:tab w:val="left" w:pos="2835"/>
        <w:tab w:val="center" w:pos="10065"/>
      </w:tabs>
      <w:jc w:val="center"/>
    </w:pPr>
    <w:rPr>
      <w:rFonts w:ascii="Futura" w:hAnsi="Futura"/>
      <w:b/>
      <w:szCs w:val="20"/>
    </w:rPr>
  </w:style>
  <w:style w:type="paragraph" w:styleId="TM2">
    <w:name w:val="toc 2"/>
    <w:basedOn w:val="Normal"/>
    <w:next w:val="Normal"/>
    <w:autoRedefine/>
    <w:uiPriority w:val="39"/>
    <w:pPr>
      <w:spacing w:before="240"/>
    </w:pPr>
    <w:rPr>
      <w:b/>
      <w:bCs/>
      <w:sz w:val="20"/>
      <w:szCs w:val="20"/>
    </w:rPr>
  </w:style>
  <w:style w:type="paragraph" w:styleId="TM1">
    <w:name w:val="toc 1"/>
    <w:basedOn w:val="Normal"/>
    <w:next w:val="Normal"/>
    <w:autoRedefine/>
    <w:uiPriority w:val="39"/>
    <w:rsid w:val="00630B6D"/>
    <w:pPr>
      <w:tabs>
        <w:tab w:val="right" w:pos="8495"/>
      </w:tabs>
      <w:spacing w:before="360"/>
      <w:jc w:val="center"/>
    </w:pPr>
    <w:rPr>
      <w:rFonts w:ascii="Arial" w:hAnsi="Arial" w:cs="Arial"/>
      <w:b/>
      <w:bCs/>
      <w:caps/>
    </w:rPr>
  </w:style>
  <w:style w:type="paragraph" w:styleId="TM3">
    <w:name w:val="toc 3"/>
    <w:basedOn w:val="Normal"/>
    <w:next w:val="Normal"/>
    <w:autoRedefine/>
    <w:uiPriority w:val="39"/>
    <w:pPr>
      <w:ind w:left="240"/>
    </w:pPr>
    <w:rPr>
      <w:sz w:val="20"/>
      <w:szCs w:val="20"/>
    </w:rPr>
  </w:style>
  <w:style w:type="character" w:styleId="Lienhypertexte">
    <w:name w:val="Hyperlink"/>
    <w:uiPriority w:val="99"/>
    <w:rPr>
      <w:color w:val="0000FF"/>
      <w:u w:val="single"/>
    </w:rPr>
  </w:style>
  <w:style w:type="paragraph" w:styleId="Retraitcorpsdetexte2">
    <w:name w:val="Body Text Indent 2"/>
    <w:basedOn w:val="Normal"/>
    <w:pPr>
      <w:spacing w:after="120" w:line="480" w:lineRule="auto"/>
      <w:ind w:left="283"/>
    </w:pPr>
  </w:style>
  <w:style w:type="paragraph" w:styleId="TM4">
    <w:name w:val="toc 4"/>
    <w:basedOn w:val="Normal"/>
    <w:next w:val="Normal"/>
    <w:autoRedefine/>
    <w:semiHidden/>
    <w:pPr>
      <w:ind w:left="480"/>
    </w:pPr>
    <w:rPr>
      <w:sz w:val="20"/>
      <w:szCs w:val="20"/>
    </w:rPr>
  </w:style>
  <w:style w:type="paragraph" w:styleId="TM5">
    <w:name w:val="toc 5"/>
    <w:basedOn w:val="Normal"/>
    <w:next w:val="Normal"/>
    <w:autoRedefine/>
    <w:semiHidden/>
    <w:pPr>
      <w:ind w:left="720"/>
    </w:pPr>
    <w:rPr>
      <w:sz w:val="20"/>
      <w:szCs w:val="20"/>
    </w:rPr>
  </w:style>
  <w:style w:type="paragraph" w:styleId="TM6">
    <w:name w:val="toc 6"/>
    <w:basedOn w:val="Normal"/>
    <w:next w:val="Normal"/>
    <w:autoRedefine/>
    <w:semiHidden/>
    <w:pPr>
      <w:ind w:left="960"/>
    </w:pPr>
    <w:rPr>
      <w:sz w:val="20"/>
      <w:szCs w:val="20"/>
    </w:rPr>
  </w:style>
  <w:style w:type="paragraph" w:styleId="TM7">
    <w:name w:val="toc 7"/>
    <w:basedOn w:val="Normal"/>
    <w:next w:val="Normal"/>
    <w:autoRedefine/>
    <w:semiHidden/>
    <w:pPr>
      <w:ind w:left="1200"/>
    </w:pPr>
    <w:rPr>
      <w:sz w:val="20"/>
      <w:szCs w:val="20"/>
    </w:rPr>
  </w:style>
  <w:style w:type="paragraph" w:styleId="TM8">
    <w:name w:val="toc 8"/>
    <w:basedOn w:val="Normal"/>
    <w:next w:val="Normal"/>
    <w:autoRedefine/>
    <w:semiHidden/>
    <w:pPr>
      <w:ind w:left="1440"/>
    </w:pPr>
    <w:rPr>
      <w:sz w:val="20"/>
      <w:szCs w:val="20"/>
    </w:rPr>
  </w:style>
  <w:style w:type="paragraph" w:styleId="TM9">
    <w:name w:val="toc 9"/>
    <w:basedOn w:val="Normal"/>
    <w:next w:val="Normal"/>
    <w:autoRedefine/>
    <w:semiHidden/>
    <w:pPr>
      <w:ind w:left="1680"/>
    </w:pPr>
    <w:rPr>
      <w:sz w:val="20"/>
      <w:szCs w:val="20"/>
    </w:rPr>
  </w:style>
  <w:style w:type="paragraph" w:styleId="Textedebulles">
    <w:name w:val="Balloon Text"/>
    <w:basedOn w:val="Normal"/>
    <w:semiHidden/>
    <w:rPr>
      <w:rFonts w:ascii="Tahoma" w:hAnsi="Tahoma" w:cs="Tahoma"/>
      <w:sz w:val="16"/>
      <w:szCs w:val="16"/>
    </w:rPr>
  </w:style>
  <w:style w:type="paragraph" w:styleId="Retraitcorpsdetexte">
    <w:name w:val="Body Text Indent"/>
    <w:basedOn w:val="Normal"/>
    <w:pPr>
      <w:spacing w:after="120"/>
      <w:ind w:left="283"/>
    </w:pPr>
  </w:style>
  <w:style w:type="paragraph" w:customStyle="1" w:styleId="normalretrait">
    <w:name w:val="normal retrait"/>
    <w:basedOn w:val="Normal"/>
    <w:autoRedefine/>
    <w:pPr>
      <w:jc w:val="both"/>
    </w:pPr>
    <w:rPr>
      <w:u w:val="single"/>
    </w:rPr>
  </w:style>
  <w:style w:type="paragraph" w:styleId="Objetducommentaire">
    <w:name w:val="annotation subject"/>
    <w:basedOn w:val="Commentaire"/>
    <w:next w:val="Commentaire"/>
    <w:semiHidden/>
    <w:rsid w:val="00014E7A"/>
    <w:rPr>
      <w:b/>
      <w:bCs/>
    </w:rPr>
  </w:style>
  <w:style w:type="numbering" w:styleId="ArticleSection">
    <w:name w:val="Outline List 3"/>
    <w:basedOn w:val="Aucuneliste"/>
    <w:rsid w:val="00F83037"/>
    <w:pPr>
      <w:numPr>
        <w:numId w:val="4"/>
      </w:numPr>
    </w:pPr>
  </w:style>
  <w:style w:type="paragraph" w:styleId="Index1">
    <w:name w:val="index 1"/>
    <w:basedOn w:val="Normal"/>
    <w:next w:val="Normal"/>
    <w:autoRedefine/>
    <w:semiHidden/>
    <w:rsid w:val="00F83037"/>
    <w:pPr>
      <w:ind w:left="240" w:hanging="240"/>
    </w:pPr>
    <w:rPr>
      <w:sz w:val="18"/>
      <w:szCs w:val="18"/>
    </w:rPr>
  </w:style>
  <w:style w:type="numbering" w:customStyle="1" w:styleId="Style1">
    <w:name w:val="Style1"/>
    <w:rsid w:val="00F83037"/>
    <w:pPr>
      <w:numPr>
        <w:numId w:val="5"/>
      </w:numPr>
    </w:pPr>
  </w:style>
  <w:style w:type="paragraph" w:styleId="Index2">
    <w:name w:val="index 2"/>
    <w:basedOn w:val="Normal"/>
    <w:next w:val="Normal"/>
    <w:autoRedefine/>
    <w:semiHidden/>
    <w:rsid w:val="00F83037"/>
    <w:pPr>
      <w:ind w:left="480" w:hanging="240"/>
    </w:pPr>
    <w:rPr>
      <w:sz w:val="18"/>
      <w:szCs w:val="18"/>
    </w:rPr>
  </w:style>
  <w:style w:type="paragraph" w:styleId="Index3">
    <w:name w:val="index 3"/>
    <w:basedOn w:val="Normal"/>
    <w:next w:val="Normal"/>
    <w:autoRedefine/>
    <w:semiHidden/>
    <w:rsid w:val="00F83037"/>
    <w:pPr>
      <w:ind w:left="720" w:hanging="240"/>
    </w:pPr>
    <w:rPr>
      <w:sz w:val="18"/>
      <w:szCs w:val="18"/>
    </w:rPr>
  </w:style>
  <w:style w:type="paragraph" w:styleId="Index4">
    <w:name w:val="index 4"/>
    <w:basedOn w:val="Normal"/>
    <w:next w:val="Normal"/>
    <w:autoRedefine/>
    <w:semiHidden/>
    <w:rsid w:val="00F83037"/>
    <w:pPr>
      <w:ind w:left="960" w:hanging="240"/>
    </w:pPr>
    <w:rPr>
      <w:sz w:val="18"/>
      <w:szCs w:val="18"/>
    </w:rPr>
  </w:style>
  <w:style w:type="paragraph" w:styleId="Index5">
    <w:name w:val="index 5"/>
    <w:basedOn w:val="Normal"/>
    <w:next w:val="Normal"/>
    <w:autoRedefine/>
    <w:semiHidden/>
    <w:rsid w:val="00F83037"/>
    <w:pPr>
      <w:ind w:left="1200" w:hanging="240"/>
    </w:pPr>
    <w:rPr>
      <w:sz w:val="18"/>
      <w:szCs w:val="18"/>
    </w:rPr>
  </w:style>
  <w:style w:type="paragraph" w:styleId="Index6">
    <w:name w:val="index 6"/>
    <w:basedOn w:val="Normal"/>
    <w:next w:val="Normal"/>
    <w:autoRedefine/>
    <w:semiHidden/>
    <w:rsid w:val="00F83037"/>
    <w:pPr>
      <w:ind w:left="1440" w:hanging="240"/>
    </w:pPr>
    <w:rPr>
      <w:sz w:val="18"/>
      <w:szCs w:val="18"/>
    </w:rPr>
  </w:style>
  <w:style w:type="paragraph" w:styleId="Index7">
    <w:name w:val="index 7"/>
    <w:basedOn w:val="Normal"/>
    <w:next w:val="Normal"/>
    <w:autoRedefine/>
    <w:semiHidden/>
    <w:rsid w:val="00F83037"/>
    <w:pPr>
      <w:ind w:left="1680" w:hanging="240"/>
    </w:pPr>
    <w:rPr>
      <w:sz w:val="18"/>
      <w:szCs w:val="18"/>
    </w:rPr>
  </w:style>
  <w:style w:type="paragraph" w:styleId="Index8">
    <w:name w:val="index 8"/>
    <w:basedOn w:val="Normal"/>
    <w:next w:val="Normal"/>
    <w:autoRedefine/>
    <w:semiHidden/>
    <w:rsid w:val="00F83037"/>
    <w:pPr>
      <w:ind w:left="1920" w:hanging="240"/>
    </w:pPr>
    <w:rPr>
      <w:sz w:val="18"/>
      <w:szCs w:val="18"/>
    </w:rPr>
  </w:style>
  <w:style w:type="paragraph" w:styleId="Index9">
    <w:name w:val="index 9"/>
    <w:basedOn w:val="Normal"/>
    <w:next w:val="Normal"/>
    <w:autoRedefine/>
    <w:semiHidden/>
    <w:rsid w:val="00F83037"/>
    <w:pPr>
      <w:ind w:left="2160" w:hanging="240"/>
    </w:pPr>
    <w:rPr>
      <w:sz w:val="18"/>
      <w:szCs w:val="18"/>
    </w:rPr>
  </w:style>
  <w:style w:type="paragraph" w:styleId="Titreindex">
    <w:name w:val="index heading"/>
    <w:basedOn w:val="Normal"/>
    <w:next w:val="Index1"/>
    <w:semiHidden/>
    <w:rsid w:val="00F83037"/>
    <w:pPr>
      <w:pBdr>
        <w:top w:val="double" w:sz="6" w:space="0" w:color="auto" w:shadow="1"/>
        <w:left w:val="double" w:sz="6" w:space="0" w:color="auto" w:shadow="1"/>
        <w:bottom w:val="double" w:sz="6" w:space="0" w:color="auto" w:shadow="1"/>
        <w:right w:val="double" w:sz="6" w:space="0" w:color="auto" w:shadow="1"/>
      </w:pBdr>
      <w:spacing w:before="240" w:after="120"/>
      <w:jc w:val="center"/>
    </w:pPr>
    <w:rPr>
      <w:rFonts w:ascii="Arial" w:hAnsi="Arial" w:cs="Arial"/>
      <w:b/>
      <w:bCs/>
      <w:sz w:val="22"/>
      <w:szCs w:val="22"/>
    </w:rPr>
  </w:style>
  <w:style w:type="paragraph" w:customStyle="1" w:styleId="StyleTitre1Arial11ptSoulignementpais">
    <w:name w:val="Style Titre 1 + Arial 11 pt Soulignement épais"/>
    <w:basedOn w:val="Titre1"/>
    <w:link w:val="StyleTitre1Arial11ptSoulignementpaisCar"/>
    <w:autoRedefine/>
    <w:rsid w:val="008C0A61"/>
    <w:pPr>
      <w:ind w:left="432" w:hanging="432"/>
    </w:pPr>
    <w:rPr>
      <w:rFonts w:ascii="Arial" w:hAnsi="Arial"/>
      <w:sz w:val="22"/>
      <w:u w:val="thick"/>
    </w:rPr>
  </w:style>
  <w:style w:type="character" w:customStyle="1" w:styleId="StyleTitre1Arial11ptSoulignementpaisCar">
    <w:name w:val="Style Titre 1 + Arial 11 pt Soulignement épais Car"/>
    <w:link w:val="StyleTitre1Arial11ptSoulignementpais"/>
    <w:rsid w:val="008C0A61"/>
    <w:rPr>
      <w:rFonts w:ascii="Arial" w:hAnsi="Arial"/>
      <w:b/>
      <w:bCs/>
      <w:sz w:val="22"/>
      <w:u w:val="thick"/>
    </w:rPr>
  </w:style>
  <w:style w:type="paragraph" w:styleId="Paragraphedeliste">
    <w:name w:val="List Paragraph"/>
    <w:basedOn w:val="Normal"/>
    <w:link w:val="ParagraphedelisteCar"/>
    <w:uiPriority w:val="34"/>
    <w:qFormat/>
    <w:rsid w:val="00B00C8A"/>
    <w:pPr>
      <w:spacing w:line="260" w:lineRule="atLeast"/>
      <w:ind w:left="720"/>
      <w:contextualSpacing/>
      <w:jc w:val="both"/>
    </w:pPr>
    <w:rPr>
      <w:rFonts w:ascii="Arial" w:hAnsi="Arial"/>
      <w:sz w:val="20"/>
    </w:rPr>
  </w:style>
  <w:style w:type="character" w:customStyle="1" w:styleId="CorpsdetexteCar">
    <w:name w:val="Corps de texte Car"/>
    <w:basedOn w:val="Policepardfaut"/>
    <w:link w:val="Corpsdetexte"/>
    <w:rsid w:val="0064062F"/>
    <w:rPr>
      <w:rFonts w:ascii="Palatino Linotype" w:hAnsi="Palatino Linotype" w:cs="Courier New"/>
      <w:color w:val="000000"/>
      <w:sz w:val="22"/>
      <w:szCs w:val="24"/>
    </w:rPr>
  </w:style>
  <w:style w:type="paragraph" w:styleId="Listepuces">
    <w:name w:val="List Bullet"/>
    <w:basedOn w:val="Normal"/>
    <w:autoRedefine/>
    <w:rsid w:val="00210F57"/>
    <w:pPr>
      <w:numPr>
        <w:numId w:val="8"/>
      </w:numPr>
    </w:pPr>
    <w:rPr>
      <w:rFonts w:ascii="Arial" w:hAnsi="Arial"/>
      <w:sz w:val="20"/>
      <w:szCs w:val="20"/>
    </w:rPr>
  </w:style>
  <w:style w:type="table" w:customStyle="1" w:styleId="TableNormal">
    <w:name w:val="Table Normal"/>
    <w:uiPriority w:val="2"/>
    <w:semiHidden/>
    <w:unhideWhenUsed/>
    <w:qFormat/>
    <w:rsid w:val="00075672"/>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paragraph" w:styleId="Rvision">
    <w:name w:val="Revision"/>
    <w:hidden/>
    <w:uiPriority w:val="99"/>
    <w:semiHidden/>
    <w:rsid w:val="00FA0266"/>
    <w:rPr>
      <w:sz w:val="24"/>
      <w:szCs w:val="24"/>
    </w:rPr>
  </w:style>
  <w:style w:type="character" w:customStyle="1" w:styleId="CommentaireCar">
    <w:name w:val="Commentaire Car"/>
    <w:basedOn w:val="Policepardfaut"/>
    <w:link w:val="Commentaire"/>
    <w:rsid w:val="00602086"/>
  </w:style>
  <w:style w:type="character" w:customStyle="1" w:styleId="AucunA">
    <w:name w:val="Aucun A"/>
    <w:rsid w:val="008E4D37"/>
  </w:style>
  <w:style w:type="character" w:customStyle="1" w:styleId="ParagraphedelisteCar">
    <w:name w:val="Paragraphe de liste Car"/>
    <w:basedOn w:val="Policepardfaut"/>
    <w:link w:val="Paragraphedeliste"/>
    <w:uiPriority w:val="99"/>
    <w:locked/>
    <w:rsid w:val="00134AA6"/>
    <w:rPr>
      <w:rFonts w:ascii="Arial" w:hAnsi="Arial"/>
      <w:szCs w:val="24"/>
    </w:rPr>
  </w:style>
  <w:style w:type="character" w:customStyle="1" w:styleId="Titre2Car">
    <w:name w:val="Titre 2 Car"/>
    <w:link w:val="Titre2"/>
    <w:rsid w:val="00C15CA8"/>
    <w:rPr>
      <w:rFonts w:ascii="Futura" w:hAnsi="Futura"/>
      <w:b/>
      <w:sz w:val="24"/>
      <w:u w:val="single"/>
    </w:rPr>
  </w:style>
  <w:style w:type="paragraph" w:customStyle="1" w:styleId="titre0">
    <w:name w:val="titre"/>
    <w:basedOn w:val="Normal"/>
    <w:rsid w:val="00AC3E1E"/>
    <w:rPr>
      <w:rFonts w:ascii="Univers (WN)" w:hAnsi="Univers (WN)"/>
      <w:b/>
      <w:szCs w:val="20"/>
      <w:u w:val="single"/>
    </w:rPr>
  </w:style>
  <w:style w:type="paragraph" w:customStyle="1" w:styleId="t4">
    <w:name w:val="t4"/>
    <w:basedOn w:val="Normal"/>
    <w:rsid w:val="008056AF"/>
    <w:pPr>
      <w:ind w:left="1559" w:right="312"/>
      <w:jc w:val="both"/>
    </w:pPr>
    <w:rPr>
      <w:szCs w:val="20"/>
      <w:lang w:eastAsia="en-US"/>
    </w:rPr>
  </w:style>
  <w:style w:type="character" w:styleId="Mentionnonrsolue">
    <w:name w:val="Unresolved Mention"/>
    <w:basedOn w:val="Policepardfaut"/>
    <w:uiPriority w:val="99"/>
    <w:semiHidden/>
    <w:unhideWhenUsed/>
    <w:rsid w:val="000E370A"/>
    <w:rPr>
      <w:color w:val="605E5C"/>
      <w:shd w:val="clear" w:color="auto" w:fill="E1DFDD"/>
    </w:rPr>
  </w:style>
  <w:style w:type="paragraph" w:customStyle="1" w:styleId="retrait11">
    <w:name w:val="retrait 1.1"/>
    <w:basedOn w:val="Normal"/>
    <w:rsid w:val="002F5EC5"/>
    <w:pPr>
      <w:ind w:left="1701"/>
    </w:pPr>
    <w:rPr>
      <w:rFonts w:ascii="Arial" w:hAnsi="Arial"/>
      <w:sz w:val="20"/>
      <w:szCs w:val="20"/>
    </w:rPr>
  </w:style>
  <w:style w:type="paragraph" w:customStyle="1" w:styleId="Default">
    <w:name w:val="Default"/>
    <w:rsid w:val="001E17D2"/>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039738">
      <w:bodyDiv w:val="1"/>
      <w:marLeft w:val="0"/>
      <w:marRight w:val="0"/>
      <w:marTop w:val="0"/>
      <w:marBottom w:val="0"/>
      <w:divBdr>
        <w:top w:val="none" w:sz="0" w:space="0" w:color="auto"/>
        <w:left w:val="none" w:sz="0" w:space="0" w:color="auto"/>
        <w:bottom w:val="none" w:sz="0" w:space="0" w:color="auto"/>
        <w:right w:val="none" w:sz="0" w:space="0" w:color="auto"/>
      </w:divBdr>
    </w:div>
    <w:div w:id="138807434">
      <w:bodyDiv w:val="1"/>
      <w:marLeft w:val="0"/>
      <w:marRight w:val="0"/>
      <w:marTop w:val="0"/>
      <w:marBottom w:val="0"/>
      <w:divBdr>
        <w:top w:val="none" w:sz="0" w:space="0" w:color="auto"/>
        <w:left w:val="none" w:sz="0" w:space="0" w:color="auto"/>
        <w:bottom w:val="none" w:sz="0" w:space="0" w:color="auto"/>
        <w:right w:val="none" w:sz="0" w:space="0" w:color="auto"/>
      </w:divBdr>
    </w:div>
    <w:div w:id="230895722">
      <w:bodyDiv w:val="1"/>
      <w:marLeft w:val="0"/>
      <w:marRight w:val="0"/>
      <w:marTop w:val="0"/>
      <w:marBottom w:val="0"/>
      <w:divBdr>
        <w:top w:val="none" w:sz="0" w:space="0" w:color="auto"/>
        <w:left w:val="none" w:sz="0" w:space="0" w:color="auto"/>
        <w:bottom w:val="none" w:sz="0" w:space="0" w:color="auto"/>
        <w:right w:val="none" w:sz="0" w:space="0" w:color="auto"/>
      </w:divBdr>
    </w:div>
    <w:div w:id="270170083">
      <w:bodyDiv w:val="1"/>
      <w:marLeft w:val="0"/>
      <w:marRight w:val="0"/>
      <w:marTop w:val="0"/>
      <w:marBottom w:val="0"/>
      <w:divBdr>
        <w:top w:val="none" w:sz="0" w:space="0" w:color="auto"/>
        <w:left w:val="none" w:sz="0" w:space="0" w:color="auto"/>
        <w:bottom w:val="none" w:sz="0" w:space="0" w:color="auto"/>
        <w:right w:val="none" w:sz="0" w:space="0" w:color="auto"/>
      </w:divBdr>
    </w:div>
    <w:div w:id="320937081">
      <w:bodyDiv w:val="1"/>
      <w:marLeft w:val="0"/>
      <w:marRight w:val="0"/>
      <w:marTop w:val="0"/>
      <w:marBottom w:val="0"/>
      <w:divBdr>
        <w:top w:val="none" w:sz="0" w:space="0" w:color="auto"/>
        <w:left w:val="none" w:sz="0" w:space="0" w:color="auto"/>
        <w:bottom w:val="none" w:sz="0" w:space="0" w:color="auto"/>
        <w:right w:val="none" w:sz="0" w:space="0" w:color="auto"/>
      </w:divBdr>
    </w:div>
    <w:div w:id="390539247">
      <w:bodyDiv w:val="1"/>
      <w:marLeft w:val="0"/>
      <w:marRight w:val="0"/>
      <w:marTop w:val="0"/>
      <w:marBottom w:val="0"/>
      <w:divBdr>
        <w:top w:val="none" w:sz="0" w:space="0" w:color="auto"/>
        <w:left w:val="none" w:sz="0" w:space="0" w:color="auto"/>
        <w:bottom w:val="none" w:sz="0" w:space="0" w:color="auto"/>
        <w:right w:val="none" w:sz="0" w:space="0" w:color="auto"/>
      </w:divBdr>
    </w:div>
    <w:div w:id="410811435">
      <w:bodyDiv w:val="1"/>
      <w:marLeft w:val="0"/>
      <w:marRight w:val="0"/>
      <w:marTop w:val="0"/>
      <w:marBottom w:val="0"/>
      <w:divBdr>
        <w:top w:val="none" w:sz="0" w:space="0" w:color="auto"/>
        <w:left w:val="none" w:sz="0" w:space="0" w:color="auto"/>
        <w:bottom w:val="none" w:sz="0" w:space="0" w:color="auto"/>
        <w:right w:val="none" w:sz="0" w:space="0" w:color="auto"/>
      </w:divBdr>
    </w:div>
    <w:div w:id="549658967">
      <w:bodyDiv w:val="1"/>
      <w:marLeft w:val="0"/>
      <w:marRight w:val="0"/>
      <w:marTop w:val="0"/>
      <w:marBottom w:val="0"/>
      <w:divBdr>
        <w:top w:val="none" w:sz="0" w:space="0" w:color="auto"/>
        <w:left w:val="none" w:sz="0" w:space="0" w:color="auto"/>
        <w:bottom w:val="none" w:sz="0" w:space="0" w:color="auto"/>
        <w:right w:val="none" w:sz="0" w:space="0" w:color="auto"/>
      </w:divBdr>
    </w:div>
    <w:div w:id="586622360">
      <w:bodyDiv w:val="1"/>
      <w:marLeft w:val="0"/>
      <w:marRight w:val="0"/>
      <w:marTop w:val="0"/>
      <w:marBottom w:val="0"/>
      <w:divBdr>
        <w:top w:val="none" w:sz="0" w:space="0" w:color="auto"/>
        <w:left w:val="none" w:sz="0" w:space="0" w:color="auto"/>
        <w:bottom w:val="none" w:sz="0" w:space="0" w:color="auto"/>
        <w:right w:val="none" w:sz="0" w:space="0" w:color="auto"/>
      </w:divBdr>
    </w:div>
    <w:div w:id="618756595">
      <w:bodyDiv w:val="1"/>
      <w:marLeft w:val="0"/>
      <w:marRight w:val="0"/>
      <w:marTop w:val="0"/>
      <w:marBottom w:val="0"/>
      <w:divBdr>
        <w:top w:val="none" w:sz="0" w:space="0" w:color="auto"/>
        <w:left w:val="none" w:sz="0" w:space="0" w:color="auto"/>
        <w:bottom w:val="none" w:sz="0" w:space="0" w:color="auto"/>
        <w:right w:val="none" w:sz="0" w:space="0" w:color="auto"/>
      </w:divBdr>
    </w:div>
    <w:div w:id="666323183">
      <w:bodyDiv w:val="1"/>
      <w:marLeft w:val="0"/>
      <w:marRight w:val="0"/>
      <w:marTop w:val="0"/>
      <w:marBottom w:val="0"/>
      <w:divBdr>
        <w:top w:val="none" w:sz="0" w:space="0" w:color="auto"/>
        <w:left w:val="none" w:sz="0" w:space="0" w:color="auto"/>
        <w:bottom w:val="none" w:sz="0" w:space="0" w:color="auto"/>
        <w:right w:val="none" w:sz="0" w:space="0" w:color="auto"/>
      </w:divBdr>
    </w:div>
    <w:div w:id="724911209">
      <w:bodyDiv w:val="1"/>
      <w:marLeft w:val="0"/>
      <w:marRight w:val="0"/>
      <w:marTop w:val="0"/>
      <w:marBottom w:val="0"/>
      <w:divBdr>
        <w:top w:val="none" w:sz="0" w:space="0" w:color="auto"/>
        <w:left w:val="none" w:sz="0" w:space="0" w:color="auto"/>
        <w:bottom w:val="none" w:sz="0" w:space="0" w:color="auto"/>
        <w:right w:val="none" w:sz="0" w:space="0" w:color="auto"/>
      </w:divBdr>
    </w:div>
    <w:div w:id="780883781">
      <w:bodyDiv w:val="1"/>
      <w:marLeft w:val="0"/>
      <w:marRight w:val="0"/>
      <w:marTop w:val="0"/>
      <w:marBottom w:val="0"/>
      <w:divBdr>
        <w:top w:val="none" w:sz="0" w:space="0" w:color="auto"/>
        <w:left w:val="none" w:sz="0" w:space="0" w:color="auto"/>
        <w:bottom w:val="none" w:sz="0" w:space="0" w:color="auto"/>
        <w:right w:val="none" w:sz="0" w:space="0" w:color="auto"/>
      </w:divBdr>
    </w:div>
    <w:div w:id="818571609">
      <w:bodyDiv w:val="1"/>
      <w:marLeft w:val="0"/>
      <w:marRight w:val="0"/>
      <w:marTop w:val="0"/>
      <w:marBottom w:val="0"/>
      <w:divBdr>
        <w:top w:val="none" w:sz="0" w:space="0" w:color="auto"/>
        <w:left w:val="none" w:sz="0" w:space="0" w:color="auto"/>
        <w:bottom w:val="none" w:sz="0" w:space="0" w:color="auto"/>
        <w:right w:val="none" w:sz="0" w:space="0" w:color="auto"/>
      </w:divBdr>
    </w:div>
    <w:div w:id="824396102">
      <w:bodyDiv w:val="1"/>
      <w:marLeft w:val="0"/>
      <w:marRight w:val="0"/>
      <w:marTop w:val="0"/>
      <w:marBottom w:val="0"/>
      <w:divBdr>
        <w:top w:val="none" w:sz="0" w:space="0" w:color="auto"/>
        <w:left w:val="none" w:sz="0" w:space="0" w:color="auto"/>
        <w:bottom w:val="none" w:sz="0" w:space="0" w:color="auto"/>
        <w:right w:val="none" w:sz="0" w:space="0" w:color="auto"/>
      </w:divBdr>
    </w:div>
    <w:div w:id="834028465">
      <w:bodyDiv w:val="1"/>
      <w:marLeft w:val="0"/>
      <w:marRight w:val="0"/>
      <w:marTop w:val="0"/>
      <w:marBottom w:val="0"/>
      <w:divBdr>
        <w:top w:val="none" w:sz="0" w:space="0" w:color="auto"/>
        <w:left w:val="none" w:sz="0" w:space="0" w:color="auto"/>
        <w:bottom w:val="none" w:sz="0" w:space="0" w:color="auto"/>
        <w:right w:val="none" w:sz="0" w:space="0" w:color="auto"/>
      </w:divBdr>
    </w:div>
    <w:div w:id="920069498">
      <w:bodyDiv w:val="1"/>
      <w:marLeft w:val="0"/>
      <w:marRight w:val="0"/>
      <w:marTop w:val="0"/>
      <w:marBottom w:val="0"/>
      <w:divBdr>
        <w:top w:val="none" w:sz="0" w:space="0" w:color="auto"/>
        <w:left w:val="none" w:sz="0" w:space="0" w:color="auto"/>
        <w:bottom w:val="none" w:sz="0" w:space="0" w:color="auto"/>
        <w:right w:val="none" w:sz="0" w:space="0" w:color="auto"/>
      </w:divBdr>
    </w:div>
    <w:div w:id="948849663">
      <w:bodyDiv w:val="1"/>
      <w:marLeft w:val="0"/>
      <w:marRight w:val="0"/>
      <w:marTop w:val="0"/>
      <w:marBottom w:val="0"/>
      <w:divBdr>
        <w:top w:val="none" w:sz="0" w:space="0" w:color="auto"/>
        <w:left w:val="none" w:sz="0" w:space="0" w:color="auto"/>
        <w:bottom w:val="none" w:sz="0" w:space="0" w:color="auto"/>
        <w:right w:val="none" w:sz="0" w:space="0" w:color="auto"/>
      </w:divBdr>
    </w:div>
    <w:div w:id="959382955">
      <w:bodyDiv w:val="1"/>
      <w:marLeft w:val="0"/>
      <w:marRight w:val="0"/>
      <w:marTop w:val="0"/>
      <w:marBottom w:val="0"/>
      <w:divBdr>
        <w:top w:val="none" w:sz="0" w:space="0" w:color="auto"/>
        <w:left w:val="none" w:sz="0" w:space="0" w:color="auto"/>
        <w:bottom w:val="none" w:sz="0" w:space="0" w:color="auto"/>
        <w:right w:val="none" w:sz="0" w:space="0" w:color="auto"/>
      </w:divBdr>
    </w:div>
    <w:div w:id="1153911682">
      <w:bodyDiv w:val="1"/>
      <w:marLeft w:val="0"/>
      <w:marRight w:val="0"/>
      <w:marTop w:val="0"/>
      <w:marBottom w:val="0"/>
      <w:divBdr>
        <w:top w:val="none" w:sz="0" w:space="0" w:color="auto"/>
        <w:left w:val="none" w:sz="0" w:space="0" w:color="auto"/>
        <w:bottom w:val="none" w:sz="0" w:space="0" w:color="auto"/>
        <w:right w:val="none" w:sz="0" w:space="0" w:color="auto"/>
      </w:divBdr>
    </w:div>
    <w:div w:id="1315987362">
      <w:bodyDiv w:val="1"/>
      <w:marLeft w:val="0"/>
      <w:marRight w:val="0"/>
      <w:marTop w:val="0"/>
      <w:marBottom w:val="0"/>
      <w:divBdr>
        <w:top w:val="none" w:sz="0" w:space="0" w:color="auto"/>
        <w:left w:val="none" w:sz="0" w:space="0" w:color="auto"/>
        <w:bottom w:val="none" w:sz="0" w:space="0" w:color="auto"/>
        <w:right w:val="none" w:sz="0" w:space="0" w:color="auto"/>
      </w:divBdr>
    </w:div>
    <w:div w:id="1324815178">
      <w:bodyDiv w:val="1"/>
      <w:marLeft w:val="0"/>
      <w:marRight w:val="0"/>
      <w:marTop w:val="0"/>
      <w:marBottom w:val="0"/>
      <w:divBdr>
        <w:top w:val="none" w:sz="0" w:space="0" w:color="auto"/>
        <w:left w:val="none" w:sz="0" w:space="0" w:color="auto"/>
        <w:bottom w:val="none" w:sz="0" w:space="0" w:color="auto"/>
        <w:right w:val="none" w:sz="0" w:space="0" w:color="auto"/>
      </w:divBdr>
    </w:div>
    <w:div w:id="1331640224">
      <w:bodyDiv w:val="1"/>
      <w:marLeft w:val="0"/>
      <w:marRight w:val="0"/>
      <w:marTop w:val="0"/>
      <w:marBottom w:val="0"/>
      <w:divBdr>
        <w:top w:val="none" w:sz="0" w:space="0" w:color="auto"/>
        <w:left w:val="none" w:sz="0" w:space="0" w:color="auto"/>
        <w:bottom w:val="none" w:sz="0" w:space="0" w:color="auto"/>
        <w:right w:val="none" w:sz="0" w:space="0" w:color="auto"/>
      </w:divBdr>
    </w:div>
    <w:div w:id="1352754270">
      <w:bodyDiv w:val="1"/>
      <w:marLeft w:val="0"/>
      <w:marRight w:val="0"/>
      <w:marTop w:val="0"/>
      <w:marBottom w:val="0"/>
      <w:divBdr>
        <w:top w:val="none" w:sz="0" w:space="0" w:color="auto"/>
        <w:left w:val="none" w:sz="0" w:space="0" w:color="auto"/>
        <w:bottom w:val="none" w:sz="0" w:space="0" w:color="auto"/>
        <w:right w:val="none" w:sz="0" w:space="0" w:color="auto"/>
      </w:divBdr>
    </w:div>
    <w:div w:id="1454521113">
      <w:bodyDiv w:val="1"/>
      <w:marLeft w:val="0"/>
      <w:marRight w:val="0"/>
      <w:marTop w:val="0"/>
      <w:marBottom w:val="0"/>
      <w:divBdr>
        <w:top w:val="none" w:sz="0" w:space="0" w:color="auto"/>
        <w:left w:val="none" w:sz="0" w:space="0" w:color="auto"/>
        <w:bottom w:val="none" w:sz="0" w:space="0" w:color="auto"/>
        <w:right w:val="none" w:sz="0" w:space="0" w:color="auto"/>
      </w:divBdr>
    </w:div>
    <w:div w:id="1718822771">
      <w:bodyDiv w:val="1"/>
      <w:marLeft w:val="0"/>
      <w:marRight w:val="0"/>
      <w:marTop w:val="0"/>
      <w:marBottom w:val="0"/>
      <w:divBdr>
        <w:top w:val="none" w:sz="0" w:space="0" w:color="auto"/>
        <w:left w:val="none" w:sz="0" w:space="0" w:color="auto"/>
        <w:bottom w:val="none" w:sz="0" w:space="0" w:color="auto"/>
        <w:right w:val="none" w:sz="0" w:space="0" w:color="auto"/>
      </w:divBdr>
    </w:div>
    <w:div w:id="1774595523">
      <w:bodyDiv w:val="1"/>
      <w:marLeft w:val="0"/>
      <w:marRight w:val="0"/>
      <w:marTop w:val="0"/>
      <w:marBottom w:val="0"/>
      <w:divBdr>
        <w:top w:val="none" w:sz="0" w:space="0" w:color="auto"/>
        <w:left w:val="none" w:sz="0" w:space="0" w:color="auto"/>
        <w:bottom w:val="none" w:sz="0" w:space="0" w:color="auto"/>
        <w:right w:val="none" w:sz="0" w:space="0" w:color="auto"/>
      </w:divBdr>
    </w:div>
    <w:div w:id="1840926916">
      <w:bodyDiv w:val="1"/>
      <w:marLeft w:val="0"/>
      <w:marRight w:val="0"/>
      <w:marTop w:val="0"/>
      <w:marBottom w:val="0"/>
      <w:divBdr>
        <w:top w:val="none" w:sz="0" w:space="0" w:color="auto"/>
        <w:left w:val="none" w:sz="0" w:space="0" w:color="auto"/>
        <w:bottom w:val="none" w:sz="0" w:space="0" w:color="auto"/>
        <w:right w:val="none" w:sz="0" w:space="0" w:color="auto"/>
      </w:divBdr>
    </w:div>
    <w:div w:id="1853059046">
      <w:bodyDiv w:val="1"/>
      <w:marLeft w:val="0"/>
      <w:marRight w:val="0"/>
      <w:marTop w:val="0"/>
      <w:marBottom w:val="0"/>
      <w:divBdr>
        <w:top w:val="none" w:sz="0" w:space="0" w:color="auto"/>
        <w:left w:val="none" w:sz="0" w:space="0" w:color="auto"/>
        <w:bottom w:val="none" w:sz="0" w:space="0" w:color="auto"/>
        <w:right w:val="none" w:sz="0" w:space="0" w:color="auto"/>
      </w:divBdr>
    </w:div>
    <w:div w:id="1884441043">
      <w:bodyDiv w:val="1"/>
      <w:marLeft w:val="0"/>
      <w:marRight w:val="0"/>
      <w:marTop w:val="0"/>
      <w:marBottom w:val="0"/>
      <w:divBdr>
        <w:top w:val="none" w:sz="0" w:space="0" w:color="auto"/>
        <w:left w:val="none" w:sz="0" w:space="0" w:color="auto"/>
        <w:bottom w:val="none" w:sz="0" w:space="0" w:color="auto"/>
        <w:right w:val="none" w:sz="0" w:space="0" w:color="auto"/>
      </w:divBdr>
    </w:div>
    <w:div w:id="1973099355">
      <w:bodyDiv w:val="1"/>
      <w:marLeft w:val="0"/>
      <w:marRight w:val="0"/>
      <w:marTop w:val="0"/>
      <w:marBottom w:val="0"/>
      <w:divBdr>
        <w:top w:val="none" w:sz="0" w:space="0" w:color="auto"/>
        <w:left w:val="none" w:sz="0" w:space="0" w:color="auto"/>
        <w:bottom w:val="none" w:sz="0" w:space="0" w:color="auto"/>
        <w:right w:val="none" w:sz="0" w:space="0" w:color="auto"/>
      </w:divBdr>
    </w:div>
    <w:div w:id="2132896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alogero.frangiamone@cea.fr" TargetMode="External"/><Relationship Id="rId13" Type="http://schemas.openxmlformats.org/officeDocument/2006/relationships/hyperlink" Target="mailto:RELANCES@cea.fr" TargetMode="External"/><Relationship Id="rId18" Type="http://schemas.openxmlformats.org/officeDocument/2006/relationships/hyperlink" Target="http://www.insee.fr" TargetMode="External"/><Relationship Id="rId26" Type="http://schemas.openxmlformats.org/officeDocument/2006/relationships/footer" Target="footer2.xml"/><Relationship Id="rId3" Type="http://schemas.openxmlformats.org/officeDocument/2006/relationships/styles" Target="styles.xml"/><Relationship Id="rId21" Type="http://schemas.openxmlformats.org/officeDocument/2006/relationships/hyperlink" Target="http://www.insee.fr" TargetMode="External"/><Relationship Id="rId7" Type="http://schemas.openxmlformats.org/officeDocument/2006/relationships/endnotes" Target="endnotes.xml"/><Relationship Id="rId12" Type="http://schemas.openxmlformats.org/officeDocument/2006/relationships/hyperlink" Target="mailto:S3C-Fournisseur_GRE@cea.fr" TargetMode="External"/><Relationship Id="rId17" Type="http://schemas.openxmlformats.org/officeDocument/2006/relationships/hyperlink" Target="http://www.insee.fr" TargetMode="Externa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insee.fr" TargetMode="External"/><Relationship Id="rId20" Type="http://schemas.openxmlformats.org/officeDocument/2006/relationships/hyperlink" Target="http://www.insee.fr"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sabelle.borel@cea.fr"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www.insee.fr" TargetMode="External"/><Relationship Id="rId23" Type="http://schemas.openxmlformats.org/officeDocument/2006/relationships/hyperlink" Target="https://chorus-pro.gouv.fr" TargetMode="External"/><Relationship Id="rId28" Type="http://schemas.microsoft.com/office/2011/relationships/people" Target="people.xml"/><Relationship Id="rId10" Type="http://schemas.openxmlformats.org/officeDocument/2006/relationships/hyperlink" Target="mailto:florence.larue@cea.fr" TargetMode="External"/><Relationship Id="rId19" Type="http://schemas.openxmlformats.org/officeDocument/2006/relationships/hyperlink" Target="http://www.insee.fr" TargetMode="External"/><Relationship Id="rId4" Type="http://schemas.openxmlformats.org/officeDocument/2006/relationships/settings" Target="settings.xml"/><Relationship Id="rId9" Type="http://schemas.openxmlformats.org/officeDocument/2006/relationships/hyperlink" Target="mailto:sandrine.fachin@cea.fr" TargetMode="External"/><Relationship Id="rId14" Type="http://schemas.openxmlformats.org/officeDocument/2006/relationships/hyperlink" Target="mailto:maryline.guignard@grenoblealpesmetropole.fr" TargetMode="External"/><Relationship Id="rId22" Type="http://schemas.openxmlformats.org/officeDocument/2006/relationships/hyperlink" Target="http://www.insee.fr" TargetMode="External"/><Relationship Id="rId27"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emf"/></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0F4D8C-DF53-4630-A894-D2ACAAAFB5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148</TotalTime>
  <Pages>25</Pages>
  <Words>11126</Words>
  <Characters>59334</Characters>
  <Application>Microsoft Office Word</Application>
  <DocSecurity>0</DocSecurity>
  <Lines>494</Lines>
  <Paragraphs>140</Paragraphs>
  <ScaleCrop>false</ScaleCrop>
  <HeadingPairs>
    <vt:vector size="2" baseType="variant">
      <vt:variant>
        <vt:lpstr>Titre</vt:lpstr>
      </vt:variant>
      <vt:variant>
        <vt:i4>1</vt:i4>
      </vt:variant>
    </vt:vector>
  </HeadingPairs>
  <TitlesOfParts>
    <vt:vector size="1" baseType="lpstr">
      <vt:lpstr>PROJET DE MARCHE</vt:lpstr>
    </vt:vector>
  </TitlesOfParts>
  <Company>CEA-GRENOBLE</Company>
  <LinksUpToDate>false</LinksUpToDate>
  <CharactersWithSpaces>70320</CharactersWithSpaces>
  <SharedDoc>false</SharedDoc>
  <HLinks>
    <vt:vector size="402" baseType="variant">
      <vt:variant>
        <vt:i4>1507377</vt:i4>
      </vt:variant>
      <vt:variant>
        <vt:i4>398</vt:i4>
      </vt:variant>
      <vt:variant>
        <vt:i4>0</vt:i4>
      </vt:variant>
      <vt:variant>
        <vt:i4>5</vt:i4>
      </vt:variant>
      <vt:variant>
        <vt:lpwstr/>
      </vt:variant>
      <vt:variant>
        <vt:lpwstr>_Toc353185912</vt:lpwstr>
      </vt:variant>
      <vt:variant>
        <vt:i4>1507377</vt:i4>
      </vt:variant>
      <vt:variant>
        <vt:i4>392</vt:i4>
      </vt:variant>
      <vt:variant>
        <vt:i4>0</vt:i4>
      </vt:variant>
      <vt:variant>
        <vt:i4>5</vt:i4>
      </vt:variant>
      <vt:variant>
        <vt:lpwstr/>
      </vt:variant>
      <vt:variant>
        <vt:lpwstr>_Toc353185911</vt:lpwstr>
      </vt:variant>
      <vt:variant>
        <vt:i4>1507377</vt:i4>
      </vt:variant>
      <vt:variant>
        <vt:i4>386</vt:i4>
      </vt:variant>
      <vt:variant>
        <vt:i4>0</vt:i4>
      </vt:variant>
      <vt:variant>
        <vt:i4>5</vt:i4>
      </vt:variant>
      <vt:variant>
        <vt:lpwstr/>
      </vt:variant>
      <vt:variant>
        <vt:lpwstr>_Toc353185910</vt:lpwstr>
      </vt:variant>
      <vt:variant>
        <vt:i4>1441841</vt:i4>
      </vt:variant>
      <vt:variant>
        <vt:i4>380</vt:i4>
      </vt:variant>
      <vt:variant>
        <vt:i4>0</vt:i4>
      </vt:variant>
      <vt:variant>
        <vt:i4>5</vt:i4>
      </vt:variant>
      <vt:variant>
        <vt:lpwstr/>
      </vt:variant>
      <vt:variant>
        <vt:lpwstr>_Toc353185909</vt:lpwstr>
      </vt:variant>
      <vt:variant>
        <vt:i4>1441841</vt:i4>
      </vt:variant>
      <vt:variant>
        <vt:i4>374</vt:i4>
      </vt:variant>
      <vt:variant>
        <vt:i4>0</vt:i4>
      </vt:variant>
      <vt:variant>
        <vt:i4>5</vt:i4>
      </vt:variant>
      <vt:variant>
        <vt:lpwstr/>
      </vt:variant>
      <vt:variant>
        <vt:lpwstr>_Toc353185908</vt:lpwstr>
      </vt:variant>
      <vt:variant>
        <vt:i4>1441841</vt:i4>
      </vt:variant>
      <vt:variant>
        <vt:i4>368</vt:i4>
      </vt:variant>
      <vt:variant>
        <vt:i4>0</vt:i4>
      </vt:variant>
      <vt:variant>
        <vt:i4>5</vt:i4>
      </vt:variant>
      <vt:variant>
        <vt:lpwstr/>
      </vt:variant>
      <vt:variant>
        <vt:lpwstr>_Toc353185907</vt:lpwstr>
      </vt:variant>
      <vt:variant>
        <vt:i4>1441841</vt:i4>
      </vt:variant>
      <vt:variant>
        <vt:i4>362</vt:i4>
      </vt:variant>
      <vt:variant>
        <vt:i4>0</vt:i4>
      </vt:variant>
      <vt:variant>
        <vt:i4>5</vt:i4>
      </vt:variant>
      <vt:variant>
        <vt:lpwstr/>
      </vt:variant>
      <vt:variant>
        <vt:lpwstr>_Toc353185906</vt:lpwstr>
      </vt:variant>
      <vt:variant>
        <vt:i4>1441841</vt:i4>
      </vt:variant>
      <vt:variant>
        <vt:i4>356</vt:i4>
      </vt:variant>
      <vt:variant>
        <vt:i4>0</vt:i4>
      </vt:variant>
      <vt:variant>
        <vt:i4>5</vt:i4>
      </vt:variant>
      <vt:variant>
        <vt:lpwstr/>
      </vt:variant>
      <vt:variant>
        <vt:lpwstr>_Toc353185905</vt:lpwstr>
      </vt:variant>
      <vt:variant>
        <vt:i4>1441841</vt:i4>
      </vt:variant>
      <vt:variant>
        <vt:i4>350</vt:i4>
      </vt:variant>
      <vt:variant>
        <vt:i4>0</vt:i4>
      </vt:variant>
      <vt:variant>
        <vt:i4>5</vt:i4>
      </vt:variant>
      <vt:variant>
        <vt:lpwstr/>
      </vt:variant>
      <vt:variant>
        <vt:lpwstr>_Toc353185904</vt:lpwstr>
      </vt:variant>
      <vt:variant>
        <vt:i4>1441841</vt:i4>
      </vt:variant>
      <vt:variant>
        <vt:i4>344</vt:i4>
      </vt:variant>
      <vt:variant>
        <vt:i4>0</vt:i4>
      </vt:variant>
      <vt:variant>
        <vt:i4>5</vt:i4>
      </vt:variant>
      <vt:variant>
        <vt:lpwstr/>
      </vt:variant>
      <vt:variant>
        <vt:lpwstr>_Toc353185903</vt:lpwstr>
      </vt:variant>
      <vt:variant>
        <vt:i4>1441841</vt:i4>
      </vt:variant>
      <vt:variant>
        <vt:i4>338</vt:i4>
      </vt:variant>
      <vt:variant>
        <vt:i4>0</vt:i4>
      </vt:variant>
      <vt:variant>
        <vt:i4>5</vt:i4>
      </vt:variant>
      <vt:variant>
        <vt:lpwstr/>
      </vt:variant>
      <vt:variant>
        <vt:lpwstr>_Toc353185902</vt:lpwstr>
      </vt:variant>
      <vt:variant>
        <vt:i4>1441841</vt:i4>
      </vt:variant>
      <vt:variant>
        <vt:i4>332</vt:i4>
      </vt:variant>
      <vt:variant>
        <vt:i4>0</vt:i4>
      </vt:variant>
      <vt:variant>
        <vt:i4>5</vt:i4>
      </vt:variant>
      <vt:variant>
        <vt:lpwstr/>
      </vt:variant>
      <vt:variant>
        <vt:lpwstr>_Toc353185901</vt:lpwstr>
      </vt:variant>
      <vt:variant>
        <vt:i4>1441841</vt:i4>
      </vt:variant>
      <vt:variant>
        <vt:i4>326</vt:i4>
      </vt:variant>
      <vt:variant>
        <vt:i4>0</vt:i4>
      </vt:variant>
      <vt:variant>
        <vt:i4>5</vt:i4>
      </vt:variant>
      <vt:variant>
        <vt:lpwstr/>
      </vt:variant>
      <vt:variant>
        <vt:lpwstr>_Toc353185900</vt:lpwstr>
      </vt:variant>
      <vt:variant>
        <vt:i4>2031664</vt:i4>
      </vt:variant>
      <vt:variant>
        <vt:i4>320</vt:i4>
      </vt:variant>
      <vt:variant>
        <vt:i4>0</vt:i4>
      </vt:variant>
      <vt:variant>
        <vt:i4>5</vt:i4>
      </vt:variant>
      <vt:variant>
        <vt:lpwstr/>
      </vt:variant>
      <vt:variant>
        <vt:lpwstr>_Toc353185899</vt:lpwstr>
      </vt:variant>
      <vt:variant>
        <vt:i4>2031664</vt:i4>
      </vt:variant>
      <vt:variant>
        <vt:i4>314</vt:i4>
      </vt:variant>
      <vt:variant>
        <vt:i4>0</vt:i4>
      </vt:variant>
      <vt:variant>
        <vt:i4>5</vt:i4>
      </vt:variant>
      <vt:variant>
        <vt:lpwstr/>
      </vt:variant>
      <vt:variant>
        <vt:lpwstr>_Toc353185898</vt:lpwstr>
      </vt:variant>
      <vt:variant>
        <vt:i4>2031664</vt:i4>
      </vt:variant>
      <vt:variant>
        <vt:i4>308</vt:i4>
      </vt:variant>
      <vt:variant>
        <vt:i4>0</vt:i4>
      </vt:variant>
      <vt:variant>
        <vt:i4>5</vt:i4>
      </vt:variant>
      <vt:variant>
        <vt:lpwstr/>
      </vt:variant>
      <vt:variant>
        <vt:lpwstr>_Toc353185897</vt:lpwstr>
      </vt:variant>
      <vt:variant>
        <vt:i4>2031664</vt:i4>
      </vt:variant>
      <vt:variant>
        <vt:i4>302</vt:i4>
      </vt:variant>
      <vt:variant>
        <vt:i4>0</vt:i4>
      </vt:variant>
      <vt:variant>
        <vt:i4>5</vt:i4>
      </vt:variant>
      <vt:variant>
        <vt:lpwstr/>
      </vt:variant>
      <vt:variant>
        <vt:lpwstr>_Toc353185896</vt:lpwstr>
      </vt:variant>
      <vt:variant>
        <vt:i4>2031664</vt:i4>
      </vt:variant>
      <vt:variant>
        <vt:i4>296</vt:i4>
      </vt:variant>
      <vt:variant>
        <vt:i4>0</vt:i4>
      </vt:variant>
      <vt:variant>
        <vt:i4>5</vt:i4>
      </vt:variant>
      <vt:variant>
        <vt:lpwstr/>
      </vt:variant>
      <vt:variant>
        <vt:lpwstr>_Toc353185895</vt:lpwstr>
      </vt:variant>
      <vt:variant>
        <vt:i4>2031664</vt:i4>
      </vt:variant>
      <vt:variant>
        <vt:i4>290</vt:i4>
      </vt:variant>
      <vt:variant>
        <vt:i4>0</vt:i4>
      </vt:variant>
      <vt:variant>
        <vt:i4>5</vt:i4>
      </vt:variant>
      <vt:variant>
        <vt:lpwstr/>
      </vt:variant>
      <vt:variant>
        <vt:lpwstr>_Toc353185894</vt:lpwstr>
      </vt:variant>
      <vt:variant>
        <vt:i4>2031664</vt:i4>
      </vt:variant>
      <vt:variant>
        <vt:i4>284</vt:i4>
      </vt:variant>
      <vt:variant>
        <vt:i4>0</vt:i4>
      </vt:variant>
      <vt:variant>
        <vt:i4>5</vt:i4>
      </vt:variant>
      <vt:variant>
        <vt:lpwstr/>
      </vt:variant>
      <vt:variant>
        <vt:lpwstr>_Toc353185893</vt:lpwstr>
      </vt:variant>
      <vt:variant>
        <vt:i4>2031664</vt:i4>
      </vt:variant>
      <vt:variant>
        <vt:i4>278</vt:i4>
      </vt:variant>
      <vt:variant>
        <vt:i4>0</vt:i4>
      </vt:variant>
      <vt:variant>
        <vt:i4>5</vt:i4>
      </vt:variant>
      <vt:variant>
        <vt:lpwstr/>
      </vt:variant>
      <vt:variant>
        <vt:lpwstr>_Toc353185892</vt:lpwstr>
      </vt:variant>
      <vt:variant>
        <vt:i4>2031664</vt:i4>
      </vt:variant>
      <vt:variant>
        <vt:i4>272</vt:i4>
      </vt:variant>
      <vt:variant>
        <vt:i4>0</vt:i4>
      </vt:variant>
      <vt:variant>
        <vt:i4>5</vt:i4>
      </vt:variant>
      <vt:variant>
        <vt:lpwstr/>
      </vt:variant>
      <vt:variant>
        <vt:lpwstr>_Toc353185891</vt:lpwstr>
      </vt:variant>
      <vt:variant>
        <vt:i4>2031664</vt:i4>
      </vt:variant>
      <vt:variant>
        <vt:i4>266</vt:i4>
      </vt:variant>
      <vt:variant>
        <vt:i4>0</vt:i4>
      </vt:variant>
      <vt:variant>
        <vt:i4>5</vt:i4>
      </vt:variant>
      <vt:variant>
        <vt:lpwstr/>
      </vt:variant>
      <vt:variant>
        <vt:lpwstr>_Toc353185890</vt:lpwstr>
      </vt:variant>
      <vt:variant>
        <vt:i4>1966128</vt:i4>
      </vt:variant>
      <vt:variant>
        <vt:i4>260</vt:i4>
      </vt:variant>
      <vt:variant>
        <vt:i4>0</vt:i4>
      </vt:variant>
      <vt:variant>
        <vt:i4>5</vt:i4>
      </vt:variant>
      <vt:variant>
        <vt:lpwstr/>
      </vt:variant>
      <vt:variant>
        <vt:lpwstr>_Toc353185889</vt:lpwstr>
      </vt:variant>
      <vt:variant>
        <vt:i4>1966128</vt:i4>
      </vt:variant>
      <vt:variant>
        <vt:i4>254</vt:i4>
      </vt:variant>
      <vt:variant>
        <vt:i4>0</vt:i4>
      </vt:variant>
      <vt:variant>
        <vt:i4>5</vt:i4>
      </vt:variant>
      <vt:variant>
        <vt:lpwstr/>
      </vt:variant>
      <vt:variant>
        <vt:lpwstr>_Toc353185888</vt:lpwstr>
      </vt:variant>
      <vt:variant>
        <vt:i4>1966128</vt:i4>
      </vt:variant>
      <vt:variant>
        <vt:i4>248</vt:i4>
      </vt:variant>
      <vt:variant>
        <vt:i4>0</vt:i4>
      </vt:variant>
      <vt:variant>
        <vt:i4>5</vt:i4>
      </vt:variant>
      <vt:variant>
        <vt:lpwstr/>
      </vt:variant>
      <vt:variant>
        <vt:lpwstr>_Toc353185887</vt:lpwstr>
      </vt:variant>
      <vt:variant>
        <vt:i4>1966128</vt:i4>
      </vt:variant>
      <vt:variant>
        <vt:i4>242</vt:i4>
      </vt:variant>
      <vt:variant>
        <vt:i4>0</vt:i4>
      </vt:variant>
      <vt:variant>
        <vt:i4>5</vt:i4>
      </vt:variant>
      <vt:variant>
        <vt:lpwstr/>
      </vt:variant>
      <vt:variant>
        <vt:lpwstr>_Toc353185886</vt:lpwstr>
      </vt:variant>
      <vt:variant>
        <vt:i4>1966128</vt:i4>
      </vt:variant>
      <vt:variant>
        <vt:i4>236</vt:i4>
      </vt:variant>
      <vt:variant>
        <vt:i4>0</vt:i4>
      </vt:variant>
      <vt:variant>
        <vt:i4>5</vt:i4>
      </vt:variant>
      <vt:variant>
        <vt:lpwstr/>
      </vt:variant>
      <vt:variant>
        <vt:lpwstr>_Toc353185885</vt:lpwstr>
      </vt:variant>
      <vt:variant>
        <vt:i4>1966128</vt:i4>
      </vt:variant>
      <vt:variant>
        <vt:i4>230</vt:i4>
      </vt:variant>
      <vt:variant>
        <vt:i4>0</vt:i4>
      </vt:variant>
      <vt:variant>
        <vt:i4>5</vt:i4>
      </vt:variant>
      <vt:variant>
        <vt:lpwstr/>
      </vt:variant>
      <vt:variant>
        <vt:lpwstr>_Toc353185884</vt:lpwstr>
      </vt:variant>
      <vt:variant>
        <vt:i4>1966128</vt:i4>
      </vt:variant>
      <vt:variant>
        <vt:i4>224</vt:i4>
      </vt:variant>
      <vt:variant>
        <vt:i4>0</vt:i4>
      </vt:variant>
      <vt:variant>
        <vt:i4>5</vt:i4>
      </vt:variant>
      <vt:variant>
        <vt:lpwstr/>
      </vt:variant>
      <vt:variant>
        <vt:lpwstr>_Toc353185883</vt:lpwstr>
      </vt:variant>
      <vt:variant>
        <vt:i4>1966128</vt:i4>
      </vt:variant>
      <vt:variant>
        <vt:i4>218</vt:i4>
      </vt:variant>
      <vt:variant>
        <vt:i4>0</vt:i4>
      </vt:variant>
      <vt:variant>
        <vt:i4>5</vt:i4>
      </vt:variant>
      <vt:variant>
        <vt:lpwstr/>
      </vt:variant>
      <vt:variant>
        <vt:lpwstr>_Toc353185882</vt:lpwstr>
      </vt:variant>
      <vt:variant>
        <vt:i4>1966128</vt:i4>
      </vt:variant>
      <vt:variant>
        <vt:i4>212</vt:i4>
      </vt:variant>
      <vt:variant>
        <vt:i4>0</vt:i4>
      </vt:variant>
      <vt:variant>
        <vt:i4>5</vt:i4>
      </vt:variant>
      <vt:variant>
        <vt:lpwstr/>
      </vt:variant>
      <vt:variant>
        <vt:lpwstr>_Toc353185881</vt:lpwstr>
      </vt:variant>
      <vt:variant>
        <vt:i4>1966128</vt:i4>
      </vt:variant>
      <vt:variant>
        <vt:i4>206</vt:i4>
      </vt:variant>
      <vt:variant>
        <vt:i4>0</vt:i4>
      </vt:variant>
      <vt:variant>
        <vt:i4>5</vt:i4>
      </vt:variant>
      <vt:variant>
        <vt:lpwstr/>
      </vt:variant>
      <vt:variant>
        <vt:lpwstr>_Toc353185880</vt:lpwstr>
      </vt:variant>
      <vt:variant>
        <vt:i4>1114160</vt:i4>
      </vt:variant>
      <vt:variant>
        <vt:i4>200</vt:i4>
      </vt:variant>
      <vt:variant>
        <vt:i4>0</vt:i4>
      </vt:variant>
      <vt:variant>
        <vt:i4>5</vt:i4>
      </vt:variant>
      <vt:variant>
        <vt:lpwstr/>
      </vt:variant>
      <vt:variant>
        <vt:lpwstr>_Toc353185879</vt:lpwstr>
      </vt:variant>
      <vt:variant>
        <vt:i4>1114160</vt:i4>
      </vt:variant>
      <vt:variant>
        <vt:i4>194</vt:i4>
      </vt:variant>
      <vt:variant>
        <vt:i4>0</vt:i4>
      </vt:variant>
      <vt:variant>
        <vt:i4>5</vt:i4>
      </vt:variant>
      <vt:variant>
        <vt:lpwstr/>
      </vt:variant>
      <vt:variant>
        <vt:lpwstr>_Toc353185878</vt:lpwstr>
      </vt:variant>
      <vt:variant>
        <vt:i4>1114160</vt:i4>
      </vt:variant>
      <vt:variant>
        <vt:i4>188</vt:i4>
      </vt:variant>
      <vt:variant>
        <vt:i4>0</vt:i4>
      </vt:variant>
      <vt:variant>
        <vt:i4>5</vt:i4>
      </vt:variant>
      <vt:variant>
        <vt:lpwstr/>
      </vt:variant>
      <vt:variant>
        <vt:lpwstr>_Toc353185877</vt:lpwstr>
      </vt:variant>
      <vt:variant>
        <vt:i4>1114160</vt:i4>
      </vt:variant>
      <vt:variant>
        <vt:i4>182</vt:i4>
      </vt:variant>
      <vt:variant>
        <vt:i4>0</vt:i4>
      </vt:variant>
      <vt:variant>
        <vt:i4>5</vt:i4>
      </vt:variant>
      <vt:variant>
        <vt:lpwstr/>
      </vt:variant>
      <vt:variant>
        <vt:lpwstr>_Toc353185876</vt:lpwstr>
      </vt:variant>
      <vt:variant>
        <vt:i4>1114160</vt:i4>
      </vt:variant>
      <vt:variant>
        <vt:i4>176</vt:i4>
      </vt:variant>
      <vt:variant>
        <vt:i4>0</vt:i4>
      </vt:variant>
      <vt:variant>
        <vt:i4>5</vt:i4>
      </vt:variant>
      <vt:variant>
        <vt:lpwstr/>
      </vt:variant>
      <vt:variant>
        <vt:lpwstr>_Toc353185875</vt:lpwstr>
      </vt:variant>
      <vt:variant>
        <vt:i4>1114160</vt:i4>
      </vt:variant>
      <vt:variant>
        <vt:i4>170</vt:i4>
      </vt:variant>
      <vt:variant>
        <vt:i4>0</vt:i4>
      </vt:variant>
      <vt:variant>
        <vt:i4>5</vt:i4>
      </vt:variant>
      <vt:variant>
        <vt:lpwstr/>
      </vt:variant>
      <vt:variant>
        <vt:lpwstr>_Toc353185874</vt:lpwstr>
      </vt:variant>
      <vt:variant>
        <vt:i4>1114160</vt:i4>
      </vt:variant>
      <vt:variant>
        <vt:i4>164</vt:i4>
      </vt:variant>
      <vt:variant>
        <vt:i4>0</vt:i4>
      </vt:variant>
      <vt:variant>
        <vt:i4>5</vt:i4>
      </vt:variant>
      <vt:variant>
        <vt:lpwstr/>
      </vt:variant>
      <vt:variant>
        <vt:lpwstr>_Toc353185873</vt:lpwstr>
      </vt:variant>
      <vt:variant>
        <vt:i4>1114160</vt:i4>
      </vt:variant>
      <vt:variant>
        <vt:i4>158</vt:i4>
      </vt:variant>
      <vt:variant>
        <vt:i4>0</vt:i4>
      </vt:variant>
      <vt:variant>
        <vt:i4>5</vt:i4>
      </vt:variant>
      <vt:variant>
        <vt:lpwstr/>
      </vt:variant>
      <vt:variant>
        <vt:lpwstr>_Toc353185872</vt:lpwstr>
      </vt:variant>
      <vt:variant>
        <vt:i4>1114160</vt:i4>
      </vt:variant>
      <vt:variant>
        <vt:i4>152</vt:i4>
      </vt:variant>
      <vt:variant>
        <vt:i4>0</vt:i4>
      </vt:variant>
      <vt:variant>
        <vt:i4>5</vt:i4>
      </vt:variant>
      <vt:variant>
        <vt:lpwstr/>
      </vt:variant>
      <vt:variant>
        <vt:lpwstr>_Toc353185871</vt:lpwstr>
      </vt:variant>
      <vt:variant>
        <vt:i4>1114160</vt:i4>
      </vt:variant>
      <vt:variant>
        <vt:i4>146</vt:i4>
      </vt:variant>
      <vt:variant>
        <vt:i4>0</vt:i4>
      </vt:variant>
      <vt:variant>
        <vt:i4>5</vt:i4>
      </vt:variant>
      <vt:variant>
        <vt:lpwstr/>
      </vt:variant>
      <vt:variant>
        <vt:lpwstr>_Toc353185870</vt:lpwstr>
      </vt:variant>
      <vt:variant>
        <vt:i4>1048624</vt:i4>
      </vt:variant>
      <vt:variant>
        <vt:i4>140</vt:i4>
      </vt:variant>
      <vt:variant>
        <vt:i4>0</vt:i4>
      </vt:variant>
      <vt:variant>
        <vt:i4>5</vt:i4>
      </vt:variant>
      <vt:variant>
        <vt:lpwstr/>
      </vt:variant>
      <vt:variant>
        <vt:lpwstr>_Toc353185869</vt:lpwstr>
      </vt:variant>
      <vt:variant>
        <vt:i4>1048624</vt:i4>
      </vt:variant>
      <vt:variant>
        <vt:i4>134</vt:i4>
      </vt:variant>
      <vt:variant>
        <vt:i4>0</vt:i4>
      </vt:variant>
      <vt:variant>
        <vt:i4>5</vt:i4>
      </vt:variant>
      <vt:variant>
        <vt:lpwstr/>
      </vt:variant>
      <vt:variant>
        <vt:lpwstr>_Toc353185864</vt:lpwstr>
      </vt:variant>
      <vt:variant>
        <vt:i4>1048624</vt:i4>
      </vt:variant>
      <vt:variant>
        <vt:i4>128</vt:i4>
      </vt:variant>
      <vt:variant>
        <vt:i4>0</vt:i4>
      </vt:variant>
      <vt:variant>
        <vt:i4>5</vt:i4>
      </vt:variant>
      <vt:variant>
        <vt:lpwstr/>
      </vt:variant>
      <vt:variant>
        <vt:lpwstr>_Toc353185862</vt:lpwstr>
      </vt:variant>
      <vt:variant>
        <vt:i4>1048624</vt:i4>
      </vt:variant>
      <vt:variant>
        <vt:i4>122</vt:i4>
      </vt:variant>
      <vt:variant>
        <vt:i4>0</vt:i4>
      </vt:variant>
      <vt:variant>
        <vt:i4>5</vt:i4>
      </vt:variant>
      <vt:variant>
        <vt:lpwstr/>
      </vt:variant>
      <vt:variant>
        <vt:lpwstr>_Toc353185860</vt:lpwstr>
      </vt:variant>
      <vt:variant>
        <vt:i4>1245232</vt:i4>
      </vt:variant>
      <vt:variant>
        <vt:i4>116</vt:i4>
      </vt:variant>
      <vt:variant>
        <vt:i4>0</vt:i4>
      </vt:variant>
      <vt:variant>
        <vt:i4>5</vt:i4>
      </vt:variant>
      <vt:variant>
        <vt:lpwstr/>
      </vt:variant>
      <vt:variant>
        <vt:lpwstr>_Toc353185859</vt:lpwstr>
      </vt:variant>
      <vt:variant>
        <vt:i4>1245232</vt:i4>
      </vt:variant>
      <vt:variant>
        <vt:i4>110</vt:i4>
      </vt:variant>
      <vt:variant>
        <vt:i4>0</vt:i4>
      </vt:variant>
      <vt:variant>
        <vt:i4>5</vt:i4>
      </vt:variant>
      <vt:variant>
        <vt:lpwstr/>
      </vt:variant>
      <vt:variant>
        <vt:lpwstr>_Toc353185858</vt:lpwstr>
      </vt:variant>
      <vt:variant>
        <vt:i4>1245232</vt:i4>
      </vt:variant>
      <vt:variant>
        <vt:i4>104</vt:i4>
      </vt:variant>
      <vt:variant>
        <vt:i4>0</vt:i4>
      </vt:variant>
      <vt:variant>
        <vt:i4>5</vt:i4>
      </vt:variant>
      <vt:variant>
        <vt:lpwstr/>
      </vt:variant>
      <vt:variant>
        <vt:lpwstr>_Toc353185857</vt:lpwstr>
      </vt:variant>
      <vt:variant>
        <vt:i4>1245232</vt:i4>
      </vt:variant>
      <vt:variant>
        <vt:i4>98</vt:i4>
      </vt:variant>
      <vt:variant>
        <vt:i4>0</vt:i4>
      </vt:variant>
      <vt:variant>
        <vt:i4>5</vt:i4>
      </vt:variant>
      <vt:variant>
        <vt:lpwstr/>
      </vt:variant>
      <vt:variant>
        <vt:lpwstr>_Toc353185856</vt:lpwstr>
      </vt:variant>
      <vt:variant>
        <vt:i4>1245232</vt:i4>
      </vt:variant>
      <vt:variant>
        <vt:i4>92</vt:i4>
      </vt:variant>
      <vt:variant>
        <vt:i4>0</vt:i4>
      </vt:variant>
      <vt:variant>
        <vt:i4>5</vt:i4>
      </vt:variant>
      <vt:variant>
        <vt:lpwstr/>
      </vt:variant>
      <vt:variant>
        <vt:lpwstr>_Toc353185853</vt:lpwstr>
      </vt:variant>
      <vt:variant>
        <vt:i4>1245232</vt:i4>
      </vt:variant>
      <vt:variant>
        <vt:i4>86</vt:i4>
      </vt:variant>
      <vt:variant>
        <vt:i4>0</vt:i4>
      </vt:variant>
      <vt:variant>
        <vt:i4>5</vt:i4>
      </vt:variant>
      <vt:variant>
        <vt:lpwstr/>
      </vt:variant>
      <vt:variant>
        <vt:lpwstr>_Toc353185852</vt:lpwstr>
      </vt:variant>
      <vt:variant>
        <vt:i4>1245232</vt:i4>
      </vt:variant>
      <vt:variant>
        <vt:i4>80</vt:i4>
      </vt:variant>
      <vt:variant>
        <vt:i4>0</vt:i4>
      </vt:variant>
      <vt:variant>
        <vt:i4>5</vt:i4>
      </vt:variant>
      <vt:variant>
        <vt:lpwstr/>
      </vt:variant>
      <vt:variant>
        <vt:lpwstr>_Toc353185851</vt:lpwstr>
      </vt:variant>
      <vt:variant>
        <vt:i4>1245232</vt:i4>
      </vt:variant>
      <vt:variant>
        <vt:i4>74</vt:i4>
      </vt:variant>
      <vt:variant>
        <vt:i4>0</vt:i4>
      </vt:variant>
      <vt:variant>
        <vt:i4>5</vt:i4>
      </vt:variant>
      <vt:variant>
        <vt:lpwstr/>
      </vt:variant>
      <vt:variant>
        <vt:lpwstr>_Toc353185850</vt:lpwstr>
      </vt:variant>
      <vt:variant>
        <vt:i4>1179696</vt:i4>
      </vt:variant>
      <vt:variant>
        <vt:i4>68</vt:i4>
      </vt:variant>
      <vt:variant>
        <vt:i4>0</vt:i4>
      </vt:variant>
      <vt:variant>
        <vt:i4>5</vt:i4>
      </vt:variant>
      <vt:variant>
        <vt:lpwstr/>
      </vt:variant>
      <vt:variant>
        <vt:lpwstr>_Toc353185849</vt:lpwstr>
      </vt:variant>
      <vt:variant>
        <vt:i4>1179696</vt:i4>
      </vt:variant>
      <vt:variant>
        <vt:i4>62</vt:i4>
      </vt:variant>
      <vt:variant>
        <vt:i4>0</vt:i4>
      </vt:variant>
      <vt:variant>
        <vt:i4>5</vt:i4>
      </vt:variant>
      <vt:variant>
        <vt:lpwstr/>
      </vt:variant>
      <vt:variant>
        <vt:lpwstr>_Toc353185848</vt:lpwstr>
      </vt:variant>
      <vt:variant>
        <vt:i4>1179696</vt:i4>
      </vt:variant>
      <vt:variant>
        <vt:i4>56</vt:i4>
      </vt:variant>
      <vt:variant>
        <vt:i4>0</vt:i4>
      </vt:variant>
      <vt:variant>
        <vt:i4>5</vt:i4>
      </vt:variant>
      <vt:variant>
        <vt:lpwstr/>
      </vt:variant>
      <vt:variant>
        <vt:lpwstr>_Toc353185847</vt:lpwstr>
      </vt:variant>
      <vt:variant>
        <vt:i4>1179696</vt:i4>
      </vt:variant>
      <vt:variant>
        <vt:i4>50</vt:i4>
      </vt:variant>
      <vt:variant>
        <vt:i4>0</vt:i4>
      </vt:variant>
      <vt:variant>
        <vt:i4>5</vt:i4>
      </vt:variant>
      <vt:variant>
        <vt:lpwstr/>
      </vt:variant>
      <vt:variant>
        <vt:lpwstr>_Toc353185846</vt:lpwstr>
      </vt:variant>
      <vt:variant>
        <vt:i4>1179696</vt:i4>
      </vt:variant>
      <vt:variant>
        <vt:i4>44</vt:i4>
      </vt:variant>
      <vt:variant>
        <vt:i4>0</vt:i4>
      </vt:variant>
      <vt:variant>
        <vt:i4>5</vt:i4>
      </vt:variant>
      <vt:variant>
        <vt:lpwstr/>
      </vt:variant>
      <vt:variant>
        <vt:lpwstr>_Toc353185845</vt:lpwstr>
      </vt:variant>
      <vt:variant>
        <vt:i4>1179696</vt:i4>
      </vt:variant>
      <vt:variant>
        <vt:i4>38</vt:i4>
      </vt:variant>
      <vt:variant>
        <vt:i4>0</vt:i4>
      </vt:variant>
      <vt:variant>
        <vt:i4>5</vt:i4>
      </vt:variant>
      <vt:variant>
        <vt:lpwstr/>
      </vt:variant>
      <vt:variant>
        <vt:lpwstr>_Toc353185844</vt:lpwstr>
      </vt:variant>
      <vt:variant>
        <vt:i4>1179696</vt:i4>
      </vt:variant>
      <vt:variant>
        <vt:i4>32</vt:i4>
      </vt:variant>
      <vt:variant>
        <vt:i4>0</vt:i4>
      </vt:variant>
      <vt:variant>
        <vt:i4>5</vt:i4>
      </vt:variant>
      <vt:variant>
        <vt:lpwstr/>
      </vt:variant>
      <vt:variant>
        <vt:lpwstr>_Toc353185843</vt:lpwstr>
      </vt:variant>
      <vt:variant>
        <vt:i4>1179696</vt:i4>
      </vt:variant>
      <vt:variant>
        <vt:i4>26</vt:i4>
      </vt:variant>
      <vt:variant>
        <vt:i4>0</vt:i4>
      </vt:variant>
      <vt:variant>
        <vt:i4>5</vt:i4>
      </vt:variant>
      <vt:variant>
        <vt:lpwstr/>
      </vt:variant>
      <vt:variant>
        <vt:lpwstr>_Toc353185842</vt:lpwstr>
      </vt:variant>
      <vt:variant>
        <vt:i4>1179696</vt:i4>
      </vt:variant>
      <vt:variant>
        <vt:i4>20</vt:i4>
      </vt:variant>
      <vt:variant>
        <vt:i4>0</vt:i4>
      </vt:variant>
      <vt:variant>
        <vt:i4>5</vt:i4>
      </vt:variant>
      <vt:variant>
        <vt:lpwstr/>
      </vt:variant>
      <vt:variant>
        <vt:lpwstr>_Toc353185841</vt:lpwstr>
      </vt:variant>
      <vt:variant>
        <vt:i4>1179696</vt:i4>
      </vt:variant>
      <vt:variant>
        <vt:i4>14</vt:i4>
      </vt:variant>
      <vt:variant>
        <vt:i4>0</vt:i4>
      </vt:variant>
      <vt:variant>
        <vt:i4>5</vt:i4>
      </vt:variant>
      <vt:variant>
        <vt:lpwstr/>
      </vt:variant>
      <vt:variant>
        <vt:lpwstr>_Toc353185840</vt:lpwstr>
      </vt:variant>
      <vt:variant>
        <vt:i4>1376304</vt:i4>
      </vt:variant>
      <vt:variant>
        <vt:i4>8</vt:i4>
      </vt:variant>
      <vt:variant>
        <vt:i4>0</vt:i4>
      </vt:variant>
      <vt:variant>
        <vt:i4>5</vt:i4>
      </vt:variant>
      <vt:variant>
        <vt:lpwstr/>
      </vt:variant>
      <vt:variant>
        <vt:lpwstr>_Toc353185839</vt:lpwstr>
      </vt:variant>
      <vt:variant>
        <vt:i4>1376304</vt:i4>
      </vt:variant>
      <vt:variant>
        <vt:i4>2</vt:i4>
      </vt:variant>
      <vt:variant>
        <vt:i4>0</vt:i4>
      </vt:variant>
      <vt:variant>
        <vt:i4>5</vt:i4>
      </vt:variant>
      <vt:variant>
        <vt:lpwstr/>
      </vt:variant>
      <vt:variant>
        <vt:lpwstr>_Toc353185838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PROJET DE MARCHE</dc:title>
  <dc:subject/>
  <dc:creator>CharnayCo</dc:creator>
  <cp:keywords/>
  <cp:lastModifiedBy>LARUE Florence</cp:lastModifiedBy>
  <cp:revision>18</cp:revision>
  <cp:lastPrinted>2025-04-18T14:15:00Z</cp:lastPrinted>
  <dcterms:created xsi:type="dcterms:W3CDTF">2025-07-04T08:08:00Z</dcterms:created>
  <dcterms:modified xsi:type="dcterms:W3CDTF">2025-07-04T14:24:00Z</dcterms:modified>
</cp:coreProperties>
</file>